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BC" w:rsidRPr="007C3C8E" w:rsidRDefault="003337BC" w:rsidP="003337BC">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Pr="00712340">
        <w:rPr>
          <w:rFonts w:ascii="GHEA Grapalat" w:hAnsi="GHEA Grapalat" w:cs="Sylfaen"/>
          <w:i/>
          <w:sz w:val="18"/>
          <w:szCs w:val="20"/>
          <w:lang w:val="af-ZA" w:eastAsia="ru-RU"/>
        </w:rPr>
        <w:tab/>
      </w:r>
    </w:p>
    <w:p w:rsidR="003337BC" w:rsidRPr="00AE2768" w:rsidRDefault="003337BC" w:rsidP="003337BC">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3337BC" w:rsidRPr="007557C7" w:rsidRDefault="003337BC" w:rsidP="003337BC">
      <w:pPr>
        <w:pStyle w:val="a3"/>
        <w:spacing w:line="240" w:lineRule="auto"/>
        <w:jc w:val="center"/>
        <w:rPr>
          <w:rFonts w:ascii="GHEA Grapalat" w:hAnsi="GHEA Grapalat"/>
          <w:i w:val="0"/>
          <w:lang w:val="af-ZA"/>
        </w:rPr>
      </w:pPr>
      <w:r w:rsidRPr="007557C7">
        <w:rPr>
          <w:rFonts w:ascii="GHEA Grapalat" w:hAnsi="GHEA Grapalat"/>
          <w:i w:val="0"/>
          <w:lang w:val="af-ZA"/>
        </w:rPr>
        <w:t>ՀՐԱՏԱՊՈՒԹՅԱՆ ՀԻՄՔՈՎ ՊԱՅՄԱՆԱՎՈՐՎԱԾ ՄԵԿ ԱՆՁԻՑ ԳՆՈՒՄՆԵՐԻ ԿԱՏԱՐՄԱՆ ՄԱՍԻՆ</w:t>
      </w:r>
    </w:p>
    <w:p w:rsidR="003337BC" w:rsidRPr="00670B57" w:rsidRDefault="003337BC" w:rsidP="003337BC">
      <w:pPr>
        <w:pStyle w:val="a3"/>
        <w:spacing w:line="240" w:lineRule="auto"/>
        <w:jc w:val="center"/>
        <w:rPr>
          <w:rFonts w:ascii="GHEA Grapalat" w:hAnsi="GHEA Grapalat"/>
          <w:i w:val="0"/>
          <w:lang w:val="af-ZA"/>
        </w:rPr>
      </w:pPr>
    </w:p>
    <w:p w:rsidR="003337BC" w:rsidRPr="00670B57" w:rsidRDefault="003337BC" w:rsidP="003337BC">
      <w:pPr>
        <w:pStyle w:val="a3"/>
        <w:spacing w:line="240" w:lineRule="auto"/>
        <w:jc w:val="center"/>
        <w:rPr>
          <w:rFonts w:ascii="GHEA Grapalat" w:hAnsi="GHEA Grapalat"/>
          <w:i w:val="0"/>
          <w:lang w:val="af-ZA"/>
        </w:rPr>
      </w:pPr>
      <w:r w:rsidRPr="00670B57">
        <w:rPr>
          <w:rFonts w:ascii="GHEA Grapalat" w:hAnsi="GHEA Grapalat"/>
          <w:i w:val="0"/>
          <w:lang w:val="af-ZA"/>
        </w:rPr>
        <w:t>Հայտարարության սույն տեքստը հաստատված է գնահատող հանձնաժողովի</w:t>
      </w:r>
    </w:p>
    <w:p w:rsidR="003337BC" w:rsidRPr="00670B57" w:rsidRDefault="003337BC" w:rsidP="003337BC">
      <w:pPr>
        <w:pStyle w:val="a3"/>
        <w:spacing w:line="240" w:lineRule="auto"/>
        <w:jc w:val="center"/>
        <w:rPr>
          <w:rFonts w:ascii="GHEA Grapalat" w:hAnsi="GHEA Grapalat"/>
          <w:i w:val="0"/>
          <w:lang w:val="af-ZA"/>
        </w:rPr>
      </w:pPr>
      <w:r w:rsidRPr="00670B57">
        <w:rPr>
          <w:rFonts w:ascii="GHEA Grapalat" w:hAnsi="GHEA Grapalat"/>
          <w:i w:val="0"/>
          <w:lang w:val="af-ZA"/>
        </w:rPr>
        <w:t xml:space="preserve">2021 թվականի </w:t>
      </w:r>
      <w:r>
        <w:rPr>
          <w:rFonts w:ascii="GHEA Grapalat" w:hAnsi="GHEA Grapalat"/>
          <w:i w:val="0"/>
          <w:lang w:val="ru-RU"/>
        </w:rPr>
        <w:t>մայիսի</w:t>
      </w:r>
      <w:r w:rsidRPr="00670B57">
        <w:rPr>
          <w:rFonts w:ascii="GHEA Grapalat" w:hAnsi="GHEA Grapalat"/>
          <w:i w:val="0"/>
          <w:lang w:val="af-ZA"/>
        </w:rPr>
        <w:t xml:space="preserve"> </w:t>
      </w:r>
      <w:r w:rsidRPr="00F626E0">
        <w:rPr>
          <w:rFonts w:ascii="GHEA Grapalat" w:hAnsi="GHEA Grapalat"/>
          <w:i w:val="0"/>
          <w:lang w:val="af-ZA"/>
        </w:rPr>
        <w:t>04</w:t>
      </w:r>
      <w:r w:rsidRPr="00670B57">
        <w:rPr>
          <w:rFonts w:ascii="GHEA Grapalat" w:hAnsi="GHEA Grapalat"/>
          <w:i w:val="0"/>
          <w:lang w:val="af-ZA"/>
        </w:rPr>
        <w:t xml:space="preserve">-ի № 1 որոշմամբ </w:t>
      </w:r>
    </w:p>
    <w:p w:rsidR="003337BC" w:rsidRPr="00670B57" w:rsidRDefault="003337BC" w:rsidP="003337BC">
      <w:pPr>
        <w:pStyle w:val="a3"/>
        <w:spacing w:line="240" w:lineRule="auto"/>
        <w:jc w:val="center"/>
        <w:rPr>
          <w:rFonts w:ascii="GHEA Grapalat" w:hAnsi="GHEA Grapalat"/>
          <w:i w:val="0"/>
          <w:lang w:val="af-ZA"/>
        </w:rPr>
      </w:pPr>
    </w:p>
    <w:p w:rsidR="003337BC" w:rsidRPr="00670B57" w:rsidRDefault="003337BC" w:rsidP="003337BC">
      <w:pPr>
        <w:pStyle w:val="a3"/>
        <w:spacing w:line="240" w:lineRule="auto"/>
        <w:jc w:val="center"/>
        <w:rPr>
          <w:rFonts w:ascii="GHEA Grapalat" w:hAnsi="GHEA Grapalat"/>
          <w:i w:val="0"/>
          <w:lang w:val="af-ZA"/>
        </w:rPr>
      </w:pPr>
      <w:r w:rsidRPr="00670B57">
        <w:rPr>
          <w:rFonts w:ascii="GHEA Grapalat" w:hAnsi="GHEA Grapalat"/>
          <w:i w:val="0"/>
          <w:lang w:val="af-ZA"/>
        </w:rPr>
        <w:t xml:space="preserve">Ընթացակարգի ծածկագիրը`  </w:t>
      </w:r>
      <w:r w:rsidRPr="007121A4">
        <w:rPr>
          <w:rFonts w:ascii="GHEA Grapalat" w:hAnsi="GHEA Grapalat"/>
          <w:b/>
          <w:i w:val="0"/>
          <w:lang w:val="af-ZA"/>
        </w:rPr>
        <w:t>ՀՀ</w:t>
      </w:r>
      <w:r w:rsidRPr="007121A4">
        <w:rPr>
          <w:rFonts w:ascii="GHEA Grapalat" w:hAnsi="GHEA Grapalat"/>
          <w:b/>
          <w:i w:val="0"/>
          <w:lang w:val="ru-RU"/>
        </w:rPr>
        <w:t>ԱՄԳՀ</w:t>
      </w:r>
      <w:r>
        <w:rPr>
          <w:rFonts w:ascii="GHEA Grapalat" w:hAnsi="GHEA Grapalat"/>
          <w:b/>
          <w:i w:val="0"/>
          <w:lang w:val="af-ZA"/>
        </w:rPr>
        <w:t>-</w:t>
      </w:r>
      <w:r w:rsidRPr="002F49A8">
        <w:rPr>
          <w:rFonts w:ascii="GHEA Grapalat" w:hAnsi="GHEA Grapalat"/>
          <w:b/>
          <w:bCs/>
          <w:i w:val="0"/>
          <w:sz w:val="16"/>
          <w:szCs w:val="16"/>
          <w:lang w:val="af-ZA"/>
        </w:rPr>
        <w:t xml:space="preserve"> </w:t>
      </w:r>
      <w:r w:rsidRPr="002F49A8">
        <w:rPr>
          <w:rFonts w:ascii="GHEA Grapalat" w:hAnsi="GHEA Grapalat"/>
          <w:b/>
          <w:bCs/>
          <w:i w:val="0"/>
          <w:lang w:val="af-ZA"/>
        </w:rPr>
        <w:t>ՀՄԱԾՁԲ</w:t>
      </w:r>
      <w:r w:rsidRPr="007121A4">
        <w:rPr>
          <w:rFonts w:ascii="GHEA Grapalat" w:hAnsi="GHEA Grapalat"/>
          <w:b/>
          <w:i w:val="0"/>
          <w:lang w:val="af-ZA"/>
        </w:rPr>
        <w:t xml:space="preserve"> -21/0</w:t>
      </w:r>
      <w:r w:rsidRPr="00F626E0">
        <w:rPr>
          <w:rFonts w:ascii="GHEA Grapalat" w:hAnsi="GHEA Grapalat"/>
          <w:b/>
          <w:i w:val="0"/>
          <w:lang w:val="af-ZA"/>
        </w:rPr>
        <w:t>3</w:t>
      </w:r>
      <w:r w:rsidRPr="00670B57">
        <w:rPr>
          <w:rFonts w:ascii="GHEA Grapalat" w:hAnsi="GHEA Grapalat"/>
          <w:i w:val="0"/>
          <w:lang w:val="af-ZA"/>
        </w:rPr>
        <w:t xml:space="preserve">  </w:t>
      </w:r>
      <w:r w:rsidRPr="00670B57">
        <w:rPr>
          <w:rFonts w:ascii="GHEA Grapalat" w:hAnsi="GHEA Grapalat"/>
          <w:i w:val="0"/>
          <w:u w:val="single"/>
          <w:lang w:val="af-ZA"/>
        </w:rPr>
        <w:t xml:space="preserve">        </w:t>
      </w:r>
    </w:p>
    <w:p w:rsidR="003337BC" w:rsidRPr="00712340" w:rsidRDefault="003337BC" w:rsidP="003337BC">
      <w:pPr>
        <w:pStyle w:val="a3"/>
        <w:spacing w:line="240" w:lineRule="auto"/>
        <w:rPr>
          <w:rFonts w:ascii="GHEA Grapalat" w:hAnsi="GHEA Grapalat"/>
          <w:i w:val="0"/>
          <w:lang w:val="af-ZA"/>
        </w:rPr>
      </w:pPr>
    </w:p>
    <w:p w:rsidR="003337BC" w:rsidRPr="003337BC" w:rsidRDefault="003337BC" w:rsidP="003337BC">
      <w:pPr>
        <w:pStyle w:val="a3"/>
        <w:spacing w:line="240" w:lineRule="auto"/>
        <w:ind w:firstLine="0"/>
        <w:rPr>
          <w:rFonts w:ascii="GHEA Grapalat" w:hAnsi="GHEA Grapalat"/>
          <w:i w:val="0"/>
          <w:lang w:val="af-ZA"/>
        </w:rPr>
      </w:pPr>
      <w:r w:rsidRPr="00670B57">
        <w:rPr>
          <w:rFonts w:ascii="GHEA Grapalat" w:hAnsi="GHEA Grapalat"/>
          <w:i w:val="0"/>
          <w:lang w:val="af-ZA"/>
        </w:rPr>
        <w:t xml:space="preserve">Պատվիրատուն` ՀՀ </w:t>
      </w:r>
      <w:r>
        <w:rPr>
          <w:rFonts w:ascii="GHEA Grapalat" w:hAnsi="GHEA Grapalat"/>
          <w:i w:val="0"/>
          <w:lang w:val="ru-RU"/>
        </w:rPr>
        <w:t>Արմավիրի</w:t>
      </w:r>
      <w:r w:rsidRPr="00C35695">
        <w:rPr>
          <w:rFonts w:ascii="GHEA Grapalat" w:hAnsi="GHEA Grapalat"/>
          <w:i w:val="0"/>
          <w:lang w:val="af-ZA"/>
        </w:rPr>
        <w:t xml:space="preserve"> </w:t>
      </w:r>
      <w:r>
        <w:rPr>
          <w:rFonts w:ascii="GHEA Grapalat" w:hAnsi="GHEA Grapalat"/>
          <w:i w:val="0"/>
          <w:lang w:val="ru-RU"/>
        </w:rPr>
        <w:t>մարզի</w:t>
      </w:r>
      <w:r w:rsidRPr="00C35695">
        <w:rPr>
          <w:rFonts w:ascii="GHEA Grapalat" w:hAnsi="GHEA Grapalat"/>
          <w:i w:val="0"/>
          <w:lang w:val="af-ZA"/>
        </w:rPr>
        <w:t xml:space="preserve"> </w:t>
      </w:r>
      <w:r>
        <w:rPr>
          <w:rFonts w:ascii="GHEA Grapalat" w:hAnsi="GHEA Grapalat"/>
          <w:i w:val="0"/>
          <w:lang w:val="ru-RU"/>
        </w:rPr>
        <w:t>Գեղակերտի</w:t>
      </w:r>
      <w:r w:rsidRPr="00670B57">
        <w:rPr>
          <w:rFonts w:ascii="GHEA Grapalat" w:hAnsi="GHEA Grapalat"/>
          <w:i w:val="0"/>
          <w:lang w:val="af-ZA"/>
        </w:rPr>
        <w:t xml:space="preserve"> համայնքապետարանը, որը գտնվում է ՀՀ </w:t>
      </w:r>
      <w:r>
        <w:rPr>
          <w:rFonts w:ascii="GHEA Grapalat" w:hAnsi="GHEA Grapalat"/>
          <w:i w:val="0"/>
          <w:lang w:val="ru-RU"/>
        </w:rPr>
        <w:t>Արմավիրի</w:t>
      </w:r>
      <w:r w:rsidRPr="00C35695">
        <w:rPr>
          <w:rFonts w:ascii="GHEA Grapalat" w:hAnsi="GHEA Grapalat"/>
          <w:i w:val="0"/>
          <w:lang w:val="af-ZA"/>
        </w:rPr>
        <w:t xml:space="preserve"> </w:t>
      </w:r>
      <w:r>
        <w:rPr>
          <w:rFonts w:ascii="GHEA Grapalat" w:hAnsi="GHEA Grapalat"/>
          <w:i w:val="0"/>
          <w:lang w:val="ru-RU"/>
        </w:rPr>
        <w:t>մարզի</w:t>
      </w:r>
      <w:r w:rsidRPr="00C35695">
        <w:rPr>
          <w:rFonts w:ascii="GHEA Grapalat" w:hAnsi="GHEA Grapalat"/>
          <w:i w:val="0"/>
          <w:lang w:val="af-ZA"/>
        </w:rPr>
        <w:t xml:space="preserve"> </w:t>
      </w:r>
      <w:r>
        <w:rPr>
          <w:rFonts w:ascii="GHEA Grapalat" w:hAnsi="GHEA Grapalat"/>
          <w:i w:val="0"/>
          <w:lang w:val="ru-RU"/>
        </w:rPr>
        <w:t>Գեղակերտ</w:t>
      </w:r>
      <w:r w:rsidRPr="00C35695">
        <w:rPr>
          <w:rFonts w:ascii="GHEA Grapalat" w:hAnsi="GHEA Grapalat"/>
          <w:i w:val="0"/>
          <w:lang w:val="af-ZA"/>
        </w:rPr>
        <w:t xml:space="preserve"> </w:t>
      </w:r>
      <w:r>
        <w:rPr>
          <w:rFonts w:ascii="GHEA Grapalat" w:hAnsi="GHEA Grapalat"/>
          <w:i w:val="0"/>
          <w:lang w:val="ru-RU"/>
        </w:rPr>
        <w:t>համայնքի</w:t>
      </w:r>
      <w:r w:rsidRPr="00C35695">
        <w:rPr>
          <w:rFonts w:ascii="GHEA Grapalat" w:hAnsi="GHEA Grapalat"/>
          <w:i w:val="0"/>
          <w:lang w:val="af-ZA"/>
        </w:rPr>
        <w:t xml:space="preserve"> </w:t>
      </w:r>
      <w:r>
        <w:rPr>
          <w:rFonts w:ascii="GHEA Grapalat" w:hAnsi="GHEA Grapalat"/>
          <w:i w:val="0"/>
          <w:lang w:val="ru-RU"/>
        </w:rPr>
        <w:t>Մ</w:t>
      </w:r>
      <w:r w:rsidRPr="00C35695">
        <w:rPr>
          <w:rFonts w:ascii="GHEA Grapalat" w:hAnsi="GHEA Grapalat"/>
          <w:i w:val="0"/>
          <w:lang w:val="af-ZA"/>
        </w:rPr>
        <w:t xml:space="preserve">. </w:t>
      </w:r>
      <w:r>
        <w:rPr>
          <w:rFonts w:ascii="GHEA Grapalat" w:hAnsi="GHEA Grapalat"/>
          <w:i w:val="0"/>
          <w:lang w:val="af-ZA"/>
        </w:rPr>
        <w:t xml:space="preserve">Մաշտոցի </w:t>
      </w:r>
      <w:r w:rsidRPr="00C35695">
        <w:rPr>
          <w:rFonts w:ascii="GHEA Grapalat" w:hAnsi="GHEA Grapalat"/>
          <w:i w:val="0"/>
          <w:lang w:val="af-ZA"/>
        </w:rPr>
        <w:t>30</w:t>
      </w:r>
      <w:r w:rsidRPr="00670B57">
        <w:rPr>
          <w:rFonts w:ascii="GHEA Grapalat" w:hAnsi="GHEA Grapalat"/>
          <w:i w:val="0"/>
          <w:lang w:val="af-ZA"/>
        </w:rPr>
        <w:t xml:space="preserve"> հասցեում, </w:t>
      </w:r>
      <w:r w:rsidRPr="004B1C0B">
        <w:rPr>
          <w:rFonts w:ascii="GHEA Grapalat" w:hAnsi="GHEA Grapalat" w:cs="Sylfaen"/>
          <w:i w:val="0"/>
          <w:lang w:val="hy-AM"/>
        </w:rPr>
        <w:t>հրատապության հիմքով պայմանավորված մեկ անձից</w:t>
      </w:r>
      <w:r w:rsidRPr="00670B57">
        <w:rPr>
          <w:rFonts w:ascii="GHEA Grapalat" w:hAnsi="GHEA Grapalat"/>
          <w:i w:val="0"/>
          <w:lang w:val="af-ZA"/>
        </w:rPr>
        <w:t>, որն իրականացվում է մեկ փուլով</w:t>
      </w:r>
      <w:r w:rsidRPr="00712340">
        <w:rPr>
          <w:rFonts w:ascii="GHEA Grapalat" w:hAnsi="GHEA Grapalat"/>
          <w:i w:val="0"/>
          <w:lang w:val="af-ZA"/>
        </w:rPr>
        <w:tab/>
      </w:r>
      <w:bookmarkStart w:id="0" w:name="_Hlk23167417"/>
    </w:p>
    <w:p w:rsidR="003337BC" w:rsidRPr="00712340" w:rsidRDefault="003337BC" w:rsidP="003337BC">
      <w:pPr>
        <w:pStyle w:val="a3"/>
        <w:spacing w:line="240" w:lineRule="auto"/>
        <w:ind w:firstLine="0"/>
        <w:rPr>
          <w:rFonts w:ascii="GHEA Grapalat" w:hAnsi="GHEA Grapalat"/>
          <w:i w:val="0"/>
          <w:lang w:val="af-ZA"/>
        </w:rPr>
      </w:pPr>
      <w:r w:rsidRPr="00712340">
        <w:rPr>
          <w:rFonts w:ascii="GHEA Grapalat" w:hAnsi="GHEA Grapalat"/>
          <w:i w:val="0"/>
          <w:lang w:val="af-ZA"/>
        </w:rPr>
        <w:t>Սույն ընթացակարգի</w:t>
      </w:r>
      <w:bookmarkEnd w:id="0"/>
      <w:r w:rsidRPr="00712340">
        <w:rPr>
          <w:rFonts w:ascii="GHEA Grapalat" w:hAnsi="GHEA Grapalat"/>
          <w:i w:val="0"/>
          <w:lang w:val="af-ZA"/>
        </w:rPr>
        <w:t xml:space="preserve"> արդյունքում </w:t>
      </w:r>
      <w:r w:rsidRPr="00712340">
        <w:rPr>
          <w:rFonts w:ascii="GHEA Grapalat" w:hAnsi="GHEA Grapalat"/>
          <w:i w:val="0"/>
          <w:lang w:val="hy-AM"/>
        </w:rPr>
        <w:t>ընտրված</w:t>
      </w:r>
      <w:r w:rsidRPr="00712340">
        <w:rPr>
          <w:rFonts w:ascii="GHEA Grapalat" w:hAnsi="GHEA Grapalat"/>
          <w:i w:val="0"/>
          <w:lang w:val="af-ZA"/>
        </w:rPr>
        <w:t xml:space="preserve"> մասնակցին սահմանված կարգով կառաջարկվի կնքել </w:t>
      </w:r>
      <w:r w:rsidRPr="00670B57">
        <w:rPr>
          <w:rFonts w:ascii="GHEA Grapalat" w:hAnsi="GHEA Grapalat"/>
          <w:i w:val="0"/>
          <w:lang w:val="af-ZA"/>
        </w:rPr>
        <w:t xml:space="preserve">Սույն ընթացակարգի արդյունքում </w:t>
      </w:r>
      <w:r w:rsidRPr="00670B57">
        <w:rPr>
          <w:rFonts w:ascii="GHEA Grapalat" w:hAnsi="GHEA Grapalat"/>
          <w:i w:val="0"/>
          <w:lang w:val="hy-AM"/>
        </w:rPr>
        <w:t>ընտրված</w:t>
      </w:r>
      <w:r w:rsidRPr="00670B57">
        <w:rPr>
          <w:rFonts w:ascii="GHEA Grapalat" w:hAnsi="GHEA Grapalat"/>
          <w:i w:val="0"/>
          <w:lang w:val="af-ZA"/>
        </w:rPr>
        <w:t xml:space="preserve"> մասնակցին սահմանված կարգով կառաջարկվի կնքել </w:t>
      </w:r>
      <w:r w:rsidRPr="000D4867">
        <w:rPr>
          <w:rFonts w:ascii="GHEA Grapalat" w:hAnsi="GHEA Grapalat"/>
          <w:b/>
          <w:i w:val="0"/>
          <w:lang w:val="ru-RU"/>
        </w:rPr>
        <w:t>ԳԵՂԱԿԵՐՏ</w:t>
      </w:r>
      <w:r w:rsidRPr="000D4867">
        <w:rPr>
          <w:rFonts w:ascii="GHEA Grapalat" w:hAnsi="GHEA Grapalat"/>
          <w:b/>
          <w:i w:val="0"/>
          <w:lang w:val="af-ZA"/>
        </w:rPr>
        <w:t xml:space="preserve"> </w:t>
      </w:r>
      <w:r w:rsidRPr="000D4867">
        <w:rPr>
          <w:rFonts w:ascii="GHEA Grapalat" w:hAnsi="GHEA Grapalat"/>
          <w:b/>
          <w:i w:val="0"/>
          <w:lang w:val="ru-RU"/>
        </w:rPr>
        <w:t>ՀԱՄԱՅՆՔՈՒՄ</w:t>
      </w:r>
      <w:r w:rsidRPr="00957CF7">
        <w:rPr>
          <w:rFonts w:ascii="GHEA Grapalat" w:hAnsi="GHEA Grapalat"/>
          <w:b/>
          <w:i w:val="0"/>
          <w:lang w:val="af-ZA"/>
        </w:rPr>
        <w:t xml:space="preserve"> </w:t>
      </w:r>
      <w:r w:rsidRPr="000D4867">
        <w:rPr>
          <w:rFonts w:ascii="GHEA Grapalat" w:hAnsi="GHEA Grapalat"/>
          <w:b/>
          <w:i w:val="0"/>
          <w:lang w:val="af-ZA"/>
        </w:rPr>
        <w:t xml:space="preserve"> </w:t>
      </w:r>
      <w:r w:rsidRPr="00957CF7">
        <w:rPr>
          <w:rFonts w:ascii="GHEA Grapalat" w:hAnsi="GHEA Grapalat" w:cs="Sylfaen"/>
          <w:b/>
          <w:color w:val="000000"/>
        </w:rPr>
        <w:t>Հ</w:t>
      </w:r>
      <w:r w:rsidRPr="00957CF7">
        <w:rPr>
          <w:rFonts w:ascii="GHEA Grapalat" w:eastAsia="MS Mincho" w:hAnsi="MS Mincho" w:cs="MS Mincho"/>
          <w:b/>
          <w:color w:val="000000"/>
          <w:lang w:val="af-ZA"/>
        </w:rPr>
        <w:t>․</w:t>
      </w:r>
      <w:r w:rsidRPr="00957CF7">
        <w:rPr>
          <w:rFonts w:ascii="GHEA Grapalat" w:hAnsi="GHEA Grapalat"/>
          <w:b/>
          <w:color w:val="000000"/>
          <w:lang w:val="af-ZA"/>
        </w:rPr>
        <w:t xml:space="preserve"> </w:t>
      </w:r>
      <w:r>
        <w:rPr>
          <w:rFonts w:ascii="GHEA Grapalat" w:hAnsi="GHEA Grapalat"/>
          <w:b/>
          <w:color w:val="000000"/>
          <w:lang w:val="ru-RU"/>
        </w:rPr>
        <w:t>ԱՎԵՏԻՍՅԱՆ</w:t>
      </w:r>
      <w:r w:rsidRPr="00957CF7">
        <w:rPr>
          <w:rFonts w:ascii="GHEA Grapalat" w:hAnsi="GHEA Grapalat"/>
          <w:b/>
          <w:color w:val="000000"/>
          <w:lang w:val="af-ZA"/>
        </w:rPr>
        <w:t xml:space="preserve">, </w:t>
      </w:r>
      <w:r>
        <w:rPr>
          <w:rFonts w:ascii="GHEA Grapalat" w:hAnsi="GHEA Grapalat" w:cs="Sylfaen"/>
          <w:b/>
          <w:color w:val="000000"/>
        </w:rPr>
        <w:t>Տ</w:t>
      </w:r>
      <w:r>
        <w:rPr>
          <w:rFonts w:ascii="GHEA Grapalat" w:hAnsi="GHEA Grapalat" w:cs="Sylfaen"/>
          <w:b/>
          <w:color w:val="000000"/>
          <w:lang w:val="ru-RU"/>
        </w:rPr>
        <w:t>ԻԳՐԱՆ</w:t>
      </w:r>
      <w:r w:rsidRPr="00957CF7">
        <w:rPr>
          <w:rFonts w:ascii="GHEA Grapalat" w:hAnsi="GHEA Grapalat"/>
          <w:b/>
          <w:color w:val="000000"/>
          <w:lang w:val="af-ZA"/>
        </w:rPr>
        <w:t xml:space="preserve"> </w:t>
      </w:r>
      <w:r>
        <w:rPr>
          <w:rFonts w:ascii="GHEA Grapalat" w:hAnsi="GHEA Grapalat" w:cs="Sylfaen"/>
          <w:b/>
          <w:color w:val="000000"/>
        </w:rPr>
        <w:t>Մ</w:t>
      </w:r>
      <w:r>
        <w:rPr>
          <w:rFonts w:ascii="GHEA Grapalat" w:hAnsi="GHEA Grapalat" w:cs="Sylfaen"/>
          <w:b/>
          <w:color w:val="000000"/>
          <w:lang w:val="ru-RU"/>
        </w:rPr>
        <w:t>ԵԾԻ</w:t>
      </w:r>
      <w:r w:rsidRPr="00957CF7">
        <w:rPr>
          <w:rFonts w:ascii="GHEA Grapalat" w:hAnsi="GHEA Grapalat"/>
          <w:b/>
          <w:color w:val="000000"/>
          <w:lang w:val="af-ZA"/>
        </w:rPr>
        <w:t xml:space="preserve">, </w:t>
      </w:r>
      <w:r w:rsidRPr="00957CF7">
        <w:rPr>
          <w:rFonts w:ascii="GHEA Grapalat" w:hAnsi="GHEA Grapalat" w:cs="Sylfaen"/>
          <w:b/>
          <w:color w:val="000000"/>
        </w:rPr>
        <w:t>Գ</w:t>
      </w:r>
      <w:r w:rsidRPr="00957CF7">
        <w:rPr>
          <w:rFonts w:ascii="GHEA Grapalat" w:eastAsia="MS Mincho" w:hAnsi="MS Mincho" w:cs="MS Mincho"/>
          <w:b/>
          <w:color w:val="000000"/>
          <w:lang w:val="af-ZA"/>
        </w:rPr>
        <w:t>․</w:t>
      </w:r>
      <w:r w:rsidRPr="00957CF7">
        <w:rPr>
          <w:rFonts w:ascii="GHEA Grapalat" w:hAnsi="GHEA Grapalat"/>
          <w:b/>
          <w:color w:val="000000"/>
          <w:lang w:val="af-ZA"/>
        </w:rPr>
        <w:t xml:space="preserve"> </w:t>
      </w:r>
      <w:r w:rsidRPr="00957CF7">
        <w:rPr>
          <w:rFonts w:ascii="GHEA Grapalat" w:hAnsi="GHEA Grapalat" w:cs="Sylfaen"/>
          <w:b/>
          <w:color w:val="000000"/>
        </w:rPr>
        <w:t>Ն</w:t>
      </w:r>
      <w:r>
        <w:rPr>
          <w:rFonts w:ascii="GHEA Grapalat" w:hAnsi="GHEA Grapalat" w:cs="Sylfaen"/>
          <w:b/>
          <w:color w:val="000000"/>
          <w:lang w:val="ru-RU"/>
        </w:rPr>
        <w:t>ԱՐԵԿԱՑՈՒ</w:t>
      </w:r>
      <w:r w:rsidRPr="00957CF7">
        <w:rPr>
          <w:rFonts w:ascii="GHEA Grapalat" w:hAnsi="GHEA Grapalat"/>
          <w:b/>
          <w:color w:val="000000"/>
          <w:lang w:val="af-ZA"/>
        </w:rPr>
        <w:t xml:space="preserve">, </w:t>
      </w:r>
      <w:r w:rsidRPr="00957CF7">
        <w:rPr>
          <w:rFonts w:ascii="GHEA Grapalat" w:hAnsi="GHEA Grapalat" w:cs="Sylfaen"/>
          <w:b/>
          <w:color w:val="000000"/>
        </w:rPr>
        <w:t>Ն</w:t>
      </w:r>
      <w:r w:rsidRPr="00957CF7">
        <w:rPr>
          <w:rFonts w:ascii="GHEA Grapalat" w:eastAsia="MS Mincho" w:hAnsi="MS Mincho" w:cs="MS Mincho"/>
          <w:b/>
          <w:color w:val="000000"/>
          <w:lang w:val="af-ZA"/>
        </w:rPr>
        <w:t>․</w:t>
      </w:r>
      <w:r w:rsidRPr="00957CF7">
        <w:rPr>
          <w:rFonts w:ascii="GHEA Grapalat" w:hAnsi="GHEA Grapalat"/>
          <w:b/>
          <w:color w:val="000000"/>
          <w:lang w:val="af-ZA"/>
        </w:rPr>
        <w:t xml:space="preserve"> </w:t>
      </w:r>
      <w:r w:rsidRPr="00957CF7">
        <w:rPr>
          <w:rFonts w:ascii="GHEA Grapalat" w:hAnsi="GHEA Grapalat" w:cs="Sylfaen"/>
          <w:b/>
          <w:color w:val="000000"/>
        </w:rPr>
        <w:t>Շ</w:t>
      </w:r>
      <w:r>
        <w:rPr>
          <w:rFonts w:ascii="GHEA Grapalat" w:hAnsi="GHEA Grapalat" w:cs="Sylfaen"/>
          <w:b/>
          <w:color w:val="000000"/>
          <w:lang w:val="ru-RU"/>
        </w:rPr>
        <w:t>ՆՈՐՀԱԼԻ</w:t>
      </w:r>
      <w:r w:rsidRPr="00957CF7">
        <w:rPr>
          <w:rFonts w:ascii="GHEA Grapalat" w:hAnsi="GHEA Grapalat"/>
          <w:b/>
          <w:color w:val="000000"/>
          <w:lang w:val="af-ZA"/>
        </w:rPr>
        <w:t xml:space="preserve"> </w:t>
      </w:r>
      <w:r>
        <w:rPr>
          <w:rFonts w:ascii="GHEA Grapalat" w:hAnsi="GHEA Grapalat" w:cs="Sylfaen"/>
          <w:b/>
          <w:color w:val="000000"/>
          <w:lang w:val="ru-RU"/>
        </w:rPr>
        <w:t>ՓՈՂՈՑՆԵՐԻ</w:t>
      </w:r>
      <w:r w:rsidRPr="00957CF7">
        <w:rPr>
          <w:rFonts w:ascii="GHEA Grapalat" w:hAnsi="GHEA Grapalat"/>
          <w:b/>
          <w:color w:val="000000"/>
          <w:lang w:val="af-ZA"/>
        </w:rPr>
        <w:t xml:space="preserve"> </w:t>
      </w:r>
      <w:r w:rsidRPr="00957CF7">
        <w:rPr>
          <w:rFonts w:ascii="GHEA Grapalat" w:hAnsi="GHEA Grapalat"/>
          <w:b/>
          <w:i w:val="0"/>
          <w:lang w:val="af-ZA"/>
        </w:rPr>
        <w:t>1</w:t>
      </w:r>
      <w:r w:rsidRPr="000D4867">
        <w:rPr>
          <w:rFonts w:ascii="GHEA Grapalat" w:hAnsi="GHEA Grapalat"/>
          <w:b/>
          <w:i w:val="0"/>
          <w:lang w:val="af-ZA"/>
        </w:rPr>
        <w:t>750</w:t>
      </w:r>
      <w:r w:rsidRPr="000D4867">
        <w:rPr>
          <w:rFonts w:ascii="GHEA Grapalat" w:hAnsi="GHEA Grapalat"/>
          <w:b/>
          <w:i w:val="0"/>
          <w:lang w:val="ru-RU"/>
        </w:rPr>
        <w:t>ԳԾՄ</w:t>
      </w:r>
      <w:r w:rsidRPr="000D4867">
        <w:rPr>
          <w:rFonts w:ascii="GHEA Grapalat" w:hAnsi="GHEA Grapalat"/>
          <w:b/>
          <w:i w:val="0"/>
          <w:lang w:val="af-ZA"/>
        </w:rPr>
        <w:t xml:space="preserve"> </w:t>
      </w:r>
      <w:r w:rsidRPr="000D4867">
        <w:rPr>
          <w:rFonts w:ascii="GHEA Grapalat" w:hAnsi="GHEA Grapalat"/>
          <w:b/>
          <w:i w:val="0"/>
          <w:lang w:val="ru-RU"/>
        </w:rPr>
        <w:t>ԳԱԶԱՏԱՐԻ</w:t>
      </w:r>
      <w:r w:rsidRPr="000D4867">
        <w:rPr>
          <w:rFonts w:ascii="GHEA Grapalat" w:hAnsi="GHEA Grapalat"/>
          <w:b/>
          <w:i w:val="0"/>
          <w:lang w:val="af-ZA"/>
        </w:rPr>
        <w:t xml:space="preserve"> </w:t>
      </w:r>
      <w:r w:rsidRPr="000D4867">
        <w:rPr>
          <w:rFonts w:ascii="GHEA Grapalat" w:hAnsi="GHEA Grapalat"/>
          <w:b/>
          <w:i w:val="0"/>
          <w:lang w:val="ru-RU"/>
        </w:rPr>
        <w:t>ԿԱՌՈՒՑՈՒՄ</w:t>
      </w:r>
      <w:r w:rsidRPr="000D4867">
        <w:rPr>
          <w:rFonts w:ascii="GHEA Grapalat" w:hAnsi="GHEA Grapalat"/>
          <w:b/>
          <w:i w:val="0"/>
          <w:lang w:val="af-ZA"/>
        </w:rPr>
        <w:t xml:space="preserve">, </w:t>
      </w:r>
      <w:r w:rsidRPr="000D4867">
        <w:rPr>
          <w:rFonts w:ascii="GHEA Grapalat" w:hAnsi="GHEA Grapalat"/>
          <w:b/>
          <w:i w:val="0"/>
          <w:lang w:val="ru-RU"/>
        </w:rPr>
        <w:t>ԳԵՂԱԿԵՐՏ</w:t>
      </w:r>
      <w:r w:rsidRPr="000D4867">
        <w:rPr>
          <w:rFonts w:ascii="GHEA Grapalat" w:hAnsi="GHEA Grapalat"/>
          <w:b/>
          <w:i w:val="0"/>
          <w:lang w:val="af-ZA"/>
        </w:rPr>
        <w:t xml:space="preserve"> </w:t>
      </w:r>
      <w:r w:rsidRPr="000D4867">
        <w:rPr>
          <w:rFonts w:ascii="GHEA Grapalat" w:hAnsi="GHEA Grapalat"/>
          <w:b/>
          <w:i w:val="0"/>
          <w:lang w:val="ru-RU"/>
        </w:rPr>
        <w:t>ՀԱՄԱՅՆՔԻ</w:t>
      </w:r>
      <w:r w:rsidRPr="000D4867">
        <w:rPr>
          <w:rFonts w:ascii="GHEA Grapalat" w:hAnsi="GHEA Grapalat"/>
          <w:b/>
          <w:i w:val="0"/>
          <w:lang w:val="af-ZA"/>
        </w:rPr>
        <w:t xml:space="preserve"> </w:t>
      </w:r>
      <w:r w:rsidRPr="000D4867">
        <w:rPr>
          <w:rFonts w:ascii="GHEA Grapalat" w:hAnsi="GHEA Grapalat"/>
          <w:b/>
          <w:i w:val="0"/>
          <w:lang w:val="ru-RU"/>
        </w:rPr>
        <w:t>ՆԵՐՏՆՏԵՍԱՅԻՆ</w:t>
      </w:r>
      <w:r w:rsidRPr="000D4867">
        <w:rPr>
          <w:rFonts w:ascii="GHEA Grapalat" w:hAnsi="GHEA Grapalat"/>
          <w:b/>
          <w:i w:val="0"/>
          <w:lang w:val="af-ZA"/>
        </w:rPr>
        <w:t xml:space="preserve"> </w:t>
      </w:r>
      <w:r w:rsidRPr="000D4867">
        <w:rPr>
          <w:rFonts w:ascii="GHEA Grapalat" w:hAnsi="GHEA Grapalat"/>
          <w:b/>
          <w:i w:val="0"/>
          <w:lang w:val="ru-RU"/>
        </w:rPr>
        <w:t>ՈՌՈԳՄԱՆ</w:t>
      </w:r>
      <w:r w:rsidRPr="000D4867">
        <w:rPr>
          <w:rFonts w:ascii="GHEA Grapalat" w:hAnsi="GHEA Grapalat"/>
          <w:b/>
          <w:i w:val="0"/>
          <w:lang w:val="af-ZA"/>
        </w:rPr>
        <w:t xml:space="preserve"> </w:t>
      </w:r>
      <w:r w:rsidRPr="000D4867">
        <w:rPr>
          <w:rFonts w:ascii="GHEA Grapalat" w:hAnsi="GHEA Grapalat"/>
          <w:b/>
          <w:i w:val="0"/>
          <w:lang w:val="ru-RU"/>
        </w:rPr>
        <w:t>ՋՐԱԳԾԵՐԻ</w:t>
      </w:r>
      <w:r w:rsidRPr="000D4867">
        <w:rPr>
          <w:rFonts w:ascii="GHEA Grapalat" w:hAnsi="GHEA Grapalat"/>
          <w:b/>
          <w:i w:val="0"/>
          <w:lang w:val="af-ZA"/>
        </w:rPr>
        <w:t xml:space="preserve"> </w:t>
      </w:r>
      <w:r w:rsidRPr="000D4867">
        <w:rPr>
          <w:rFonts w:ascii="GHEA Grapalat" w:hAnsi="GHEA Grapalat"/>
          <w:b/>
          <w:i w:val="0"/>
          <w:lang w:val="ru-RU"/>
        </w:rPr>
        <w:t>ԿԱՌՈՒՑՈՒՄ</w:t>
      </w:r>
      <w:r w:rsidRPr="000D4867">
        <w:rPr>
          <w:rFonts w:ascii="GHEA Grapalat" w:hAnsi="GHEA Grapalat"/>
          <w:b/>
          <w:i w:val="0"/>
          <w:lang w:val="af-ZA"/>
        </w:rPr>
        <w:t xml:space="preserve"> </w:t>
      </w:r>
      <w:r w:rsidRPr="000D4867">
        <w:rPr>
          <w:rFonts w:ascii="GHEA Grapalat" w:hAnsi="GHEA Grapalat"/>
          <w:b/>
          <w:i w:val="0"/>
          <w:lang w:val="ru-RU"/>
        </w:rPr>
        <w:t>ԵՎ</w:t>
      </w:r>
      <w:r w:rsidRPr="000D4867">
        <w:rPr>
          <w:rFonts w:ascii="GHEA Grapalat" w:hAnsi="GHEA Grapalat"/>
          <w:b/>
          <w:i w:val="0"/>
          <w:lang w:val="af-ZA"/>
        </w:rPr>
        <w:t xml:space="preserve"> </w:t>
      </w:r>
      <w:r w:rsidRPr="000D4867">
        <w:rPr>
          <w:rFonts w:ascii="GHEA Grapalat" w:hAnsi="GHEA Grapalat"/>
          <w:b/>
          <w:i w:val="0"/>
          <w:lang w:val="ru-RU"/>
        </w:rPr>
        <w:t>ԽՈՐՔԱՅԻՆ</w:t>
      </w:r>
      <w:r w:rsidRPr="000D4867">
        <w:rPr>
          <w:rFonts w:ascii="GHEA Grapalat" w:hAnsi="GHEA Grapalat"/>
          <w:b/>
          <w:i w:val="0"/>
          <w:lang w:val="af-ZA"/>
        </w:rPr>
        <w:t xml:space="preserve"> </w:t>
      </w:r>
      <w:r w:rsidRPr="000D4867">
        <w:rPr>
          <w:rFonts w:ascii="GHEA Grapalat" w:hAnsi="GHEA Grapalat"/>
          <w:b/>
          <w:i w:val="0"/>
          <w:lang w:val="ru-RU"/>
        </w:rPr>
        <w:t>ՀՈՐԵՐԻ</w:t>
      </w:r>
      <w:r w:rsidRPr="000D4867">
        <w:rPr>
          <w:rFonts w:ascii="GHEA Grapalat" w:hAnsi="GHEA Grapalat"/>
          <w:b/>
          <w:i w:val="0"/>
          <w:lang w:val="af-ZA"/>
        </w:rPr>
        <w:t xml:space="preserve"> </w:t>
      </w:r>
      <w:r>
        <w:rPr>
          <w:rFonts w:ascii="GHEA Grapalat" w:hAnsi="GHEA Grapalat"/>
          <w:b/>
          <w:i w:val="0"/>
          <w:lang w:val="ru-RU"/>
        </w:rPr>
        <w:t>ՆՈՐՈԳ</w:t>
      </w:r>
      <w:r w:rsidRPr="000D4867">
        <w:rPr>
          <w:rFonts w:ascii="GHEA Grapalat" w:hAnsi="GHEA Grapalat"/>
          <w:b/>
          <w:i w:val="0"/>
          <w:lang w:val="ru-RU"/>
        </w:rPr>
        <w:t>Մ</w:t>
      </w:r>
      <w:r>
        <w:rPr>
          <w:rFonts w:ascii="GHEA Grapalat" w:hAnsi="GHEA Grapalat"/>
          <w:b/>
          <w:i w:val="0"/>
          <w:lang w:val="ru-RU"/>
        </w:rPr>
        <w:t>ԱՆ</w:t>
      </w:r>
      <w:r w:rsidRPr="006742E9">
        <w:rPr>
          <w:rFonts w:ascii="GHEA Grapalat" w:hAnsi="GHEA Grapalat"/>
          <w:i w:val="0"/>
          <w:lang w:val="af-ZA"/>
        </w:rPr>
        <w:t xml:space="preserve"> </w:t>
      </w:r>
      <w:r w:rsidRPr="00670B57">
        <w:rPr>
          <w:rFonts w:ascii="GHEA Grapalat" w:hAnsi="GHEA Grapalat"/>
          <w:i w:val="0"/>
          <w:lang w:val="af-ZA"/>
        </w:rPr>
        <w:t xml:space="preserve"> նախագծա-նախահաշվային փաստաթղթերի կազմման    </w:t>
      </w:r>
      <w:r w:rsidRPr="00712340">
        <w:rPr>
          <w:rFonts w:ascii="GHEA Grapalat" w:hAnsi="GHEA Grapalat"/>
          <w:i w:val="0"/>
          <w:lang w:val="af-ZA"/>
        </w:rPr>
        <w:t xml:space="preserve">    </w:t>
      </w:r>
      <w:r w:rsidRPr="003337BC">
        <w:rPr>
          <w:rFonts w:ascii="GHEA Grapalat" w:hAnsi="GHEA Grapalat"/>
          <w:i w:val="0"/>
          <w:lang w:val="af-ZA"/>
        </w:rPr>
        <w:t xml:space="preserve">  </w:t>
      </w:r>
      <w:r>
        <w:rPr>
          <w:rFonts w:ascii="GHEA Grapalat" w:hAnsi="GHEA Grapalat"/>
          <w:i w:val="0"/>
          <w:lang w:val="ru-RU"/>
        </w:rPr>
        <w:t>ծառայությունների</w:t>
      </w:r>
      <w:r w:rsidRPr="003337BC">
        <w:rPr>
          <w:rFonts w:ascii="GHEA Grapalat" w:hAnsi="GHEA Grapalat"/>
          <w:i w:val="0"/>
          <w:lang w:val="af-ZA"/>
        </w:rPr>
        <w:t xml:space="preserve"> </w:t>
      </w:r>
      <w:r w:rsidRPr="00712340">
        <w:rPr>
          <w:rFonts w:ascii="GHEA Grapalat" w:hAnsi="GHEA Grapalat"/>
          <w:i w:val="0"/>
          <w:lang w:val="af-ZA"/>
        </w:rPr>
        <w:t xml:space="preserve">մատուցման պայմանագիր (այսուհետ` պայմանագիր)։ </w:t>
      </w:r>
    </w:p>
    <w:p w:rsidR="003337BC" w:rsidRPr="003337BC" w:rsidRDefault="003337BC" w:rsidP="003337BC">
      <w:pPr>
        <w:pStyle w:val="a3"/>
        <w:spacing w:line="240" w:lineRule="auto"/>
        <w:ind w:firstLine="0"/>
        <w:rPr>
          <w:rFonts w:ascii="GHEA Grapalat" w:hAnsi="GHEA Grapalat"/>
          <w:i w:val="0"/>
          <w:lang w:val="af-ZA"/>
        </w:rPr>
      </w:pPr>
      <w:r>
        <w:rPr>
          <w:rFonts w:ascii="GHEA Grapalat" w:hAnsi="GHEA Grapalat"/>
          <w:i w:val="0"/>
          <w:sz w:val="16"/>
          <w:szCs w:val="16"/>
          <w:lang w:val="af-ZA"/>
        </w:rPr>
        <w:t xml:space="preserve">          </w:t>
      </w:r>
    </w:p>
    <w:p w:rsidR="003337BC" w:rsidRPr="00712340" w:rsidRDefault="003337BC" w:rsidP="003337BC">
      <w:pPr>
        <w:pStyle w:val="a3"/>
        <w:spacing w:line="240" w:lineRule="auto"/>
        <w:ind w:firstLine="0"/>
        <w:rPr>
          <w:rFonts w:ascii="GHEA Grapalat" w:hAnsi="GHEA Grapalat"/>
          <w:i w:val="0"/>
          <w:lang w:val="af-ZA"/>
        </w:rPr>
      </w:pPr>
      <w:r w:rsidRPr="00712340">
        <w:rPr>
          <w:rFonts w:ascii="GHEA Grapalat" w:hAnsi="GHEA Grapalat"/>
          <w:i w:val="0"/>
          <w:sz w:val="16"/>
          <w:szCs w:val="16"/>
          <w:lang w:val="af-ZA"/>
        </w:rPr>
        <w:t xml:space="preserve"> </w:t>
      </w:r>
      <w:r w:rsidRPr="0071234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3337BC" w:rsidRPr="00712340" w:rsidRDefault="003337BC" w:rsidP="003337BC">
      <w:pPr>
        <w:ind w:firstLine="720"/>
        <w:jc w:val="both"/>
        <w:rPr>
          <w:rFonts w:ascii="GHEA Grapalat" w:hAnsi="GHEA Grapalat"/>
          <w:sz w:val="20"/>
          <w:szCs w:val="20"/>
          <w:lang w:val="af-ZA"/>
        </w:rPr>
      </w:pPr>
      <w:r w:rsidRPr="0071234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3337BC" w:rsidRPr="00712340" w:rsidRDefault="003337BC" w:rsidP="003337BC">
      <w:pPr>
        <w:pStyle w:val="a3"/>
        <w:spacing w:line="240" w:lineRule="auto"/>
        <w:rPr>
          <w:rFonts w:ascii="GHEA Grapalat" w:hAnsi="GHEA Grapalat"/>
          <w:i w:val="0"/>
          <w:lang w:val="af-ZA"/>
        </w:rPr>
      </w:pPr>
      <w:r w:rsidRPr="00712340">
        <w:rPr>
          <w:rFonts w:ascii="GHEA Grapalat" w:hAnsi="GHEA Grapalat"/>
          <w:i w:val="0"/>
          <w:lang w:val="af-ZA"/>
        </w:rPr>
        <w:t xml:space="preserve">Ընտրված մասնակիցը որոշվում է </w:t>
      </w:r>
      <w:bookmarkStart w:id="1" w:name="_Hlk23167512"/>
      <w:r w:rsidRPr="00712340">
        <w:rPr>
          <w:rFonts w:ascii="GHEA Grapalat" w:hAnsi="GHEA Grapalat"/>
          <w:i w:val="0"/>
          <w:lang w:val="af-ZA"/>
        </w:rPr>
        <w:t xml:space="preserve">ոչ գնային պայմաններով բավարար գնահատված </w:t>
      </w:r>
      <w:bookmarkEnd w:id="1"/>
      <w:r w:rsidRPr="0071234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3337BC" w:rsidRPr="00712340" w:rsidRDefault="003337BC" w:rsidP="003337BC">
      <w:pPr>
        <w:pStyle w:val="a3"/>
        <w:spacing w:line="240" w:lineRule="auto"/>
        <w:rPr>
          <w:rFonts w:ascii="GHEA Grapalat" w:hAnsi="GHEA Grapalat"/>
          <w:i w:val="0"/>
          <w:lang w:val="af-ZA"/>
        </w:rPr>
      </w:pPr>
      <w:r w:rsidRPr="00712340">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712340">
        <w:rPr>
          <w:rStyle w:val="af6"/>
          <w:rFonts w:ascii="GHEA Grapalat" w:hAnsi="GHEA Grapalat"/>
          <w:i w:val="0"/>
          <w:lang w:val="af-ZA"/>
        </w:rPr>
        <w:footnoteReference w:id="2"/>
      </w:r>
    </w:p>
    <w:p w:rsidR="003337BC" w:rsidRPr="00712340" w:rsidRDefault="003337BC" w:rsidP="003337BC">
      <w:pPr>
        <w:pStyle w:val="a3"/>
        <w:spacing w:line="240" w:lineRule="auto"/>
        <w:rPr>
          <w:rFonts w:ascii="GHEA Grapalat" w:hAnsi="GHEA Grapalat"/>
          <w:i w:val="0"/>
          <w:lang w:val="af-ZA"/>
        </w:rPr>
      </w:pPr>
      <w:r w:rsidRPr="00712340">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AB61E9">
        <w:rPr>
          <w:rFonts w:ascii="GHEA Grapalat" w:hAnsi="GHEA Grapalat"/>
          <w:i w:val="0"/>
          <w:lang w:val="af-ZA"/>
        </w:rPr>
        <w:t>2</w:t>
      </w:r>
      <w:r w:rsidRPr="00712340">
        <w:rPr>
          <w:rFonts w:ascii="GHEA Grapalat" w:hAnsi="GHEA Grapalat"/>
          <w:i w:val="0"/>
          <w:lang w:val="af-ZA"/>
        </w:rPr>
        <w:t xml:space="preserve">-րդ օրը ժամը </w:t>
      </w:r>
      <w:r w:rsidRPr="00AB61E9">
        <w:rPr>
          <w:rFonts w:ascii="GHEA Grapalat" w:hAnsi="GHEA Grapalat"/>
          <w:i w:val="0"/>
          <w:lang w:val="af-ZA"/>
        </w:rPr>
        <w:t>14:00</w:t>
      </w:r>
      <w:r w:rsidRPr="00712340">
        <w:rPr>
          <w:rFonts w:ascii="GHEA Grapalat" w:hAnsi="GHEA Grapalat"/>
          <w:i w:val="0"/>
          <w:lang w:val="af-ZA"/>
        </w:rPr>
        <w:t xml:space="preserve">-ը։ Ընդ որում, թղթային ձևով հրավեր ստանալու համար պատվիրատուին պետք է ներկայացնել գրավոր դիմում։ 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3337BC" w:rsidRPr="00670B57" w:rsidRDefault="003337BC" w:rsidP="003337BC">
      <w:pPr>
        <w:pStyle w:val="a3"/>
        <w:spacing w:line="240" w:lineRule="auto"/>
        <w:rPr>
          <w:rFonts w:ascii="GHEA Grapalat" w:hAnsi="GHEA Grapalat"/>
          <w:i w:val="0"/>
          <w:lang w:val="af-ZA"/>
        </w:rPr>
      </w:pPr>
      <w:r w:rsidRPr="00670B57">
        <w:rPr>
          <w:rFonts w:ascii="GHEA Grapalat" w:hAnsi="GHEA Grapalat"/>
          <w:i w:val="0"/>
          <w:lang w:val="af-ZA"/>
        </w:rPr>
        <w:t xml:space="preserve">Հրավեր չստանալը չի սահմանափակում մասնակցի` սույն ընթացակարգին մասնակցելու իրավունքը։ </w:t>
      </w:r>
    </w:p>
    <w:p w:rsidR="003337BC" w:rsidRPr="00670B57" w:rsidRDefault="003337BC" w:rsidP="003337BC">
      <w:pPr>
        <w:pStyle w:val="a3"/>
        <w:spacing w:line="240" w:lineRule="auto"/>
        <w:rPr>
          <w:rFonts w:ascii="GHEA Grapalat" w:hAnsi="GHEA Grapalat"/>
          <w:i w:val="0"/>
          <w:lang w:val="af-ZA"/>
        </w:rPr>
      </w:pPr>
      <w:r w:rsidRPr="00670B57">
        <w:rPr>
          <w:rFonts w:ascii="GHEA Grapalat" w:hAnsi="GHEA Grapalat"/>
          <w:i w:val="0"/>
          <w:lang w:val="af-ZA"/>
        </w:rPr>
        <w:t>Սույն ընթացակարգին մասնակցության հայտերն անհրաժեշտ է ներկայացնել</w:t>
      </w:r>
      <w:r w:rsidRPr="00670B57">
        <w:rPr>
          <w:rFonts w:ascii="GHEA Grapalat" w:hAnsi="GHEA Grapalat"/>
          <w:i w:val="0"/>
          <w:lang w:val="af-ZA" w:eastAsia="ru-RU"/>
        </w:rPr>
        <w:t xml:space="preserve"> </w:t>
      </w:r>
      <w:r w:rsidRPr="00670B57">
        <w:rPr>
          <w:rFonts w:ascii="GHEA Grapalat" w:hAnsi="GHEA Grapalat"/>
          <w:i w:val="0"/>
          <w:lang w:val="af-ZA"/>
        </w:rPr>
        <w:t xml:space="preserve">ՀՀ </w:t>
      </w:r>
      <w:r>
        <w:rPr>
          <w:rFonts w:ascii="GHEA Grapalat" w:hAnsi="GHEA Grapalat"/>
          <w:i w:val="0"/>
          <w:lang w:val="ru-RU"/>
        </w:rPr>
        <w:t>Արմավիրի</w:t>
      </w:r>
      <w:r w:rsidRPr="00670B57">
        <w:rPr>
          <w:rFonts w:ascii="GHEA Grapalat" w:hAnsi="GHEA Grapalat"/>
          <w:i w:val="0"/>
          <w:lang w:val="af-ZA"/>
        </w:rPr>
        <w:t xml:space="preserve"> մարզի </w:t>
      </w:r>
      <w:r>
        <w:rPr>
          <w:rFonts w:ascii="GHEA Grapalat" w:hAnsi="GHEA Grapalat"/>
          <w:i w:val="0"/>
          <w:lang w:val="ru-RU"/>
        </w:rPr>
        <w:t>Գեղակերտ</w:t>
      </w:r>
      <w:r w:rsidRPr="00670B57">
        <w:rPr>
          <w:rFonts w:ascii="GHEA Grapalat" w:hAnsi="GHEA Grapalat"/>
          <w:i w:val="0"/>
          <w:lang w:val="af-ZA"/>
        </w:rPr>
        <w:t xml:space="preserve"> համայնքի </w:t>
      </w:r>
      <w:r>
        <w:rPr>
          <w:rFonts w:ascii="GHEA Grapalat" w:hAnsi="GHEA Grapalat"/>
          <w:i w:val="0"/>
          <w:lang w:val="af-ZA"/>
        </w:rPr>
        <w:t xml:space="preserve">Մաշոտցի </w:t>
      </w:r>
      <w:r w:rsidRPr="008A13AE">
        <w:rPr>
          <w:rFonts w:ascii="GHEA Grapalat" w:hAnsi="GHEA Grapalat"/>
          <w:i w:val="0"/>
          <w:lang w:val="af-ZA"/>
        </w:rPr>
        <w:t>30</w:t>
      </w:r>
      <w:r w:rsidRPr="00670B57">
        <w:rPr>
          <w:rFonts w:ascii="GHEA Grapalat" w:hAnsi="GHEA Grapalat"/>
          <w:i w:val="0"/>
          <w:lang w:val="af-ZA"/>
        </w:rPr>
        <w:t xml:space="preserve"> հասցեով, փաստաթղթային ձևով</w:t>
      </w:r>
      <w:r w:rsidRPr="00670B57">
        <w:rPr>
          <w:rFonts w:ascii="GHEA Grapalat" w:hAnsi="GHEA Grapalat"/>
          <w:i w:val="0"/>
          <w:lang w:val="af-ZA" w:eastAsia="ru-RU"/>
        </w:rPr>
        <w:t xml:space="preserve"> </w:t>
      </w:r>
      <w:r w:rsidRPr="00670B57">
        <w:rPr>
          <w:rFonts w:ascii="GHEA Grapalat" w:hAnsi="GHEA Grapalat"/>
          <w:i w:val="0"/>
          <w:lang w:val="af-ZA"/>
        </w:rPr>
        <w:t>մինչև սույն հայտարարութ</w:t>
      </w:r>
      <w:r>
        <w:rPr>
          <w:rFonts w:ascii="GHEA Grapalat" w:hAnsi="GHEA Grapalat"/>
          <w:i w:val="0"/>
          <w:lang w:val="af-ZA"/>
        </w:rPr>
        <w:t xml:space="preserve">յան հրապարակման օրվանից հաշված </w:t>
      </w:r>
      <w:r w:rsidRPr="009022D3">
        <w:rPr>
          <w:rFonts w:ascii="GHEA Grapalat" w:hAnsi="GHEA Grapalat"/>
          <w:i w:val="0"/>
          <w:lang w:val="af-ZA"/>
        </w:rPr>
        <w:t>2</w:t>
      </w:r>
      <w:r w:rsidRPr="00670B57">
        <w:rPr>
          <w:rFonts w:ascii="GHEA Grapalat" w:hAnsi="GHEA Grapalat"/>
          <w:i w:val="0"/>
          <w:lang w:val="af-ZA"/>
        </w:rPr>
        <w:t xml:space="preserve">-րդ օրվա ժամը </w:t>
      </w:r>
      <w:r>
        <w:rPr>
          <w:rFonts w:ascii="GHEA Grapalat" w:hAnsi="GHEA Grapalat"/>
          <w:i w:val="0"/>
          <w:lang w:val="af-ZA"/>
        </w:rPr>
        <w:t>1</w:t>
      </w:r>
      <w:r w:rsidRPr="008A13AE">
        <w:rPr>
          <w:rFonts w:ascii="GHEA Grapalat" w:hAnsi="GHEA Grapalat"/>
          <w:i w:val="0"/>
          <w:lang w:val="af-ZA"/>
        </w:rPr>
        <w:t>4</w:t>
      </w:r>
      <w:r w:rsidRPr="00670B57">
        <w:rPr>
          <w:rFonts w:ascii="GHEA Grapalat" w:hAnsi="GHEA Grapalat"/>
          <w:i w:val="0"/>
          <w:lang w:val="af-ZA"/>
        </w:rPr>
        <w:t>:</w:t>
      </w:r>
      <w:r>
        <w:rPr>
          <w:rFonts w:ascii="GHEA Grapalat" w:hAnsi="GHEA Grapalat"/>
          <w:i w:val="0"/>
          <w:lang w:val="af-ZA"/>
        </w:rPr>
        <w:t>0</w:t>
      </w:r>
      <w:r w:rsidRPr="00670B57">
        <w:rPr>
          <w:rFonts w:ascii="GHEA Grapalat" w:hAnsi="GHEA Grapalat"/>
          <w:i w:val="0"/>
          <w:lang w:val="af-ZA"/>
        </w:rPr>
        <w:t xml:space="preserve">0-ը: Հայտերը, հայերենից բացի, կարող են ներկայացվել նաև անգլերեն կամ ռուսերեն: </w:t>
      </w:r>
    </w:p>
    <w:p w:rsidR="003337BC" w:rsidRPr="00670B57" w:rsidRDefault="003337BC" w:rsidP="003337BC">
      <w:pPr>
        <w:pStyle w:val="a3"/>
        <w:spacing w:line="240" w:lineRule="auto"/>
        <w:ind w:firstLine="708"/>
        <w:rPr>
          <w:rFonts w:ascii="GHEA Grapalat" w:hAnsi="GHEA Grapalat"/>
          <w:i w:val="0"/>
          <w:lang w:val="af-ZA"/>
        </w:rPr>
      </w:pPr>
      <w:r w:rsidRPr="00670B57">
        <w:rPr>
          <w:rFonts w:ascii="GHEA Grapalat" w:hAnsi="GHEA Grapalat"/>
          <w:i w:val="0"/>
          <w:lang w:val="af-ZA"/>
        </w:rPr>
        <w:t>Հայտերի բացումը տեղի կունենա ՀՀ</w:t>
      </w:r>
      <w:r>
        <w:rPr>
          <w:rFonts w:ascii="GHEA Grapalat" w:hAnsi="GHEA Grapalat"/>
          <w:i w:val="0"/>
          <w:lang w:val="ru-RU"/>
        </w:rPr>
        <w:t>Արմավիրի</w:t>
      </w:r>
      <w:r w:rsidRPr="00670B57">
        <w:rPr>
          <w:rFonts w:ascii="GHEA Grapalat" w:hAnsi="GHEA Grapalat"/>
          <w:i w:val="0"/>
          <w:lang w:val="af-ZA"/>
        </w:rPr>
        <w:t xml:space="preserve"> մարզի </w:t>
      </w:r>
      <w:r>
        <w:rPr>
          <w:rFonts w:ascii="GHEA Grapalat" w:hAnsi="GHEA Grapalat"/>
          <w:i w:val="0"/>
          <w:lang w:val="ru-RU"/>
        </w:rPr>
        <w:t>Գեղակերտ</w:t>
      </w:r>
      <w:r w:rsidRPr="00670B57">
        <w:rPr>
          <w:rFonts w:ascii="GHEA Grapalat" w:hAnsi="GHEA Grapalat"/>
          <w:i w:val="0"/>
          <w:lang w:val="af-ZA"/>
        </w:rPr>
        <w:t xml:space="preserve"> համայնքի </w:t>
      </w:r>
      <w:r>
        <w:rPr>
          <w:rFonts w:ascii="GHEA Grapalat" w:hAnsi="GHEA Grapalat"/>
          <w:i w:val="0"/>
          <w:lang w:val="ru-RU"/>
        </w:rPr>
        <w:t>Մ</w:t>
      </w:r>
      <w:r w:rsidRPr="002B36C7">
        <w:rPr>
          <w:rFonts w:ascii="GHEA Grapalat" w:hAnsi="GHEA Grapalat"/>
          <w:i w:val="0"/>
          <w:lang w:val="af-ZA"/>
        </w:rPr>
        <w:t xml:space="preserve">. </w:t>
      </w:r>
      <w:r>
        <w:rPr>
          <w:rFonts w:ascii="GHEA Grapalat" w:hAnsi="GHEA Grapalat"/>
          <w:i w:val="0"/>
          <w:lang w:val="af-ZA"/>
        </w:rPr>
        <w:t>Մաշտ</w:t>
      </w:r>
      <w:r>
        <w:rPr>
          <w:rFonts w:ascii="GHEA Grapalat" w:hAnsi="GHEA Grapalat"/>
          <w:i w:val="0"/>
          <w:lang w:val="ru-RU"/>
        </w:rPr>
        <w:t>ո</w:t>
      </w:r>
      <w:r>
        <w:rPr>
          <w:rFonts w:ascii="GHEA Grapalat" w:hAnsi="GHEA Grapalat"/>
          <w:i w:val="0"/>
          <w:lang w:val="af-ZA"/>
        </w:rPr>
        <w:t xml:space="preserve">ցի </w:t>
      </w:r>
      <w:r w:rsidRPr="002B36C7">
        <w:rPr>
          <w:rFonts w:ascii="GHEA Grapalat" w:hAnsi="GHEA Grapalat"/>
          <w:i w:val="0"/>
          <w:lang w:val="af-ZA"/>
        </w:rPr>
        <w:t xml:space="preserve">30 </w:t>
      </w:r>
      <w:r w:rsidRPr="00670B57">
        <w:rPr>
          <w:rFonts w:ascii="GHEA Grapalat" w:hAnsi="GHEA Grapalat"/>
          <w:i w:val="0"/>
          <w:lang w:val="af-ZA"/>
        </w:rPr>
        <w:t xml:space="preserve">հասցեում,  2021 թվականին </w:t>
      </w:r>
      <w:r>
        <w:rPr>
          <w:rFonts w:ascii="GHEA Grapalat" w:hAnsi="GHEA Grapalat"/>
          <w:i w:val="0"/>
          <w:lang w:val="ru-RU"/>
        </w:rPr>
        <w:t>մայիսի</w:t>
      </w:r>
      <w:r>
        <w:rPr>
          <w:rFonts w:ascii="GHEA Grapalat" w:hAnsi="GHEA Grapalat"/>
          <w:i w:val="0"/>
          <w:lang w:val="af-ZA"/>
        </w:rPr>
        <w:t xml:space="preserve"> </w:t>
      </w:r>
      <w:r w:rsidRPr="009022D3">
        <w:rPr>
          <w:rFonts w:ascii="GHEA Grapalat" w:hAnsi="GHEA Grapalat"/>
          <w:i w:val="0"/>
          <w:lang w:val="af-ZA"/>
        </w:rPr>
        <w:t>7</w:t>
      </w:r>
      <w:r w:rsidRPr="00243CEA">
        <w:rPr>
          <w:rFonts w:ascii="GHEA Grapalat" w:hAnsi="GHEA Grapalat"/>
          <w:i w:val="0"/>
          <w:lang w:val="af-ZA"/>
        </w:rPr>
        <w:t>-</w:t>
      </w:r>
      <w:r>
        <w:rPr>
          <w:rFonts w:ascii="GHEA Grapalat" w:hAnsi="GHEA Grapalat"/>
          <w:i w:val="0"/>
          <w:lang w:val="ru-RU"/>
        </w:rPr>
        <w:t>ին</w:t>
      </w:r>
      <w:r>
        <w:rPr>
          <w:rFonts w:ascii="GHEA Grapalat" w:hAnsi="GHEA Grapalat"/>
          <w:i w:val="0"/>
          <w:lang w:val="af-ZA"/>
        </w:rPr>
        <w:t>-</w:t>
      </w:r>
      <w:r w:rsidRPr="002B36C7">
        <w:rPr>
          <w:rFonts w:ascii="GHEA Grapalat" w:hAnsi="GHEA Grapalat"/>
          <w:i w:val="0"/>
          <w:lang w:val="af-ZA"/>
        </w:rPr>
        <w:t xml:space="preserve"> ժամը  14:00-ին։</w:t>
      </w:r>
      <w:r w:rsidRPr="00670B57">
        <w:rPr>
          <w:rFonts w:ascii="GHEA Grapalat" w:hAnsi="GHEA Grapalat"/>
          <w:i w:val="0"/>
          <w:lang w:val="af-ZA"/>
        </w:rPr>
        <w:t xml:space="preserve">   </w:t>
      </w:r>
    </w:p>
    <w:p w:rsidR="003337BC" w:rsidRPr="00670B57" w:rsidRDefault="003337BC" w:rsidP="003337BC">
      <w:pPr>
        <w:pStyle w:val="a3"/>
        <w:spacing w:line="240" w:lineRule="auto"/>
        <w:rPr>
          <w:rFonts w:ascii="GHEA Grapalat" w:hAnsi="GHEA Grapalat"/>
          <w:i w:val="0"/>
          <w:lang w:val="af-ZA"/>
        </w:rPr>
      </w:pPr>
      <w:r w:rsidRPr="00670B57">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3337BC" w:rsidRPr="00065E1D" w:rsidRDefault="003337BC" w:rsidP="003337BC">
      <w:pPr>
        <w:pStyle w:val="a3"/>
        <w:spacing w:line="240" w:lineRule="auto"/>
        <w:rPr>
          <w:rFonts w:ascii="GHEA Grapalat" w:hAnsi="GHEA Grapalat"/>
          <w:i w:val="0"/>
          <w:lang w:val="af-ZA"/>
        </w:rPr>
      </w:pPr>
      <w:r w:rsidRPr="00670B57">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065E1D">
        <w:rPr>
          <w:rFonts w:ascii="GHEA Grapalat" w:hAnsi="GHEA Grapalat"/>
          <w:i w:val="0"/>
          <w:u w:val="single"/>
          <w:lang w:val="ru-RU"/>
        </w:rPr>
        <w:t>Նելլի</w:t>
      </w:r>
      <w:r w:rsidRPr="00065E1D">
        <w:rPr>
          <w:rFonts w:ascii="GHEA Grapalat" w:hAnsi="GHEA Grapalat"/>
          <w:i w:val="0"/>
          <w:u w:val="single"/>
          <w:lang w:val="af-ZA"/>
        </w:rPr>
        <w:t xml:space="preserve"> </w:t>
      </w:r>
      <w:r w:rsidRPr="00065E1D">
        <w:rPr>
          <w:rFonts w:ascii="GHEA Grapalat" w:hAnsi="GHEA Grapalat"/>
          <w:i w:val="0"/>
          <w:u w:val="single"/>
          <w:lang w:val="ru-RU"/>
        </w:rPr>
        <w:t>Պետրոսյան</w:t>
      </w:r>
      <w:r w:rsidRPr="00065E1D">
        <w:rPr>
          <w:rFonts w:ascii="GHEA Grapalat" w:hAnsi="GHEA Grapalat"/>
          <w:i w:val="0"/>
          <w:lang w:val="af-ZA"/>
        </w:rPr>
        <w:t>-ին</w:t>
      </w:r>
    </w:p>
    <w:p w:rsidR="003337BC" w:rsidRPr="00065E1D" w:rsidRDefault="003337BC" w:rsidP="003337BC">
      <w:pPr>
        <w:pStyle w:val="a3"/>
        <w:spacing w:line="240" w:lineRule="auto"/>
        <w:ind w:firstLine="0"/>
        <w:rPr>
          <w:rFonts w:ascii="GHEA Grapalat" w:hAnsi="GHEA Grapalat"/>
          <w:i w:val="0"/>
          <w:lang w:val="af-ZA"/>
        </w:rPr>
      </w:pPr>
      <w:r w:rsidRPr="00065E1D">
        <w:rPr>
          <w:rFonts w:ascii="GHEA Grapalat" w:hAnsi="GHEA Grapalat"/>
          <w:i w:val="0"/>
          <w:lang w:val="af-ZA"/>
        </w:rPr>
        <w:tab/>
      </w:r>
      <w:r w:rsidRPr="00065E1D">
        <w:rPr>
          <w:rFonts w:ascii="GHEA Grapalat" w:hAnsi="GHEA Grapalat"/>
          <w:i w:val="0"/>
          <w:lang w:val="af-ZA"/>
        </w:rPr>
        <w:tab/>
      </w:r>
      <w:r w:rsidRPr="00065E1D">
        <w:rPr>
          <w:rFonts w:ascii="GHEA Grapalat" w:hAnsi="GHEA Grapalat"/>
          <w:i w:val="0"/>
          <w:lang w:val="af-ZA"/>
        </w:rPr>
        <w:tab/>
      </w:r>
      <w:r w:rsidRPr="00065E1D">
        <w:rPr>
          <w:rFonts w:ascii="GHEA Grapalat" w:hAnsi="GHEA Grapalat"/>
          <w:i w:val="0"/>
          <w:lang w:val="af-ZA"/>
        </w:rPr>
        <w:tab/>
      </w:r>
      <w:r w:rsidRPr="00065E1D">
        <w:rPr>
          <w:rFonts w:ascii="GHEA Grapalat" w:hAnsi="GHEA Grapalat"/>
          <w:i w:val="0"/>
          <w:lang w:val="af-ZA"/>
        </w:rPr>
        <w:tab/>
        <w:t xml:space="preserve">             </w:t>
      </w:r>
      <w:r w:rsidRPr="00065E1D">
        <w:rPr>
          <w:rFonts w:ascii="GHEA Grapalat" w:hAnsi="GHEA Grapalat"/>
          <w:i w:val="0"/>
          <w:sz w:val="16"/>
          <w:szCs w:val="16"/>
          <w:lang w:val="af-ZA"/>
        </w:rPr>
        <w:t>անունը, ազգանունը</w:t>
      </w:r>
    </w:p>
    <w:p w:rsidR="003337BC" w:rsidRPr="00065E1D" w:rsidRDefault="003337BC" w:rsidP="003337BC">
      <w:pPr>
        <w:pStyle w:val="a3"/>
        <w:spacing w:line="240" w:lineRule="auto"/>
        <w:rPr>
          <w:rFonts w:ascii="GHEA Grapalat" w:hAnsi="GHEA Grapalat"/>
          <w:i w:val="0"/>
          <w:u w:val="single"/>
          <w:lang w:val="af-ZA"/>
        </w:rPr>
      </w:pPr>
      <w:r w:rsidRPr="00065E1D">
        <w:rPr>
          <w:rFonts w:ascii="GHEA Grapalat" w:hAnsi="GHEA Grapalat"/>
          <w:i w:val="0"/>
          <w:lang w:val="af-ZA"/>
        </w:rPr>
        <w:t xml:space="preserve">                                      Հեռախոս </w:t>
      </w:r>
      <w:r w:rsidRPr="00065E1D">
        <w:rPr>
          <w:i w:val="0"/>
          <w:lang w:val="af-ZA"/>
        </w:rPr>
        <w:t>077-35-04-89</w:t>
      </w:r>
    </w:p>
    <w:p w:rsidR="003337BC" w:rsidRPr="00065E1D" w:rsidRDefault="003337BC" w:rsidP="003337BC">
      <w:pPr>
        <w:pStyle w:val="a3"/>
        <w:spacing w:line="240" w:lineRule="auto"/>
        <w:rPr>
          <w:rFonts w:ascii="GHEA Grapalat" w:hAnsi="GHEA Grapalat"/>
          <w:i w:val="0"/>
          <w:lang w:val="af-ZA"/>
        </w:rPr>
      </w:pPr>
    </w:p>
    <w:p w:rsidR="003337BC" w:rsidRPr="00065E1D" w:rsidRDefault="003337BC" w:rsidP="003337BC">
      <w:pPr>
        <w:pStyle w:val="a3"/>
        <w:spacing w:line="240" w:lineRule="auto"/>
        <w:rPr>
          <w:rFonts w:ascii="GHEA Grapalat" w:hAnsi="GHEA Grapalat"/>
          <w:b/>
          <w:i w:val="0"/>
          <w:u w:val="single"/>
          <w:lang w:val="af-ZA"/>
        </w:rPr>
      </w:pPr>
      <w:r w:rsidRPr="00065E1D">
        <w:rPr>
          <w:rFonts w:ascii="GHEA Grapalat" w:hAnsi="GHEA Grapalat"/>
          <w:i w:val="0"/>
          <w:lang w:val="af-ZA"/>
        </w:rPr>
        <w:lastRenderedPageBreak/>
        <w:t xml:space="preserve">                                        Էլ. փոստ </w:t>
      </w:r>
      <w:r w:rsidRPr="00065E1D">
        <w:rPr>
          <w:b/>
          <w:i w:val="0"/>
          <w:lang w:val="af-ZA"/>
        </w:rPr>
        <w:t>ggeghakert@mail.ru</w:t>
      </w:r>
    </w:p>
    <w:p w:rsidR="003337BC" w:rsidRPr="00065E1D" w:rsidRDefault="003337BC" w:rsidP="003337BC">
      <w:pPr>
        <w:pStyle w:val="a3"/>
        <w:spacing w:line="240" w:lineRule="auto"/>
        <w:rPr>
          <w:rFonts w:ascii="GHEA Grapalat" w:hAnsi="GHEA Grapalat"/>
          <w:i w:val="0"/>
          <w:lang w:val="af-ZA"/>
        </w:rPr>
      </w:pPr>
    </w:p>
    <w:p w:rsidR="003337BC" w:rsidRPr="00065E1D" w:rsidRDefault="003337BC" w:rsidP="003337BC">
      <w:pPr>
        <w:pStyle w:val="a3"/>
        <w:spacing w:line="240" w:lineRule="auto"/>
        <w:rPr>
          <w:rFonts w:ascii="GHEA Grapalat" w:hAnsi="GHEA Grapalat"/>
          <w:i w:val="0"/>
          <w:lang w:val="af-ZA"/>
        </w:rPr>
      </w:pPr>
    </w:p>
    <w:p w:rsidR="003337BC" w:rsidRPr="00065E1D" w:rsidRDefault="003337BC" w:rsidP="003337BC">
      <w:pPr>
        <w:pStyle w:val="a3"/>
        <w:spacing w:line="240" w:lineRule="auto"/>
        <w:rPr>
          <w:rFonts w:ascii="GHEA Grapalat" w:hAnsi="GHEA Grapalat"/>
          <w:i w:val="0"/>
          <w:lang w:val="af-ZA"/>
        </w:rPr>
      </w:pPr>
    </w:p>
    <w:p w:rsidR="003337BC" w:rsidRPr="00065E1D" w:rsidRDefault="003337BC" w:rsidP="003337BC">
      <w:pPr>
        <w:pStyle w:val="a3"/>
        <w:spacing w:line="240" w:lineRule="auto"/>
        <w:ind w:firstLine="0"/>
        <w:jc w:val="left"/>
        <w:rPr>
          <w:rFonts w:ascii="GHEA Grapalat" w:hAnsi="GHEA Grapalat"/>
          <w:i w:val="0"/>
          <w:u w:val="single"/>
          <w:lang w:val="af-ZA"/>
        </w:rPr>
      </w:pPr>
      <w:r w:rsidRPr="00065E1D">
        <w:rPr>
          <w:rFonts w:ascii="GHEA Grapalat" w:hAnsi="GHEA Grapalat"/>
          <w:i w:val="0"/>
          <w:lang w:val="af-ZA"/>
        </w:rPr>
        <w:t xml:space="preserve">Պատվիրատու `   </w:t>
      </w:r>
      <w:r w:rsidRPr="00065E1D">
        <w:rPr>
          <w:rFonts w:ascii="Sylfaen" w:hAnsi="Sylfaen" w:cs="Arial"/>
          <w:b/>
          <w:i w:val="0"/>
          <w:lang w:val="en-US"/>
        </w:rPr>
        <w:t>Գեղակերտի</w:t>
      </w:r>
      <w:r w:rsidRPr="00065E1D">
        <w:rPr>
          <w:rFonts w:ascii="Sylfaen" w:hAnsi="Sylfaen" w:cs="Arial"/>
          <w:b/>
          <w:i w:val="0"/>
          <w:lang w:val="af-ZA"/>
        </w:rPr>
        <w:t xml:space="preserve"> </w:t>
      </w:r>
      <w:r w:rsidRPr="00065E1D">
        <w:rPr>
          <w:rFonts w:ascii="GHEA Grapalat" w:hAnsi="GHEA Grapalat"/>
          <w:b/>
          <w:i w:val="0"/>
          <w:lang w:val="en-US"/>
        </w:rPr>
        <w:t>համայնքապետարան</w:t>
      </w:r>
    </w:p>
    <w:p w:rsidR="003337BC" w:rsidRPr="00065E1D" w:rsidRDefault="003337BC" w:rsidP="003337BC">
      <w:pPr>
        <w:pStyle w:val="a3"/>
        <w:spacing w:line="240" w:lineRule="auto"/>
        <w:ind w:firstLine="0"/>
        <w:rPr>
          <w:rFonts w:ascii="GHEA Grapalat" w:hAnsi="GHEA Grapalat"/>
          <w:i w:val="0"/>
          <w:lang w:val="af-ZA"/>
        </w:rPr>
      </w:pPr>
      <w:r w:rsidRPr="00065E1D">
        <w:rPr>
          <w:rFonts w:ascii="GHEA Grapalat" w:hAnsi="GHEA Grapalat"/>
          <w:i w:val="0"/>
          <w:lang w:val="af-ZA"/>
        </w:rPr>
        <w:tab/>
      </w:r>
      <w:r w:rsidRPr="00065E1D">
        <w:rPr>
          <w:rFonts w:ascii="GHEA Grapalat" w:hAnsi="GHEA Grapalat"/>
          <w:i w:val="0"/>
          <w:lang w:val="af-ZA"/>
        </w:rPr>
        <w:tab/>
      </w:r>
      <w:r w:rsidRPr="00065E1D">
        <w:rPr>
          <w:rFonts w:ascii="GHEA Grapalat" w:hAnsi="GHEA Grapalat"/>
          <w:i w:val="0"/>
          <w:lang w:val="af-ZA"/>
        </w:rPr>
        <w:tab/>
      </w:r>
    </w:p>
    <w:p w:rsidR="003337BC" w:rsidRPr="00712340" w:rsidRDefault="003337BC" w:rsidP="003337BC">
      <w:pPr>
        <w:pStyle w:val="a3"/>
        <w:spacing w:line="240" w:lineRule="auto"/>
        <w:rPr>
          <w:rFonts w:ascii="GHEA Grapalat" w:hAnsi="GHEA Grapalat"/>
          <w:i w:val="0"/>
          <w:lang w:val="af-ZA"/>
        </w:rPr>
      </w:pPr>
    </w:p>
    <w:p w:rsidR="003337BC" w:rsidRPr="00712340" w:rsidRDefault="003337BC" w:rsidP="003337BC">
      <w:pPr>
        <w:pStyle w:val="a3"/>
        <w:spacing w:line="240" w:lineRule="auto"/>
        <w:rPr>
          <w:rFonts w:ascii="GHEA Grapalat" w:hAnsi="GHEA Grapalat"/>
          <w:i w:val="0"/>
          <w:lang w:val="af-ZA"/>
        </w:rPr>
      </w:pPr>
    </w:p>
    <w:p w:rsidR="003337BC" w:rsidRPr="00712340" w:rsidRDefault="003337BC" w:rsidP="003337BC">
      <w:pPr>
        <w:pStyle w:val="a3"/>
        <w:spacing w:line="240" w:lineRule="auto"/>
        <w:ind w:left="1404"/>
        <w:rPr>
          <w:rFonts w:ascii="GHEA Grapalat" w:hAnsi="GHEA Grapalat"/>
          <w:i w:val="0"/>
          <w:lang w:val="af-ZA"/>
        </w:rPr>
      </w:pPr>
    </w:p>
    <w:p w:rsidR="003337BC" w:rsidRPr="00712340" w:rsidRDefault="003337BC" w:rsidP="003337BC">
      <w:pPr>
        <w:pStyle w:val="a3"/>
        <w:spacing w:line="240" w:lineRule="auto"/>
        <w:ind w:left="1404"/>
        <w:rPr>
          <w:rFonts w:ascii="GHEA Grapalat" w:hAnsi="GHEA Grapalat"/>
          <w:i w:val="0"/>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ind w:right="-7" w:firstLine="567"/>
        <w:jc w:val="right"/>
        <w:rPr>
          <w:rFonts w:ascii="GHEA Grapalat" w:hAnsi="GHEA Grapalat" w:cs="Sylfaen"/>
          <w:i/>
          <w:sz w:val="22"/>
          <w:lang w:val="af-ZA"/>
        </w:rPr>
      </w:pPr>
    </w:p>
    <w:p w:rsidR="003337BC" w:rsidRPr="00712340" w:rsidRDefault="003337BC" w:rsidP="003337BC">
      <w:pPr>
        <w:pStyle w:val="aa"/>
        <w:spacing w:after="0"/>
        <w:ind w:firstLine="567"/>
        <w:jc w:val="right"/>
        <w:rPr>
          <w:rFonts w:ascii="GHEA Grapalat" w:hAnsi="GHEA Grapalat" w:cs="Sylfaen"/>
          <w:i/>
          <w:sz w:val="20"/>
          <w:szCs w:val="20"/>
          <w:lang w:val="af-ZA"/>
        </w:rPr>
      </w:pPr>
      <w:r w:rsidRPr="003337BC">
        <w:rPr>
          <w:rFonts w:ascii="GHEA Grapalat" w:hAnsi="GHEA Grapalat" w:cs="Sylfaen"/>
          <w:i/>
          <w:sz w:val="20"/>
          <w:szCs w:val="20"/>
          <w:lang w:val="af-ZA"/>
        </w:rPr>
        <w:br w:type="page"/>
      </w:r>
      <w:r w:rsidRPr="00712340">
        <w:rPr>
          <w:rFonts w:ascii="GHEA Grapalat" w:hAnsi="GHEA Grapalat" w:cs="Sylfaen"/>
          <w:i/>
          <w:sz w:val="20"/>
          <w:szCs w:val="20"/>
        </w:rPr>
        <w:lastRenderedPageBreak/>
        <w:t>Հաստատված</w:t>
      </w:r>
      <w:r w:rsidRPr="00712340">
        <w:rPr>
          <w:rFonts w:ascii="GHEA Grapalat" w:hAnsi="GHEA Grapalat" w:cs="Times Armenian"/>
          <w:i/>
          <w:sz w:val="20"/>
          <w:szCs w:val="20"/>
          <w:lang w:val="af-ZA"/>
        </w:rPr>
        <w:t xml:space="preserve"> </w:t>
      </w:r>
      <w:r w:rsidRPr="00712340">
        <w:rPr>
          <w:rFonts w:ascii="GHEA Grapalat" w:hAnsi="GHEA Grapalat" w:cs="Sylfaen"/>
          <w:i/>
          <w:sz w:val="20"/>
          <w:szCs w:val="20"/>
        </w:rPr>
        <w:t>է</w:t>
      </w:r>
    </w:p>
    <w:p w:rsidR="003337BC" w:rsidRPr="001020F6" w:rsidRDefault="003337BC" w:rsidP="003337BC">
      <w:pPr>
        <w:pStyle w:val="a3"/>
        <w:spacing w:line="240" w:lineRule="auto"/>
        <w:jc w:val="right"/>
        <w:rPr>
          <w:rFonts w:ascii="GHEA Grapalat" w:hAnsi="GHEA Grapalat"/>
          <w:i w:val="0"/>
          <w:lang w:val="af-ZA"/>
        </w:rPr>
      </w:pPr>
      <w:r w:rsidRPr="00670B57">
        <w:rPr>
          <w:rFonts w:ascii="GHEA Grapalat" w:hAnsi="GHEA Grapalat"/>
          <w:i w:val="0"/>
          <w:lang w:val="af-ZA"/>
        </w:rPr>
        <w:t xml:space="preserve">  </w:t>
      </w:r>
      <w:r w:rsidRPr="007121A4">
        <w:rPr>
          <w:rFonts w:ascii="GHEA Grapalat" w:hAnsi="GHEA Grapalat"/>
          <w:b/>
          <w:i w:val="0"/>
          <w:lang w:val="af-ZA"/>
        </w:rPr>
        <w:t>ՀՀ</w:t>
      </w:r>
      <w:r w:rsidRPr="007121A4">
        <w:rPr>
          <w:rFonts w:ascii="GHEA Grapalat" w:hAnsi="GHEA Grapalat"/>
          <w:b/>
          <w:i w:val="0"/>
          <w:lang w:val="ru-RU"/>
        </w:rPr>
        <w:t>ԱՄԳՀ</w:t>
      </w:r>
      <w:r>
        <w:rPr>
          <w:rFonts w:ascii="GHEA Grapalat" w:hAnsi="GHEA Grapalat"/>
          <w:b/>
          <w:i w:val="0"/>
          <w:lang w:val="af-ZA"/>
        </w:rPr>
        <w:t>-</w:t>
      </w:r>
      <w:r w:rsidRPr="002F49A8">
        <w:rPr>
          <w:rFonts w:ascii="GHEA Grapalat" w:hAnsi="GHEA Grapalat"/>
          <w:b/>
          <w:bCs/>
          <w:i w:val="0"/>
          <w:sz w:val="16"/>
          <w:szCs w:val="16"/>
          <w:lang w:val="af-ZA"/>
        </w:rPr>
        <w:t xml:space="preserve"> </w:t>
      </w:r>
      <w:r w:rsidRPr="002F49A8">
        <w:rPr>
          <w:rFonts w:ascii="GHEA Grapalat" w:hAnsi="GHEA Grapalat"/>
          <w:b/>
          <w:bCs/>
          <w:i w:val="0"/>
          <w:lang w:val="af-ZA"/>
        </w:rPr>
        <w:t>ՀՄԱԾՁԲ</w:t>
      </w:r>
      <w:r w:rsidRPr="007121A4">
        <w:rPr>
          <w:rFonts w:ascii="GHEA Grapalat" w:hAnsi="GHEA Grapalat"/>
          <w:b/>
          <w:i w:val="0"/>
          <w:lang w:val="af-ZA"/>
        </w:rPr>
        <w:t xml:space="preserve"> -21/0</w:t>
      </w:r>
      <w:r w:rsidRPr="00F626E0">
        <w:rPr>
          <w:rFonts w:ascii="GHEA Grapalat" w:hAnsi="GHEA Grapalat"/>
          <w:b/>
          <w:i w:val="0"/>
          <w:lang w:val="af-ZA"/>
        </w:rPr>
        <w:t>3</w:t>
      </w:r>
      <w:r w:rsidRPr="00670B57">
        <w:rPr>
          <w:rFonts w:ascii="GHEA Grapalat" w:hAnsi="GHEA Grapalat"/>
          <w:i w:val="0"/>
          <w:lang w:val="af-ZA"/>
        </w:rPr>
        <w:t xml:space="preserve"> </w:t>
      </w:r>
      <w:r w:rsidRPr="001020F6">
        <w:rPr>
          <w:rFonts w:ascii="GHEA Grapalat" w:hAnsi="GHEA Grapalat"/>
          <w:i w:val="0"/>
          <w:lang w:val="af-ZA"/>
        </w:rPr>
        <w:t xml:space="preserve"> </w:t>
      </w:r>
      <w:r w:rsidRPr="00712340">
        <w:rPr>
          <w:rFonts w:ascii="GHEA Grapalat" w:hAnsi="GHEA Grapalat" w:cs="Sylfaen"/>
          <w:i w:val="0"/>
        </w:rPr>
        <w:t>ծածկա</w:t>
      </w:r>
      <w:r w:rsidRPr="00712340">
        <w:rPr>
          <w:rFonts w:ascii="GHEA Grapalat" w:hAnsi="GHEA Grapalat" w:cs="Times Armenian"/>
          <w:i w:val="0"/>
        </w:rPr>
        <w:t>գ</w:t>
      </w:r>
      <w:r w:rsidRPr="00712340">
        <w:rPr>
          <w:rFonts w:ascii="GHEA Grapalat" w:hAnsi="GHEA Grapalat" w:cs="Sylfaen"/>
          <w:i w:val="0"/>
        </w:rPr>
        <w:t>րով</w:t>
      </w:r>
      <w:r w:rsidRPr="00712340">
        <w:rPr>
          <w:rFonts w:ascii="GHEA Grapalat" w:hAnsi="GHEA Grapalat" w:cs="Times Armenian"/>
          <w:i w:val="0"/>
          <w:lang w:val="af-ZA"/>
        </w:rPr>
        <w:t xml:space="preserve"> </w:t>
      </w:r>
    </w:p>
    <w:p w:rsidR="003337BC" w:rsidRPr="00712340" w:rsidRDefault="003337BC" w:rsidP="003337BC">
      <w:pPr>
        <w:pStyle w:val="aa"/>
        <w:spacing w:after="0"/>
        <w:ind w:firstLine="567"/>
        <w:jc w:val="right"/>
        <w:rPr>
          <w:rFonts w:ascii="GHEA Grapalat" w:hAnsi="GHEA Grapalat" w:cs="Times Armenian"/>
          <w:i/>
          <w:sz w:val="20"/>
          <w:szCs w:val="20"/>
          <w:lang w:val="af-ZA"/>
        </w:rPr>
      </w:pPr>
      <w:r w:rsidRPr="00712340">
        <w:rPr>
          <w:rFonts w:ascii="GHEA Grapalat" w:hAnsi="GHEA Grapalat" w:cs="Times Armenian"/>
          <w:i/>
          <w:sz w:val="20"/>
          <w:szCs w:val="20"/>
          <w:lang w:val="af-ZA"/>
        </w:rPr>
        <w:t xml:space="preserve">մրցույթի գնահատող </w:t>
      </w:r>
      <w:r w:rsidRPr="00712340">
        <w:rPr>
          <w:rFonts w:ascii="GHEA Grapalat" w:hAnsi="GHEA Grapalat" w:cs="Sylfaen"/>
          <w:i/>
          <w:sz w:val="20"/>
          <w:szCs w:val="20"/>
        </w:rPr>
        <w:t>հանձնաժողովի</w:t>
      </w:r>
    </w:p>
    <w:p w:rsidR="003337BC" w:rsidRPr="00712340" w:rsidRDefault="003337BC" w:rsidP="003337BC">
      <w:pPr>
        <w:pStyle w:val="aa"/>
        <w:spacing w:after="0"/>
        <w:ind w:firstLine="567"/>
        <w:jc w:val="right"/>
        <w:rPr>
          <w:rFonts w:ascii="GHEA Grapalat" w:hAnsi="GHEA Grapalat"/>
          <w:i/>
          <w:sz w:val="20"/>
          <w:szCs w:val="20"/>
          <w:lang w:val="af-ZA"/>
        </w:rPr>
      </w:pPr>
      <w:r w:rsidRPr="001020F6">
        <w:rPr>
          <w:rFonts w:ascii="GHEA Grapalat" w:hAnsi="GHEA Grapalat" w:cs="Sylfaen"/>
          <w:i/>
          <w:sz w:val="20"/>
          <w:szCs w:val="20"/>
          <w:lang w:val="af-ZA"/>
        </w:rPr>
        <w:t xml:space="preserve"> </w:t>
      </w:r>
      <w:r w:rsidRPr="001020F6">
        <w:rPr>
          <w:rFonts w:ascii="GHEA Grapalat" w:hAnsi="GHEA Grapalat"/>
          <w:sz w:val="20"/>
          <w:szCs w:val="20"/>
          <w:lang w:val="af-ZA"/>
        </w:rPr>
        <w:t xml:space="preserve">2021 թվականի </w:t>
      </w:r>
      <w:r w:rsidRPr="001020F6">
        <w:rPr>
          <w:rFonts w:ascii="GHEA Grapalat" w:hAnsi="GHEA Grapalat"/>
          <w:sz w:val="20"/>
          <w:szCs w:val="20"/>
          <w:lang w:val="ru-RU"/>
        </w:rPr>
        <w:t>մայիսի</w:t>
      </w:r>
      <w:r w:rsidRPr="001020F6">
        <w:rPr>
          <w:rFonts w:ascii="GHEA Grapalat" w:hAnsi="GHEA Grapalat"/>
          <w:sz w:val="20"/>
          <w:szCs w:val="20"/>
          <w:lang w:val="af-ZA"/>
        </w:rPr>
        <w:t xml:space="preserve"> 04-</w:t>
      </w:r>
      <w:r w:rsidRPr="00670B57">
        <w:rPr>
          <w:rFonts w:ascii="GHEA Grapalat" w:hAnsi="GHEA Grapalat"/>
          <w:lang w:val="af-ZA"/>
        </w:rPr>
        <w:t xml:space="preserve">ի </w:t>
      </w:r>
      <w:r w:rsidRPr="00712340">
        <w:rPr>
          <w:rFonts w:ascii="GHEA Grapalat" w:hAnsi="GHEA Grapalat" w:cs="Sylfaen"/>
          <w:i/>
          <w:sz w:val="20"/>
          <w:szCs w:val="20"/>
        </w:rPr>
        <w:t>որոշմամբ</w:t>
      </w:r>
    </w:p>
    <w:p w:rsidR="003337BC" w:rsidRPr="00712340" w:rsidRDefault="003337BC" w:rsidP="003337BC">
      <w:pPr>
        <w:pStyle w:val="aa"/>
        <w:ind w:right="-7" w:firstLine="567"/>
        <w:jc w:val="center"/>
        <w:rPr>
          <w:rFonts w:ascii="GHEA Grapalat" w:hAnsi="GHEA Grapalat"/>
          <w:lang w:val="af-ZA"/>
        </w:rPr>
      </w:pPr>
    </w:p>
    <w:p w:rsidR="003337BC" w:rsidRPr="00712340" w:rsidRDefault="003337BC" w:rsidP="003337BC">
      <w:pPr>
        <w:pStyle w:val="aa"/>
        <w:ind w:right="-7" w:firstLine="567"/>
        <w:jc w:val="center"/>
        <w:rPr>
          <w:rFonts w:ascii="GHEA Grapalat" w:hAnsi="GHEA Grapalat"/>
          <w:lang w:val="af-ZA"/>
        </w:rPr>
      </w:pPr>
    </w:p>
    <w:p w:rsidR="003337BC" w:rsidRPr="00712340" w:rsidRDefault="003337BC" w:rsidP="003337BC">
      <w:pPr>
        <w:pStyle w:val="aa"/>
        <w:ind w:right="-7" w:firstLine="567"/>
        <w:jc w:val="center"/>
        <w:rPr>
          <w:rFonts w:ascii="GHEA Grapalat" w:hAnsi="GHEA Grapalat"/>
          <w:lang w:val="af-ZA"/>
        </w:rPr>
      </w:pPr>
    </w:p>
    <w:p w:rsidR="003337BC" w:rsidRPr="00712340"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r w:rsidRPr="00670B57">
        <w:rPr>
          <w:rFonts w:ascii="GHEA Grapalat" w:hAnsi="GHEA Grapalat" w:cs="Times Armenian"/>
          <w:i/>
        </w:rPr>
        <w:t>ՀՀ</w:t>
      </w:r>
      <w:r w:rsidRPr="00AE3BA5">
        <w:rPr>
          <w:rFonts w:ascii="GHEA Grapalat" w:hAnsi="GHEA Grapalat" w:cs="Times Armenian"/>
          <w:i/>
          <w:lang w:val="af-ZA"/>
        </w:rPr>
        <w:t xml:space="preserve"> </w:t>
      </w:r>
      <w:r>
        <w:rPr>
          <w:rFonts w:ascii="GHEA Grapalat" w:hAnsi="GHEA Grapalat" w:cs="Times Armenian"/>
          <w:i/>
          <w:lang w:val="ru-RU"/>
        </w:rPr>
        <w:t>ԱՐՄԱՎԻՐԻ</w:t>
      </w:r>
      <w:r w:rsidRPr="002A1595">
        <w:rPr>
          <w:rFonts w:ascii="GHEA Grapalat" w:hAnsi="GHEA Grapalat" w:cs="Times Armenian"/>
          <w:i/>
          <w:lang w:val="af-ZA"/>
        </w:rPr>
        <w:t xml:space="preserve"> </w:t>
      </w:r>
      <w:r>
        <w:rPr>
          <w:rFonts w:ascii="GHEA Grapalat" w:hAnsi="GHEA Grapalat" w:cs="Times Armenian"/>
          <w:i/>
          <w:lang w:val="ru-RU"/>
        </w:rPr>
        <w:t>ՄԱՐԶԻ</w:t>
      </w:r>
      <w:r w:rsidRPr="002A1595">
        <w:rPr>
          <w:rFonts w:ascii="GHEA Grapalat" w:hAnsi="GHEA Grapalat" w:cs="Times Armenian"/>
          <w:i/>
          <w:lang w:val="af-ZA"/>
        </w:rPr>
        <w:t xml:space="preserve"> </w:t>
      </w:r>
      <w:r>
        <w:rPr>
          <w:rFonts w:ascii="GHEA Grapalat" w:hAnsi="GHEA Grapalat" w:cs="Times Armenian"/>
          <w:i/>
          <w:lang w:val="ru-RU"/>
        </w:rPr>
        <w:t>ԳԵՂԱԿԵՐՏԻ</w:t>
      </w:r>
      <w:r w:rsidRPr="00AE3BA5">
        <w:rPr>
          <w:rFonts w:ascii="GHEA Grapalat" w:hAnsi="GHEA Grapalat" w:cs="Times Armenian"/>
          <w:i/>
          <w:lang w:val="af-ZA"/>
        </w:rPr>
        <w:t xml:space="preserve"> </w:t>
      </w:r>
      <w:r w:rsidRPr="00670B57">
        <w:rPr>
          <w:rFonts w:ascii="GHEA Grapalat" w:hAnsi="GHEA Grapalat" w:cs="Times Armenian"/>
          <w:i/>
        </w:rPr>
        <w:t>ՀԱՄԱՅՆՔԱՊԵՏԱՐԱՆԸ</w:t>
      </w:r>
    </w:p>
    <w:p w:rsidR="003337BC" w:rsidRPr="00670B57" w:rsidRDefault="003337BC" w:rsidP="003337BC">
      <w:pPr>
        <w:pStyle w:val="aa"/>
        <w:tabs>
          <w:tab w:val="left" w:pos="5968"/>
        </w:tabs>
        <w:ind w:right="-7" w:firstLine="567"/>
        <w:rPr>
          <w:rFonts w:ascii="GHEA Grapalat" w:hAnsi="GHEA Grapalat"/>
          <w:lang w:val="af-ZA"/>
        </w:rPr>
      </w:pPr>
      <w:r w:rsidRPr="00670B57">
        <w:rPr>
          <w:rFonts w:ascii="GHEA Grapalat" w:hAnsi="GHEA Grapalat"/>
          <w:lang w:val="af-ZA"/>
        </w:rPr>
        <w:tab/>
      </w: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cs="Sylfaen"/>
          <w:lang w:val="af-ZA"/>
        </w:rPr>
      </w:pPr>
      <w:r w:rsidRPr="00670B57">
        <w:rPr>
          <w:rFonts w:ascii="GHEA Grapalat" w:hAnsi="GHEA Grapalat" w:cs="Sylfaen"/>
        </w:rPr>
        <w:t>Հ</w:t>
      </w:r>
      <w:r w:rsidRPr="00670B57">
        <w:rPr>
          <w:rFonts w:ascii="GHEA Grapalat" w:hAnsi="GHEA Grapalat" w:cs="Times Armenian"/>
          <w:lang w:val="af-ZA"/>
        </w:rPr>
        <w:t xml:space="preserve"> </w:t>
      </w:r>
      <w:r w:rsidRPr="00670B57">
        <w:rPr>
          <w:rFonts w:ascii="GHEA Grapalat" w:hAnsi="GHEA Grapalat" w:cs="Sylfaen"/>
        </w:rPr>
        <w:t>Ր</w:t>
      </w:r>
      <w:r w:rsidRPr="00670B57">
        <w:rPr>
          <w:rFonts w:ascii="GHEA Grapalat" w:hAnsi="GHEA Grapalat" w:cs="Times Armenian"/>
          <w:lang w:val="af-ZA"/>
        </w:rPr>
        <w:t xml:space="preserve"> </w:t>
      </w:r>
      <w:r w:rsidRPr="00670B57">
        <w:rPr>
          <w:rFonts w:ascii="GHEA Grapalat" w:hAnsi="GHEA Grapalat" w:cs="Sylfaen"/>
        </w:rPr>
        <w:t>Ա</w:t>
      </w:r>
      <w:r w:rsidRPr="00670B57">
        <w:rPr>
          <w:rFonts w:ascii="GHEA Grapalat" w:hAnsi="GHEA Grapalat" w:cs="Times Armenian"/>
          <w:lang w:val="af-ZA"/>
        </w:rPr>
        <w:t xml:space="preserve"> </w:t>
      </w:r>
      <w:r w:rsidRPr="00670B57">
        <w:rPr>
          <w:rFonts w:ascii="GHEA Grapalat" w:hAnsi="GHEA Grapalat" w:cs="Sylfaen"/>
        </w:rPr>
        <w:t>Վ</w:t>
      </w:r>
      <w:r w:rsidRPr="00670B57">
        <w:rPr>
          <w:rFonts w:ascii="GHEA Grapalat" w:hAnsi="GHEA Grapalat" w:cs="Times Armenian"/>
          <w:lang w:val="af-ZA"/>
        </w:rPr>
        <w:t xml:space="preserve"> </w:t>
      </w:r>
      <w:r w:rsidRPr="00670B57">
        <w:rPr>
          <w:rFonts w:ascii="GHEA Grapalat" w:hAnsi="GHEA Grapalat" w:cs="Sylfaen"/>
        </w:rPr>
        <w:t>Ե</w:t>
      </w:r>
      <w:r w:rsidRPr="00670B57">
        <w:rPr>
          <w:rFonts w:ascii="GHEA Grapalat" w:hAnsi="GHEA Grapalat" w:cs="Times Armenian"/>
          <w:lang w:val="af-ZA"/>
        </w:rPr>
        <w:t xml:space="preserve"> </w:t>
      </w:r>
      <w:r w:rsidRPr="00670B57">
        <w:rPr>
          <w:rFonts w:ascii="GHEA Grapalat" w:hAnsi="GHEA Grapalat" w:cs="Sylfaen"/>
        </w:rPr>
        <w:t>Ր</w:t>
      </w:r>
    </w:p>
    <w:p w:rsidR="003337BC" w:rsidRPr="00670B57" w:rsidRDefault="003337BC" w:rsidP="003337BC">
      <w:pPr>
        <w:pStyle w:val="aa"/>
        <w:ind w:right="-7" w:firstLine="567"/>
        <w:jc w:val="center"/>
        <w:rPr>
          <w:rFonts w:ascii="GHEA Grapalat" w:hAnsi="GHEA Grapalat" w:cs="Sylfaen"/>
          <w:lang w:val="af-ZA"/>
        </w:rPr>
      </w:pPr>
    </w:p>
    <w:p w:rsidR="003337BC" w:rsidRPr="00670B57" w:rsidRDefault="003337BC" w:rsidP="003337BC">
      <w:pPr>
        <w:pStyle w:val="aa"/>
        <w:ind w:right="-7" w:firstLine="567"/>
        <w:jc w:val="center"/>
        <w:rPr>
          <w:rFonts w:ascii="GHEA Grapalat" w:hAnsi="GHEA Grapalat" w:cs="Sylfaen"/>
          <w:lang w:val="af-ZA"/>
        </w:rPr>
      </w:pPr>
    </w:p>
    <w:p w:rsidR="003337BC" w:rsidRPr="00344E07" w:rsidRDefault="003337BC" w:rsidP="003337BC">
      <w:pPr>
        <w:pStyle w:val="aa"/>
        <w:ind w:right="-7" w:firstLine="567"/>
        <w:jc w:val="center"/>
        <w:rPr>
          <w:rFonts w:ascii="GHEA Grapalat" w:hAnsi="GHEA Grapalat"/>
          <w:b/>
          <w:lang w:val="af-ZA"/>
        </w:rPr>
      </w:pPr>
      <w:r w:rsidRPr="00344E07">
        <w:rPr>
          <w:rFonts w:ascii="GHEA Grapalat" w:hAnsi="GHEA Grapalat" w:cs="Times Armenian"/>
          <w:b/>
          <w:i/>
        </w:rPr>
        <w:t>ՀՀ</w:t>
      </w:r>
      <w:r w:rsidRPr="00344E07">
        <w:rPr>
          <w:rFonts w:ascii="GHEA Grapalat" w:hAnsi="GHEA Grapalat" w:cs="Times Armenian"/>
          <w:b/>
          <w:i/>
          <w:lang w:val="af-ZA"/>
        </w:rPr>
        <w:t xml:space="preserve"> </w:t>
      </w:r>
      <w:r w:rsidRPr="00344E07">
        <w:rPr>
          <w:rFonts w:ascii="GHEA Grapalat" w:hAnsi="GHEA Grapalat" w:cs="Times Armenian"/>
          <w:b/>
          <w:i/>
          <w:lang w:val="ru-RU"/>
        </w:rPr>
        <w:t>ԱՐՄԱՎԻՐԻ</w:t>
      </w:r>
      <w:r w:rsidRPr="00344E07">
        <w:rPr>
          <w:rFonts w:ascii="GHEA Grapalat" w:hAnsi="GHEA Grapalat" w:cs="Times Armenian"/>
          <w:b/>
          <w:i/>
          <w:lang w:val="af-ZA"/>
        </w:rPr>
        <w:t xml:space="preserve"> </w:t>
      </w:r>
      <w:r w:rsidRPr="00344E07">
        <w:rPr>
          <w:rFonts w:ascii="GHEA Grapalat" w:hAnsi="GHEA Grapalat" w:cs="Times Armenian"/>
          <w:b/>
          <w:i/>
          <w:lang w:val="ru-RU"/>
        </w:rPr>
        <w:t>ՄԱՐԶԻ</w:t>
      </w:r>
      <w:r w:rsidRPr="00344E07">
        <w:rPr>
          <w:rFonts w:ascii="GHEA Grapalat" w:hAnsi="GHEA Grapalat" w:cs="Times Armenian"/>
          <w:b/>
          <w:i/>
          <w:lang w:val="af-ZA"/>
        </w:rPr>
        <w:t xml:space="preserve"> </w:t>
      </w:r>
      <w:r w:rsidRPr="00344E07">
        <w:rPr>
          <w:rFonts w:ascii="GHEA Grapalat" w:hAnsi="GHEA Grapalat" w:cs="Times Armenian"/>
          <w:b/>
          <w:i/>
          <w:lang w:val="ru-RU"/>
        </w:rPr>
        <w:t>ԳԵՂԱԿԵՐՏԻ</w:t>
      </w:r>
      <w:r w:rsidRPr="00344E07">
        <w:rPr>
          <w:rFonts w:ascii="GHEA Grapalat" w:hAnsi="GHEA Grapalat" w:cs="Times Armenian"/>
          <w:b/>
          <w:i/>
          <w:lang w:val="af-ZA"/>
        </w:rPr>
        <w:t xml:space="preserve"> </w:t>
      </w:r>
      <w:r w:rsidRPr="00344E07">
        <w:rPr>
          <w:rFonts w:ascii="GHEA Grapalat" w:hAnsi="GHEA Grapalat" w:cs="Times Armenian"/>
          <w:b/>
          <w:i/>
        </w:rPr>
        <w:t>ՀԱՄԱՅՆՔԱՊԵՏԱՐԱՆ</w:t>
      </w:r>
      <w:r w:rsidRPr="00344E07">
        <w:rPr>
          <w:rFonts w:ascii="GHEA Grapalat" w:hAnsi="GHEA Grapalat" w:cs="Times Armenian"/>
          <w:b/>
          <w:i/>
          <w:lang w:val="ru-RU"/>
        </w:rPr>
        <w:t>Ի</w:t>
      </w:r>
    </w:p>
    <w:p w:rsidR="003337BC" w:rsidRPr="000E6325" w:rsidRDefault="003337BC" w:rsidP="003337BC">
      <w:pPr>
        <w:pStyle w:val="aa"/>
        <w:ind w:right="-7"/>
        <w:jc w:val="center"/>
        <w:rPr>
          <w:rFonts w:ascii="GHEA Grapalat" w:hAnsi="GHEA Grapalat"/>
          <w:b/>
          <w:lang w:val="af-ZA"/>
        </w:rPr>
      </w:pPr>
      <w:r w:rsidRPr="00344E07">
        <w:rPr>
          <w:rFonts w:ascii="GHEA Grapalat" w:hAnsi="GHEA Grapalat" w:cs="Sylfaen"/>
          <w:b/>
          <w:lang w:val="af-ZA"/>
        </w:rPr>
        <w:t xml:space="preserve"> </w:t>
      </w:r>
      <w:r w:rsidRPr="00344E07">
        <w:rPr>
          <w:rFonts w:ascii="GHEA Grapalat" w:hAnsi="GHEA Grapalat" w:cs="Sylfaen"/>
          <w:b/>
        </w:rPr>
        <w:t>ԿԱՐԻՔՆԵՐԻ</w:t>
      </w:r>
      <w:r w:rsidRPr="00344E07">
        <w:rPr>
          <w:rFonts w:ascii="GHEA Grapalat" w:hAnsi="GHEA Grapalat" w:cs="Times Armenian"/>
          <w:b/>
          <w:lang w:val="af-ZA"/>
        </w:rPr>
        <w:t xml:space="preserve"> </w:t>
      </w:r>
      <w:r w:rsidRPr="00344E07">
        <w:rPr>
          <w:rFonts w:ascii="GHEA Grapalat" w:hAnsi="GHEA Grapalat" w:cs="Sylfaen"/>
          <w:b/>
        </w:rPr>
        <w:t>ՀԱՄԱՐ</w:t>
      </w:r>
      <w:r w:rsidRPr="00344E07">
        <w:rPr>
          <w:rFonts w:ascii="GHEA Grapalat" w:hAnsi="GHEA Grapalat" w:cs="Times Armenian"/>
          <w:b/>
          <w:lang w:val="af-ZA"/>
        </w:rPr>
        <w:t>`</w:t>
      </w:r>
      <w:r w:rsidRPr="00344E07">
        <w:rPr>
          <w:rFonts w:ascii="GHEA Grapalat" w:hAnsi="GHEA Grapalat"/>
          <w:b/>
          <w:lang w:val="af-ZA"/>
        </w:rPr>
        <w:t xml:space="preserve">  </w:t>
      </w:r>
      <w:r w:rsidRPr="00344E07">
        <w:rPr>
          <w:rFonts w:ascii="GHEA Grapalat" w:hAnsi="GHEA Grapalat"/>
          <w:b/>
          <w:lang w:val="ru-RU"/>
        </w:rPr>
        <w:t>ԳԵՂԱԿԵՐՏ</w:t>
      </w:r>
      <w:r w:rsidRPr="00344E07">
        <w:rPr>
          <w:rFonts w:ascii="GHEA Grapalat" w:hAnsi="GHEA Grapalat"/>
          <w:b/>
          <w:lang w:val="af-ZA"/>
        </w:rPr>
        <w:t xml:space="preserve"> </w:t>
      </w:r>
      <w:r w:rsidRPr="00344E07">
        <w:rPr>
          <w:rFonts w:ascii="GHEA Grapalat" w:hAnsi="GHEA Grapalat"/>
          <w:b/>
          <w:lang w:val="ru-RU"/>
        </w:rPr>
        <w:t>ՀԱՄԱՅՆՔՈՒՄ</w:t>
      </w:r>
      <w:r w:rsidRPr="00344E07">
        <w:rPr>
          <w:rFonts w:ascii="GHEA Grapalat" w:hAnsi="GHEA Grapalat"/>
          <w:b/>
          <w:i/>
          <w:lang w:val="af-ZA"/>
        </w:rPr>
        <w:t xml:space="preserve"> </w:t>
      </w:r>
      <w:r w:rsidRPr="00344E07">
        <w:rPr>
          <w:rFonts w:ascii="GHEA Grapalat" w:hAnsi="GHEA Grapalat"/>
          <w:b/>
          <w:lang w:val="af-ZA"/>
        </w:rPr>
        <w:t xml:space="preserve"> </w:t>
      </w:r>
      <w:r w:rsidRPr="00344E07">
        <w:rPr>
          <w:rFonts w:ascii="GHEA Grapalat" w:hAnsi="GHEA Grapalat" w:cs="Sylfaen"/>
          <w:b/>
          <w:color w:val="000000"/>
        </w:rPr>
        <w:t>Հ</w:t>
      </w:r>
      <w:r w:rsidRPr="00344E07">
        <w:rPr>
          <w:rFonts w:ascii="GHEA Grapalat" w:eastAsia="MS Mincho" w:hAnsi="MS Mincho" w:cs="MS Mincho"/>
          <w:b/>
          <w:color w:val="000000"/>
          <w:lang w:val="af-ZA"/>
        </w:rPr>
        <w:t>․</w:t>
      </w:r>
      <w:r w:rsidRPr="00344E07">
        <w:rPr>
          <w:rFonts w:ascii="GHEA Grapalat" w:hAnsi="GHEA Grapalat"/>
          <w:b/>
          <w:color w:val="000000"/>
          <w:lang w:val="af-ZA"/>
        </w:rPr>
        <w:t xml:space="preserve"> </w:t>
      </w:r>
      <w:r w:rsidRPr="00344E07">
        <w:rPr>
          <w:rFonts w:ascii="GHEA Grapalat" w:hAnsi="GHEA Grapalat"/>
          <w:b/>
          <w:color w:val="000000"/>
          <w:lang w:val="ru-RU"/>
        </w:rPr>
        <w:t>ԱՎԵՏԻՍՅԱՆ</w:t>
      </w:r>
      <w:r w:rsidRPr="00344E07">
        <w:rPr>
          <w:rFonts w:ascii="GHEA Grapalat" w:hAnsi="GHEA Grapalat"/>
          <w:b/>
          <w:color w:val="000000"/>
          <w:lang w:val="af-ZA"/>
        </w:rPr>
        <w:t xml:space="preserve">, </w:t>
      </w:r>
      <w:r w:rsidRPr="00344E07">
        <w:rPr>
          <w:rFonts w:ascii="GHEA Grapalat" w:hAnsi="GHEA Grapalat" w:cs="Sylfaen"/>
          <w:b/>
          <w:color w:val="000000"/>
        </w:rPr>
        <w:t>Տ</w:t>
      </w:r>
      <w:r w:rsidRPr="00344E07">
        <w:rPr>
          <w:rFonts w:ascii="GHEA Grapalat" w:hAnsi="GHEA Grapalat" w:cs="Sylfaen"/>
          <w:b/>
          <w:color w:val="000000"/>
          <w:lang w:val="ru-RU"/>
        </w:rPr>
        <w:t>ԻԳՐԱՆ</w:t>
      </w:r>
      <w:r w:rsidRPr="00344E07">
        <w:rPr>
          <w:rFonts w:ascii="GHEA Grapalat" w:hAnsi="GHEA Grapalat"/>
          <w:b/>
          <w:color w:val="000000"/>
          <w:lang w:val="af-ZA"/>
        </w:rPr>
        <w:t xml:space="preserve"> </w:t>
      </w:r>
      <w:r w:rsidRPr="00344E07">
        <w:rPr>
          <w:rFonts w:ascii="GHEA Grapalat" w:hAnsi="GHEA Grapalat" w:cs="Sylfaen"/>
          <w:b/>
          <w:color w:val="000000"/>
        </w:rPr>
        <w:t>Մ</w:t>
      </w:r>
      <w:r w:rsidRPr="00344E07">
        <w:rPr>
          <w:rFonts w:ascii="GHEA Grapalat" w:hAnsi="GHEA Grapalat" w:cs="Sylfaen"/>
          <w:b/>
          <w:color w:val="000000"/>
          <w:lang w:val="ru-RU"/>
        </w:rPr>
        <w:t>ԵԾԻ</w:t>
      </w:r>
      <w:r w:rsidRPr="00344E07">
        <w:rPr>
          <w:rFonts w:ascii="GHEA Grapalat" w:hAnsi="GHEA Grapalat"/>
          <w:b/>
          <w:color w:val="000000"/>
          <w:lang w:val="af-ZA"/>
        </w:rPr>
        <w:t xml:space="preserve">, </w:t>
      </w:r>
      <w:r w:rsidRPr="00344E07">
        <w:rPr>
          <w:rFonts w:ascii="GHEA Grapalat" w:hAnsi="GHEA Grapalat" w:cs="Sylfaen"/>
          <w:b/>
          <w:color w:val="000000"/>
        </w:rPr>
        <w:t>Գ</w:t>
      </w:r>
      <w:r w:rsidRPr="00344E07">
        <w:rPr>
          <w:rFonts w:ascii="GHEA Grapalat" w:eastAsia="MS Mincho" w:hAnsi="MS Mincho" w:cs="MS Mincho"/>
          <w:b/>
          <w:color w:val="000000"/>
          <w:lang w:val="af-ZA"/>
        </w:rPr>
        <w:t>․</w:t>
      </w:r>
      <w:r w:rsidRPr="00344E07">
        <w:rPr>
          <w:rFonts w:ascii="GHEA Grapalat" w:hAnsi="GHEA Grapalat"/>
          <w:b/>
          <w:color w:val="000000"/>
          <w:lang w:val="af-ZA"/>
        </w:rPr>
        <w:t xml:space="preserve"> </w:t>
      </w:r>
      <w:r w:rsidRPr="00344E07">
        <w:rPr>
          <w:rFonts w:ascii="GHEA Grapalat" w:hAnsi="GHEA Grapalat" w:cs="Sylfaen"/>
          <w:b/>
          <w:color w:val="000000"/>
        </w:rPr>
        <w:t>Ն</w:t>
      </w:r>
      <w:r w:rsidRPr="00344E07">
        <w:rPr>
          <w:rFonts w:ascii="GHEA Grapalat" w:hAnsi="GHEA Grapalat" w:cs="Sylfaen"/>
          <w:b/>
          <w:color w:val="000000"/>
          <w:lang w:val="ru-RU"/>
        </w:rPr>
        <w:t>ԱՐԵԿԱՑՈՒ</w:t>
      </w:r>
      <w:r w:rsidRPr="00344E07">
        <w:rPr>
          <w:rFonts w:ascii="GHEA Grapalat" w:hAnsi="GHEA Grapalat"/>
          <w:b/>
          <w:color w:val="000000"/>
          <w:lang w:val="af-ZA"/>
        </w:rPr>
        <w:t xml:space="preserve">, </w:t>
      </w:r>
      <w:r w:rsidRPr="00344E07">
        <w:rPr>
          <w:rFonts w:ascii="GHEA Grapalat" w:hAnsi="GHEA Grapalat" w:cs="Sylfaen"/>
          <w:b/>
          <w:color w:val="000000"/>
        </w:rPr>
        <w:t>Ն</w:t>
      </w:r>
      <w:r w:rsidRPr="00344E07">
        <w:rPr>
          <w:rFonts w:ascii="GHEA Grapalat" w:eastAsia="MS Mincho" w:hAnsi="MS Mincho" w:cs="MS Mincho"/>
          <w:b/>
          <w:color w:val="000000"/>
          <w:lang w:val="af-ZA"/>
        </w:rPr>
        <w:t>․</w:t>
      </w:r>
      <w:r w:rsidRPr="00344E07">
        <w:rPr>
          <w:rFonts w:ascii="GHEA Grapalat" w:hAnsi="GHEA Grapalat"/>
          <w:b/>
          <w:color w:val="000000"/>
          <w:lang w:val="af-ZA"/>
        </w:rPr>
        <w:t xml:space="preserve"> </w:t>
      </w:r>
      <w:r w:rsidRPr="00344E07">
        <w:rPr>
          <w:rFonts w:ascii="GHEA Grapalat" w:hAnsi="GHEA Grapalat" w:cs="Sylfaen"/>
          <w:b/>
          <w:color w:val="000000"/>
        </w:rPr>
        <w:t>Շ</w:t>
      </w:r>
      <w:r w:rsidRPr="00344E07">
        <w:rPr>
          <w:rFonts w:ascii="GHEA Grapalat" w:hAnsi="GHEA Grapalat" w:cs="Sylfaen"/>
          <w:b/>
          <w:color w:val="000000"/>
          <w:lang w:val="ru-RU"/>
        </w:rPr>
        <w:t>ՆՈՐՀԱԼԻ</w:t>
      </w:r>
      <w:r w:rsidRPr="00344E07">
        <w:rPr>
          <w:rFonts w:ascii="GHEA Grapalat" w:hAnsi="GHEA Grapalat"/>
          <w:b/>
          <w:color w:val="000000"/>
          <w:lang w:val="af-ZA"/>
        </w:rPr>
        <w:t xml:space="preserve"> </w:t>
      </w:r>
      <w:r w:rsidRPr="00344E07">
        <w:rPr>
          <w:rFonts w:ascii="GHEA Grapalat" w:hAnsi="GHEA Grapalat" w:cs="Sylfaen"/>
          <w:b/>
          <w:color w:val="000000"/>
          <w:lang w:val="ru-RU"/>
        </w:rPr>
        <w:t>ՓՈՂՈՑՆԵՐԻ</w:t>
      </w:r>
      <w:r w:rsidRPr="00344E07">
        <w:rPr>
          <w:rFonts w:ascii="GHEA Grapalat" w:hAnsi="GHEA Grapalat"/>
          <w:b/>
          <w:color w:val="000000"/>
          <w:lang w:val="af-ZA"/>
        </w:rPr>
        <w:t xml:space="preserve"> </w:t>
      </w:r>
      <w:r w:rsidRPr="00344E07">
        <w:rPr>
          <w:rFonts w:ascii="GHEA Grapalat" w:hAnsi="GHEA Grapalat"/>
          <w:b/>
          <w:lang w:val="af-ZA"/>
        </w:rPr>
        <w:t>1750</w:t>
      </w:r>
      <w:r w:rsidRPr="00266F90">
        <w:rPr>
          <w:rFonts w:ascii="GHEA Grapalat" w:hAnsi="GHEA Grapalat"/>
          <w:b/>
          <w:lang w:val="af-ZA"/>
        </w:rPr>
        <w:t xml:space="preserve"> </w:t>
      </w:r>
      <w:r w:rsidRPr="00344E07">
        <w:rPr>
          <w:rFonts w:ascii="GHEA Grapalat" w:hAnsi="GHEA Grapalat"/>
          <w:b/>
          <w:lang w:val="ru-RU"/>
        </w:rPr>
        <w:t>ԳԾՄ</w:t>
      </w:r>
      <w:r w:rsidRPr="00344E07">
        <w:rPr>
          <w:rFonts w:ascii="GHEA Grapalat" w:hAnsi="GHEA Grapalat"/>
          <w:b/>
          <w:lang w:val="af-ZA"/>
        </w:rPr>
        <w:t xml:space="preserve"> </w:t>
      </w:r>
      <w:r w:rsidRPr="00344E07">
        <w:rPr>
          <w:rFonts w:ascii="GHEA Grapalat" w:hAnsi="GHEA Grapalat"/>
          <w:b/>
          <w:lang w:val="ru-RU"/>
        </w:rPr>
        <w:t>ԳԱԶԱՏԱՐԻ</w:t>
      </w:r>
      <w:r w:rsidRPr="00344E07">
        <w:rPr>
          <w:rFonts w:ascii="GHEA Grapalat" w:hAnsi="GHEA Grapalat"/>
          <w:b/>
          <w:lang w:val="af-ZA"/>
        </w:rPr>
        <w:t xml:space="preserve"> </w:t>
      </w:r>
      <w:r w:rsidRPr="00344E07">
        <w:rPr>
          <w:rFonts w:ascii="GHEA Grapalat" w:hAnsi="GHEA Grapalat"/>
          <w:b/>
          <w:lang w:val="ru-RU"/>
        </w:rPr>
        <w:t>ԿԱՌՈՒՑՈՒՄ</w:t>
      </w:r>
      <w:r w:rsidRPr="00344E07">
        <w:rPr>
          <w:rFonts w:ascii="GHEA Grapalat" w:hAnsi="GHEA Grapalat"/>
          <w:b/>
          <w:i/>
          <w:lang w:val="af-ZA"/>
        </w:rPr>
        <w:t xml:space="preserve"> </w:t>
      </w:r>
      <w:r w:rsidRPr="00344E07">
        <w:rPr>
          <w:rFonts w:ascii="GHEA Grapalat" w:hAnsi="GHEA Grapalat"/>
          <w:b/>
          <w:i/>
          <w:lang w:val="ru-RU"/>
        </w:rPr>
        <w:t>ԳԵՂԱԿԵՐՏ</w:t>
      </w:r>
      <w:r w:rsidRPr="00344E07">
        <w:rPr>
          <w:rFonts w:ascii="GHEA Grapalat" w:hAnsi="GHEA Grapalat"/>
          <w:b/>
          <w:i/>
          <w:lang w:val="af-ZA"/>
        </w:rPr>
        <w:t xml:space="preserve"> </w:t>
      </w:r>
      <w:r w:rsidRPr="00344E07">
        <w:rPr>
          <w:rFonts w:ascii="GHEA Grapalat" w:hAnsi="GHEA Grapalat"/>
          <w:b/>
          <w:i/>
          <w:lang w:val="ru-RU"/>
        </w:rPr>
        <w:t>ՀԱՄԱՅՆՔԻ</w:t>
      </w:r>
      <w:r w:rsidRPr="00344E07">
        <w:rPr>
          <w:rFonts w:ascii="GHEA Grapalat" w:hAnsi="GHEA Grapalat"/>
          <w:b/>
          <w:i/>
          <w:lang w:val="af-ZA"/>
        </w:rPr>
        <w:t xml:space="preserve"> </w:t>
      </w:r>
      <w:r w:rsidRPr="00344E07">
        <w:rPr>
          <w:rFonts w:ascii="GHEA Grapalat" w:hAnsi="GHEA Grapalat"/>
          <w:b/>
          <w:i/>
          <w:lang w:val="ru-RU"/>
        </w:rPr>
        <w:t>ՆԵՐՏՆՏԵՍԱՅԻՆ</w:t>
      </w:r>
      <w:r w:rsidRPr="00344E07">
        <w:rPr>
          <w:rFonts w:ascii="GHEA Grapalat" w:hAnsi="GHEA Grapalat"/>
          <w:b/>
          <w:i/>
          <w:lang w:val="af-ZA"/>
        </w:rPr>
        <w:t xml:space="preserve"> </w:t>
      </w:r>
      <w:r w:rsidRPr="00344E07">
        <w:rPr>
          <w:rFonts w:ascii="GHEA Grapalat" w:hAnsi="GHEA Grapalat"/>
          <w:b/>
          <w:i/>
          <w:lang w:val="ru-RU"/>
        </w:rPr>
        <w:t>ՈՌՈԳՄԱՆ</w:t>
      </w:r>
      <w:r w:rsidRPr="00344E07">
        <w:rPr>
          <w:rFonts w:ascii="GHEA Grapalat" w:hAnsi="GHEA Grapalat"/>
          <w:b/>
          <w:i/>
          <w:lang w:val="af-ZA"/>
        </w:rPr>
        <w:t xml:space="preserve"> </w:t>
      </w:r>
      <w:r w:rsidRPr="00344E07">
        <w:rPr>
          <w:rFonts w:ascii="GHEA Grapalat" w:hAnsi="GHEA Grapalat"/>
          <w:b/>
          <w:i/>
          <w:lang w:val="ru-RU"/>
        </w:rPr>
        <w:t>ՋՐԱԳԾԵՐԻ</w:t>
      </w:r>
      <w:r w:rsidRPr="00344E07">
        <w:rPr>
          <w:rFonts w:ascii="GHEA Grapalat" w:hAnsi="GHEA Grapalat"/>
          <w:b/>
          <w:i/>
          <w:lang w:val="af-ZA"/>
        </w:rPr>
        <w:t xml:space="preserve"> </w:t>
      </w:r>
      <w:r w:rsidRPr="00344E07">
        <w:rPr>
          <w:rFonts w:ascii="GHEA Grapalat" w:hAnsi="GHEA Grapalat"/>
          <w:b/>
          <w:i/>
          <w:lang w:val="ru-RU"/>
        </w:rPr>
        <w:t>ԿԱՌՈՒՑՄԱՆ</w:t>
      </w:r>
      <w:r w:rsidRPr="00344E07">
        <w:rPr>
          <w:rFonts w:ascii="GHEA Grapalat" w:hAnsi="GHEA Grapalat"/>
          <w:b/>
          <w:i/>
          <w:lang w:val="af-ZA"/>
        </w:rPr>
        <w:t xml:space="preserve"> </w:t>
      </w:r>
      <w:r w:rsidRPr="00344E07">
        <w:rPr>
          <w:rFonts w:ascii="GHEA Grapalat" w:hAnsi="GHEA Grapalat"/>
          <w:b/>
          <w:i/>
          <w:lang w:val="ru-RU"/>
        </w:rPr>
        <w:t>ԵՎ</w:t>
      </w:r>
      <w:r w:rsidRPr="00344E07">
        <w:rPr>
          <w:rFonts w:ascii="GHEA Grapalat" w:hAnsi="GHEA Grapalat"/>
          <w:b/>
          <w:i/>
          <w:lang w:val="af-ZA"/>
        </w:rPr>
        <w:t xml:space="preserve"> </w:t>
      </w:r>
      <w:r w:rsidRPr="00344E07">
        <w:rPr>
          <w:rFonts w:ascii="GHEA Grapalat" w:hAnsi="GHEA Grapalat"/>
          <w:b/>
          <w:i/>
          <w:lang w:val="ru-RU"/>
        </w:rPr>
        <w:t>ԽՈՐՔԱՅԻՆ</w:t>
      </w:r>
      <w:r w:rsidRPr="00344E07">
        <w:rPr>
          <w:rFonts w:ascii="GHEA Grapalat" w:hAnsi="GHEA Grapalat"/>
          <w:b/>
          <w:i/>
          <w:lang w:val="af-ZA"/>
        </w:rPr>
        <w:t xml:space="preserve"> </w:t>
      </w:r>
      <w:r w:rsidRPr="00344E07">
        <w:rPr>
          <w:rFonts w:ascii="GHEA Grapalat" w:hAnsi="GHEA Grapalat"/>
          <w:b/>
          <w:i/>
          <w:lang w:val="ru-RU"/>
        </w:rPr>
        <w:t>ՀՈՐԵՐԻ</w:t>
      </w:r>
      <w:r w:rsidRPr="00344E07">
        <w:rPr>
          <w:rFonts w:ascii="GHEA Grapalat" w:hAnsi="GHEA Grapalat"/>
          <w:b/>
          <w:i/>
          <w:lang w:val="af-ZA"/>
        </w:rPr>
        <w:t xml:space="preserve"> </w:t>
      </w:r>
      <w:r w:rsidRPr="00344E07">
        <w:rPr>
          <w:rFonts w:ascii="GHEA Grapalat" w:hAnsi="GHEA Grapalat"/>
          <w:b/>
          <w:i/>
          <w:lang w:val="ru-RU"/>
        </w:rPr>
        <w:t>ՆՈՐՈԳՄԱՆ</w:t>
      </w:r>
      <w:r w:rsidRPr="00344E07">
        <w:rPr>
          <w:rFonts w:ascii="GHEA Grapalat" w:hAnsi="GHEA Grapalat"/>
          <w:b/>
          <w:i/>
          <w:lang w:val="af-ZA"/>
        </w:rPr>
        <w:t xml:space="preserve"> </w:t>
      </w:r>
      <w:r w:rsidRPr="00344E07">
        <w:rPr>
          <w:rFonts w:ascii="GHEA Grapalat" w:hAnsi="GHEA Grapalat" w:cs="Sylfaen"/>
          <w:b/>
        </w:rPr>
        <w:t>ՆԱԽԱԳԾԱ</w:t>
      </w:r>
      <w:r w:rsidRPr="00344E07">
        <w:rPr>
          <w:rFonts w:ascii="GHEA Grapalat" w:hAnsi="GHEA Grapalat" w:cs="Sylfaen"/>
          <w:b/>
          <w:lang w:val="af-ZA"/>
        </w:rPr>
        <w:t>-</w:t>
      </w:r>
      <w:r w:rsidRPr="00344E07">
        <w:rPr>
          <w:rFonts w:ascii="GHEA Grapalat" w:hAnsi="GHEA Grapalat" w:cs="Sylfaen"/>
          <w:b/>
        </w:rPr>
        <w:t>ՆԱԽԱՀԱՇՎԱՅԻՆ</w:t>
      </w:r>
      <w:r w:rsidRPr="00344E07">
        <w:rPr>
          <w:rFonts w:ascii="GHEA Grapalat" w:hAnsi="GHEA Grapalat" w:cs="Sylfaen"/>
          <w:b/>
          <w:lang w:val="af-ZA"/>
        </w:rPr>
        <w:t xml:space="preserve"> </w:t>
      </w:r>
      <w:r w:rsidRPr="00344E07">
        <w:rPr>
          <w:rFonts w:ascii="GHEA Grapalat" w:hAnsi="GHEA Grapalat" w:cs="Sylfaen"/>
          <w:b/>
        </w:rPr>
        <w:t>ՓԱՍՏԱԹՂԹԵՐԻ</w:t>
      </w:r>
      <w:r w:rsidRPr="00344E07">
        <w:rPr>
          <w:rFonts w:ascii="GHEA Grapalat" w:hAnsi="GHEA Grapalat" w:cs="Sylfaen"/>
          <w:b/>
          <w:lang w:val="af-ZA"/>
        </w:rPr>
        <w:t xml:space="preserve"> </w:t>
      </w:r>
      <w:r w:rsidRPr="00344E07">
        <w:rPr>
          <w:rFonts w:ascii="GHEA Grapalat" w:hAnsi="GHEA Grapalat" w:cs="Sylfaen"/>
          <w:b/>
        </w:rPr>
        <w:t>ԿԱԶՄՄԱՆ</w:t>
      </w:r>
      <w:r w:rsidRPr="00344E07">
        <w:rPr>
          <w:rFonts w:ascii="GHEA Grapalat" w:hAnsi="GHEA Grapalat" w:cs="Sylfaen"/>
          <w:b/>
          <w:lang w:val="af-ZA"/>
        </w:rPr>
        <w:t xml:space="preserve">  </w:t>
      </w:r>
      <w:r w:rsidRPr="00344E07">
        <w:rPr>
          <w:rFonts w:ascii="GHEA Grapalat" w:hAnsi="GHEA Grapalat" w:cs="Sylfaen"/>
          <w:b/>
        </w:rPr>
        <w:t>ԱՇԽԱՏԱՆՔՆԵՐԻ</w:t>
      </w:r>
      <w:r w:rsidRPr="00344E07">
        <w:rPr>
          <w:rFonts w:ascii="GHEA Grapalat" w:hAnsi="GHEA Grapalat" w:cs="Sylfaen"/>
          <w:b/>
          <w:lang w:val="af-ZA"/>
        </w:rPr>
        <w:t xml:space="preserve"> </w:t>
      </w:r>
      <w:r w:rsidRPr="00344E07">
        <w:rPr>
          <w:rFonts w:ascii="GHEA Grapalat" w:hAnsi="GHEA Grapalat" w:cs="Sylfaen"/>
          <w:b/>
        </w:rPr>
        <w:t>ՁԵՌՔԲԵՐՄԱՆ</w:t>
      </w:r>
      <w:r w:rsidRPr="00344E07">
        <w:rPr>
          <w:rFonts w:ascii="GHEA Grapalat" w:hAnsi="GHEA Grapalat" w:cs="Sylfaen"/>
          <w:b/>
          <w:lang w:val="af-ZA"/>
        </w:rPr>
        <w:t xml:space="preserve"> </w:t>
      </w:r>
      <w:r w:rsidRPr="00344E07">
        <w:rPr>
          <w:rFonts w:ascii="GHEA Grapalat" w:hAnsi="GHEA Grapalat" w:cs="Sylfaen"/>
          <w:b/>
        </w:rPr>
        <w:t>ՆՊԱՏԱԿՈՎ</w:t>
      </w:r>
      <w:r w:rsidRPr="00344E07">
        <w:rPr>
          <w:rFonts w:ascii="GHEA Grapalat" w:hAnsi="GHEA Grapalat" w:cs="Sylfaen"/>
          <w:b/>
          <w:lang w:val="af-ZA"/>
        </w:rPr>
        <w:t xml:space="preserve"> </w:t>
      </w:r>
      <w:r w:rsidRPr="00344E07">
        <w:rPr>
          <w:rFonts w:ascii="GHEA Grapalat" w:hAnsi="GHEA Grapalat" w:cs="Times Armenian"/>
          <w:b/>
          <w:lang w:val="af-ZA"/>
        </w:rPr>
        <w:t xml:space="preserve"> </w:t>
      </w:r>
      <w:r w:rsidRPr="00344E07">
        <w:rPr>
          <w:rFonts w:ascii="GHEA Grapalat" w:hAnsi="GHEA Grapalat" w:cs="Sylfaen"/>
          <w:b/>
        </w:rPr>
        <w:t>ՀԱՅՏԱՐԱՐՎԱԾ</w:t>
      </w:r>
      <w:r w:rsidRPr="00344E07">
        <w:rPr>
          <w:rFonts w:ascii="GHEA Grapalat" w:hAnsi="GHEA Grapalat" w:cs="Times Armenian"/>
          <w:b/>
          <w:lang w:val="af-ZA"/>
        </w:rPr>
        <w:t xml:space="preserve"> </w:t>
      </w:r>
      <w:r w:rsidRPr="007557C7">
        <w:rPr>
          <w:rFonts w:ascii="GHEA Grapalat" w:hAnsi="GHEA Grapalat"/>
          <w:lang w:val="af-ZA"/>
        </w:rPr>
        <w:t>ՀՐԱՏԱՊՈՒԹՅԱՆ ՀԻՄՔՈՎ ՊԱՅՄԱՆԱՎՈՐՎԱԾ ՄԵԿ ԱՆՁԻՑ</w:t>
      </w:r>
    </w:p>
    <w:p w:rsidR="003337BC" w:rsidRPr="00344E07" w:rsidRDefault="003337BC" w:rsidP="003337BC">
      <w:pPr>
        <w:pStyle w:val="aa"/>
        <w:ind w:right="-7"/>
        <w:jc w:val="center"/>
        <w:rPr>
          <w:rFonts w:ascii="GHEA Grapalat" w:hAnsi="GHEA Grapalat"/>
          <w:b/>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pStyle w:val="aa"/>
        <w:ind w:right="-7" w:firstLine="567"/>
        <w:jc w:val="center"/>
        <w:rPr>
          <w:rFonts w:ascii="GHEA Grapalat" w:hAnsi="GHEA Grapalat"/>
          <w:lang w:val="af-ZA"/>
        </w:rPr>
      </w:pPr>
    </w:p>
    <w:p w:rsidR="003337BC" w:rsidRPr="00670B57" w:rsidRDefault="003337BC" w:rsidP="003337BC">
      <w:pPr>
        <w:ind w:firstLine="567"/>
        <w:jc w:val="both"/>
        <w:rPr>
          <w:rFonts w:ascii="GHEA Grapalat" w:hAnsi="GHEA Grapalat" w:cs="Sylfaen"/>
          <w:i/>
          <w:sz w:val="22"/>
          <w:szCs w:val="22"/>
          <w:lang w:val="af-ZA"/>
        </w:rPr>
      </w:pPr>
      <w:r w:rsidRPr="00670B57">
        <w:rPr>
          <w:rFonts w:ascii="GHEA Grapalat" w:hAnsi="GHEA Grapalat" w:cs="Sylfaen"/>
          <w:i/>
          <w:sz w:val="22"/>
          <w:szCs w:val="22"/>
          <w:lang w:val="af-ZA"/>
        </w:rPr>
        <w:br w:type="page"/>
      </w:r>
      <w:r w:rsidRPr="00670B57">
        <w:rPr>
          <w:rFonts w:ascii="GHEA Grapalat" w:hAnsi="GHEA Grapalat" w:cs="Sylfaen"/>
          <w:i/>
          <w:sz w:val="22"/>
          <w:szCs w:val="22"/>
        </w:rPr>
        <w:lastRenderedPageBreak/>
        <w:t>Հարգելի</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մասնակից</w:t>
      </w:r>
      <w:r w:rsidRPr="00670B57">
        <w:rPr>
          <w:rFonts w:ascii="GHEA Grapalat" w:hAnsi="GHEA Grapalat" w:cs="Sylfaen"/>
          <w:i/>
          <w:sz w:val="22"/>
          <w:szCs w:val="22"/>
          <w:lang w:val="af-ZA"/>
        </w:rPr>
        <w:t xml:space="preserve"> </w:t>
      </w:r>
      <w:r w:rsidRPr="00670B57">
        <w:rPr>
          <w:rFonts w:ascii="GHEA Grapalat" w:hAnsi="GHEA Grapalat" w:cs="Sylfaen"/>
          <w:i/>
          <w:sz w:val="22"/>
          <w:szCs w:val="22"/>
        </w:rPr>
        <w:t>նախքան</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հայտ</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կազմելը</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և</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ներկայացնելը</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խնդրում</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ենք</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մանրամասնորեն</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ուսումնասիրել</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սույն</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հրավերը</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քանի</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որ</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հրավերին</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չհամապատասխանող</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հայտերը</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ենթակա</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են</w:t>
      </w:r>
      <w:r w:rsidRPr="00670B57">
        <w:rPr>
          <w:rFonts w:ascii="GHEA Grapalat" w:hAnsi="GHEA Grapalat" w:cs="Times Armenian"/>
          <w:i/>
          <w:sz w:val="22"/>
          <w:szCs w:val="22"/>
          <w:lang w:val="af-ZA"/>
        </w:rPr>
        <w:t xml:space="preserve"> </w:t>
      </w:r>
      <w:r w:rsidRPr="00670B57">
        <w:rPr>
          <w:rFonts w:ascii="GHEA Grapalat" w:hAnsi="GHEA Grapalat" w:cs="Sylfaen"/>
          <w:i/>
          <w:sz w:val="22"/>
          <w:szCs w:val="22"/>
        </w:rPr>
        <w:t>մերժման</w:t>
      </w:r>
      <w:r w:rsidRPr="00670B57">
        <w:rPr>
          <w:rFonts w:ascii="GHEA Grapalat" w:hAnsi="GHEA Grapalat" w:cs="Sylfaen"/>
          <w:i/>
          <w:sz w:val="22"/>
          <w:szCs w:val="22"/>
          <w:lang w:val="af-ZA"/>
        </w:rPr>
        <w:t xml:space="preserve">: </w:t>
      </w:r>
    </w:p>
    <w:p w:rsidR="003337BC" w:rsidRPr="00670B57" w:rsidRDefault="003337BC" w:rsidP="003337BC">
      <w:pPr>
        <w:ind w:firstLine="567"/>
        <w:jc w:val="center"/>
        <w:rPr>
          <w:rFonts w:ascii="GHEA Grapalat" w:hAnsi="GHEA Grapalat"/>
          <w:b/>
          <w:sz w:val="20"/>
          <w:szCs w:val="22"/>
          <w:lang w:val="af-ZA"/>
        </w:rPr>
      </w:pPr>
    </w:p>
    <w:p w:rsidR="003337BC" w:rsidRPr="00670B57" w:rsidRDefault="003337BC" w:rsidP="003337BC">
      <w:pPr>
        <w:ind w:firstLine="567"/>
        <w:jc w:val="center"/>
        <w:rPr>
          <w:rFonts w:ascii="GHEA Grapalat" w:hAnsi="GHEA Grapalat" w:cs="Sylfaen"/>
          <w:b/>
          <w:sz w:val="22"/>
          <w:szCs w:val="22"/>
          <w:lang w:val="af-ZA"/>
        </w:rPr>
      </w:pPr>
    </w:p>
    <w:p w:rsidR="003337BC" w:rsidRPr="00670B57" w:rsidRDefault="003337BC" w:rsidP="003337BC">
      <w:pPr>
        <w:ind w:firstLine="567"/>
        <w:jc w:val="center"/>
        <w:rPr>
          <w:rFonts w:ascii="GHEA Grapalat" w:hAnsi="GHEA Grapalat"/>
          <w:b/>
          <w:sz w:val="20"/>
          <w:szCs w:val="20"/>
          <w:lang w:val="af-ZA"/>
        </w:rPr>
      </w:pPr>
      <w:r w:rsidRPr="00670B57">
        <w:rPr>
          <w:rFonts w:ascii="GHEA Grapalat" w:hAnsi="GHEA Grapalat" w:cs="Sylfaen"/>
          <w:b/>
          <w:sz w:val="20"/>
          <w:szCs w:val="20"/>
        </w:rPr>
        <w:t>ԲՈՎԱՆԴԱԿՈւԹՅՈւՆ</w:t>
      </w:r>
    </w:p>
    <w:p w:rsidR="003337BC" w:rsidRPr="00670B57" w:rsidRDefault="003337BC" w:rsidP="003337BC">
      <w:pPr>
        <w:ind w:firstLine="567"/>
        <w:jc w:val="center"/>
        <w:rPr>
          <w:rFonts w:ascii="GHEA Grapalat" w:hAnsi="GHEA Grapalat"/>
          <w:i/>
          <w:sz w:val="20"/>
          <w:lang w:val="af-ZA"/>
        </w:rPr>
      </w:pPr>
    </w:p>
    <w:p w:rsidR="003337BC" w:rsidRPr="00E242A6" w:rsidRDefault="003337BC" w:rsidP="003337BC">
      <w:pPr>
        <w:ind w:firstLine="567"/>
        <w:jc w:val="center"/>
        <w:rPr>
          <w:rFonts w:ascii="GHEA Grapalat" w:hAnsi="GHEA Grapalat" w:cs="Sylfaen"/>
          <w:b/>
          <w:lang w:val="af-ZA"/>
        </w:rPr>
      </w:pPr>
      <w:r w:rsidRPr="00E242A6">
        <w:rPr>
          <w:rFonts w:ascii="GHEA Grapalat" w:hAnsi="GHEA Grapalat"/>
          <w:b/>
          <w:lang w:val="af-ZA"/>
        </w:rPr>
        <w:t xml:space="preserve">ՀՀ </w:t>
      </w:r>
      <w:r w:rsidRPr="00E242A6">
        <w:rPr>
          <w:rFonts w:ascii="GHEA Grapalat" w:hAnsi="GHEA Grapalat"/>
          <w:b/>
          <w:lang w:val="ru-RU"/>
        </w:rPr>
        <w:t>ԱՐՄԱՎԻՐԻ</w:t>
      </w:r>
      <w:r w:rsidRPr="00E242A6">
        <w:rPr>
          <w:rFonts w:ascii="GHEA Grapalat" w:hAnsi="GHEA Grapalat"/>
          <w:b/>
          <w:lang w:val="af-ZA"/>
        </w:rPr>
        <w:t xml:space="preserve"> ՄԱՐԶԻ </w:t>
      </w:r>
      <w:r w:rsidRPr="00E242A6">
        <w:rPr>
          <w:rFonts w:ascii="GHEA Grapalat" w:hAnsi="GHEA Grapalat"/>
          <w:b/>
          <w:lang w:val="ru-RU"/>
        </w:rPr>
        <w:t>ԳԵՂԱԿԵՐՏԻ</w:t>
      </w:r>
      <w:r w:rsidRPr="00E242A6">
        <w:rPr>
          <w:rFonts w:ascii="GHEA Grapalat" w:hAnsi="GHEA Grapalat"/>
          <w:b/>
          <w:lang w:val="af-ZA"/>
        </w:rPr>
        <w:t xml:space="preserve"> ՀԱՄԱՅՆՔԱՊԵՏԱՐԱՆԻ ԿԱՐԻՔՆԵՐԻ </w:t>
      </w:r>
      <w:r w:rsidRPr="00E242A6">
        <w:rPr>
          <w:rFonts w:ascii="GHEA Grapalat" w:hAnsi="GHEA Grapalat"/>
          <w:b/>
          <w:lang w:val="ru-RU"/>
        </w:rPr>
        <w:t>ԳԵՂԱԿԵՐՏ</w:t>
      </w:r>
      <w:r w:rsidRPr="00E242A6">
        <w:rPr>
          <w:rFonts w:ascii="GHEA Grapalat" w:hAnsi="GHEA Grapalat"/>
          <w:b/>
          <w:lang w:val="af-ZA"/>
        </w:rPr>
        <w:t xml:space="preserve"> </w:t>
      </w:r>
      <w:r w:rsidRPr="00E242A6">
        <w:rPr>
          <w:rFonts w:ascii="GHEA Grapalat" w:hAnsi="GHEA Grapalat"/>
          <w:b/>
          <w:lang w:val="ru-RU"/>
        </w:rPr>
        <w:t>ՀԱՄԱՅՆՔՈՒՄ</w:t>
      </w:r>
      <w:r w:rsidRPr="00E242A6">
        <w:rPr>
          <w:rFonts w:ascii="GHEA Grapalat" w:hAnsi="GHEA Grapalat"/>
          <w:b/>
          <w:i/>
          <w:lang w:val="af-ZA"/>
        </w:rPr>
        <w:t xml:space="preserve"> </w:t>
      </w:r>
      <w:r w:rsidRPr="00E242A6">
        <w:rPr>
          <w:rFonts w:ascii="GHEA Grapalat" w:hAnsi="GHEA Grapalat"/>
          <w:b/>
          <w:lang w:val="af-ZA"/>
        </w:rPr>
        <w:t xml:space="preserve"> </w:t>
      </w:r>
      <w:r w:rsidRPr="00E242A6">
        <w:rPr>
          <w:rFonts w:ascii="GHEA Grapalat" w:hAnsi="GHEA Grapalat" w:cs="Sylfaen"/>
          <w:b/>
          <w:color w:val="000000"/>
        </w:rPr>
        <w:t>Հ</w:t>
      </w:r>
      <w:r w:rsidRPr="00E242A6">
        <w:rPr>
          <w:rFonts w:ascii="GHEA Grapalat" w:eastAsia="MS Mincho" w:hAnsi="MS Mincho" w:cs="MS Mincho"/>
          <w:b/>
          <w:color w:val="000000"/>
          <w:lang w:val="af-ZA"/>
        </w:rPr>
        <w:t>․</w:t>
      </w:r>
      <w:r w:rsidRPr="00E242A6">
        <w:rPr>
          <w:rFonts w:ascii="GHEA Grapalat" w:hAnsi="GHEA Grapalat"/>
          <w:b/>
          <w:color w:val="000000"/>
          <w:lang w:val="af-ZA"/>
        </w:rPr>
        <w:t xml:space="preserve"> </w:t>
      </w:r>
      <w:r w:rsidRPr="00E242A6">
        <w:rPr>
          <w:rFonts w:ascii="GHEA Grapalat" w:hAnsi="GHEA Grapalat"/>
          <w:b/>
          <w:color w:val="000000"/>
          <w:lang w:val="ru-RU"/>
        </w:rPr>
        <w:t>ԱՎԵՏԻՍՅԱՆ</w:t>
      </w:r>
      <w:r w:rsidRPr="00E242A6">
        <w:rPr>
          <w:rFonts w:ascii="GHEA Grapalat" w:hAnsi="GHEA Grapalat"/>
          <w:b/>
          <w:color w:val="000000"/>
          <w:lang w:val="af-ZA"/>
        </w:rPr>
        <w:t xml:space="preserve">, </w:t>
      </w:r>
      <w:r w:rsidRPr="00E242A6">
        <w:rPr>
          <w:rFonts w:ascii="GHEA Grapalat" w:hAnsi="GHEA Grapalat" w:cs="Sylfaen"/>
          <w:b/>
          <w:color w:val="000000"/>
        </w:rPr>
        <w:t>Տ</w:t>
      </w:r>
      <w:r w:rsidRPr="00E242A6">
        <w:rPr>
          <w:rFonts w:ascii="GHEA Grapalat" w:hAnsi="GHEA Grapalat" w:cs="Sylfaen"/>
          <w:b/>
          <w:color w:val="000000"/>
          <w:lang w:val="ru-RU"/>
        </w:rPr>
        <w:t>ԻԳՐԱՆ</w:t>
      </w:r>
      <w:r w:rsidRPr="00E242A6">
        <w:rPr>
          <w:rFonts w:ascii="GHEA Grapalat" w:hAnsi="GHEA Grapalat"/>
          <w:b/>
          <w:color w:val="000000"/>
          <w:lang w:val="af-ZA"/>
        </w:rPr>
        <w:t xml:space="preserve"> </w:t>
      </w:r>
      <w:r w:rsidRPr="00E242A6">
        <w:rPr>
          <w:rFonts w:ascii="GHEA Grapalat" w:hAnsi="GHEA Grapalat" w:cs="Sylfaen"/>
          <w:b/>
          <w:color w:val="000000"/>
        </w:rPr>
        <w:t>Մ</w:t>
      </w:r>
      <w:r w:rsidRPr="00E242A6">
        <w:rPr>
          <w:rFonts w:ascii="GHEA Grapalat" w:hAnsi="GHEA Grapalat" w:cs="Sylfaen"/>
          <w:b/>
          <w:color w:val="000000"/>
          <w:lang w:val="ru-RU"/>
        </w:rPr>
        <w:t>ԵԾԻ</w:t>
      </w:r>
      <w:r w:rsidRPr="00E242A6">
        <w:rPr>
          <w:rFonts w:ascii="GHEA Grapalat" w:hAnsi="GHEA Grapalat"/>
          <w:b/>
          <w:color w:val="000000"/>
          <w:lang w:val="af-ZA"/>
        </w:rPr>
        <w:t xml:space="preserve">, </w:t>
      </w:r>
      <w:r w:rsidRPr="00E242A6">
        <w:rPr>
          <w:rFonts w:ascii="GHEA Grapalat" w:hAnsi="GHEA Grapalat" w:cs="Sylfaen"/>
          <w:b/>
          <w:color w:val="000000"/>
        </w:rPr>
        <w:t>Գ</w:t>
      </w:r>
      <w:r w:rsidRPr="00E242A6">
        <w:rPr>
          <w:rFonts w:ascii="GHEA Grapalat" w:eastAsia="MS Mincho" w:hAnsi="MS Mincho" w:cs="MS Mincho"/>
          <w:b/>
          <w:color w:val="000000"/>
          <w:lang w:val="af-ZA"/>
        </w:rPr>
        <w:t>․</w:t>
      </w:r>
      <w:r w:rsidRPr="00E242A6">
        <w:rPr>
          <w:rFonts w:ascii="GHEA Grapalat" w:hAnsi="GHEA Grapalat"/>
          <w:b/>
          <w:color w:val="000000"/>
          <w:lang w:val="af-ZA"/>
        </w:rPr>
        <w:t xml:space="preserve"> </w:t>
      </w:r>
      <w:r w:rsidRPr="00E242A6">
        <w:rPr>
          <w:rFonts w:ascii="GHEA Grapalat" w:hAnsi="GHEA Grapalat" w:cs="Sylfaen"/>
          <w:b/>
          <w:color w:val="000000"/>
        </w:rPr>
        <w:t>Ն</w:t>
      </w:r>
      <w:r w:rsidRPr="00E242A6">
        <w:rPr>
          <w:rFonts w:ascii="GHEA Grapalat" w:hAnsi="GHEA Grapalat" w:cs="Sylfaen"/>
          <w:b/>
          <w:color w:val="000000"/>
          <w:lang w:val="ru-RU"/>
        </w:rPr>
        <w:t>ԱՐԵԿԱՑՈՒ</w:t>
      </w:r>
      <w:r w:rsidRPr="00E242A6">
        <w:rPr>
          <w:rFonts w:ascii="GHEA Grapalat" w:hAnsi="GHEA Grapalat"/>
          <w:b/>
          <w:color w:val="000000"/>
          <w:lang w:val="af-ZA"/>
        </w:rPr>
        <w:t xml:space="preserve">, </w:t>
      </w:r>
      <w:r w:rsidRPr="00E242A6">
        <w:rPr>
          <w:rFonts w:ascii="GHEA Grapalat" w:hAnsi="GHEA Grapalat" w:cs="Sylfaen"/>
          <w:b/>
          <w:color w:val="000000"/>
        </w:rPr>
        <w:t>Ն</w:t>
      </w:r>
      <w:r w:rsidRPr="00E242A6">
        <w:rPr>
          <w:rFonts w:ascii="GHEA Grapalat" w:eastAsia="MS Mincho" w:hAnsi="MS Mincho" w:cs="MS Mincho"/>
          <w:b/>
          <w:color w:val="000000"/>
          <w:lang w:val="af-ZA"/>
        </w:rPr>
        <w:t>․</w:t>
      </w:r>
      <w:r w:rsidRPr="00E242A6">
        <w:rPr>
          <w:rFonts w:ascii="GHEA Grapalat" w:hAnsi="GHEA Grapalat"/>
          <w:b/>
          <w:color w:val="000000"/>
          <w:lang w:val="af-ZA"/>
        </w:rPr>
        <w:t xml:space="preserve"> </w:t>
      </w:r>
      <w:r w:rsidRPr="00E242A6">
        <w:rPr>
          <w:rFonts w:ascii="GHEA Grapalat" w:hAnsi="GHEA Grapalat" w:cs="Sylfaen"/>
          <w:b/>
          <w:color w:val="000000"/>
        </w:rPr>
        <w:t>Շ</w:t>
      </w:r>
      <w:r w:rsidRPr="00E242A6">
        <w:rPr>
          <w:rFonts w:ascii="GHEA Grapalat" w:hAnsi="GHEA Grapalat" w:cs="Sylfaen"/>
          <w:b/>
          <w:color w:val="000000"/>
          <w:lang w:val="ru-RU"/>
        </w:rPr>
        <w:t>ՆՈՐՀԱԼԻ</w:t>
      </w:r>
      <w:r w:rsidRPr="00E242A6">
        <w:rPr>
          <w:rFonts w:ascii="GHEA Grapalat" w:hAnsi="GHEA Grapalat"/>
          <w:b/>
          <w:color w:val="000000"/>
          <w:lang w:val="af-ZA"/>
        </w:rPr>
        <w:t xml:space="preserve"> </w:t>
      </w:r>
      <w:r w:rsidRPr="00E242A6">
        <w:rPr>
          <w:rFonts w:ascii="GHEA Grapalat" w:hAnsi="GHEA Grapalat" w:cs="Sylfaen"/>
          <w:b/>
          <w:color w:val="000000"/>
          <w:lang w:val="ru-RU"/>
        </w:rPr>
        <w:t>ՓՈՂՈՑՆԵՐԻ</w:t>
      </w:r>
      <w:r w:rsidRPr="00E242A6">
        <w:rPr>
          <w:rFonts w:ascii="GHEA Grapalat" w:hAnsi="GHEA Grapalat"/>
          <w:b/>
          <w:color w:val="000000"/>
          <w:lang w:val="af-ZA"/>
        </w:rPr>
        <w:t xml:space="preserve"> </w:t>
      </w:r>
      <w:r w:rsidRPr="00E242A6">
        <w:rPr>
          <w:rFonts w:ascii="GHEA Grapalat" w:hAnsi="GHEA Grapalat"/>
          <w:b/>
          <w:lang w:val="af-ZA"/>
        </w:rPr>
        <w:t>1750</w:t>
      </w:r>
      <w:r w:rsidRPr="00E242A6">
        <w:rPr>
          <w:rFonts w:ascii="GHEA Grapalat" w:hAnsi="GHEA Grapalat"/>
          <w:b/>
          <w:lang w:val="ru-RU"/>
        </w:rPr>
        <w:t>ԳԾՄ</w:t>
      </w:r>
      <w:r w:rsidRPr="00E242A6">
        <w:rPr>
          <w:rFonts w:ascii="GHEA Grapalat" w:hAnsi="GHEA Grapalat"/>
          <w:b/>
          <w:lang w:val="af-ZA"/>
        </w:rPr>
        <w:t xml:space="preserve"> </w:t>
      </w:r>
      <w:r w:rsidRPr="00E242A6">
        <w:rPr>
          <w:rFonts w:ascii="GHEA Grapalat" w:hAnsi="GHEA Grapalat"/>
          <w:b/>
          <w:lang w:val="ru-RU"/>
        </w:rPr>
        <w:t>ԳԱԶԱՏԱՐԻ</w:t>
      </w:r>
      <w:r w:rsidRPr="00E242A6">
        <w:rPr>
          <w:rFonts w:ascii="GHEA Grapalat" w:hAnsi="GHEA Grapalat"/>
          <w:b/>
          <w:lang w:val="af-ZA"/>
        </w:rPr>
        <w:t xml:space="preserve"> </w:t>
      </w:r>
      <w:r w:rsidRPr="00E242A6">
        <w:rPr>
          <w:rFonts w:ascii="GHEA Grapalat" w:hAnsi="GHEA Grapalat"/>
          <w:b/>
          <w:lang w:val="ru-RU"/>
        </w:rPr>
        <w:t>ԿԱՌՈՒՑՈՒՄ</w:t>
      </w:r>
      <w:r w:rsidRPr="00E242A6">
        <w:rPr>
          <w:rFonts w:ascii="GHEA Grapalat" w:hAnsi="GHEA Grapalat"/>
          <w:b/>
          <w:i/>
          <w:lang w:val="af-ZA"/>
        </w:rPr>
        <w:t xml:space="preserve">, </w:t>
      </w:r>
      <w:r w:rsidRPr="00E242A6">
        <w:rPr>
          <w:rFonts w:ascii="GHEA Grapalat" w:hAnsi="GHEA Grapalat"/>
          <w:b/>
          <w:i/>
          <w:lang w:val="ru-RU"/>
        </w:rPr>
        <w:t>ԳԵՂԱԿԵՐՏ</w:t>
      </w:r>
      <w:r w:rsidRPr="00E242A6">
        <w:rPr>
          <w:rFonts w:ascii="GHEA Grapalat" w:hAnsi="GHEA Grapalat"/>
          <w:b/>
          <w:i/>
          <w:lang w:val="af-ZA"/>
        </w:rPr>
        <w:t xml:space="preserve"> </w:t>
      </w:r>
      <w:r w:rsidRPr="00E242A6">
        <w:rPr>
          <w:rFonts w:ascii="GHEA Grapalat" w:hAnsi="GHEA Grapalat"/>
          <w:b/>
          <w:i/>
          <w:lang w:val="ru-RU"/>
        </w:rPr>
        <w:t>ՀԱՄԱՅՆՔԻ</w:t>
      </w:r>
      <w:r w:rsidRPr="00E242A6">
        <w:rPr>
          <w:rFonts w:ascii="GHEA Grapalat" w:hAnsi="GHEA Grapalat"/>
          <w:b/>
          <w:i/>
          <w:lang w:val="af-ZA"/>
        </w:rPr>
        <w:t xml:space="preserve"> </w:t>
      </w:r>
      <w:r w:rsidRPr="00E242A6">
        <w:rPr>
          <w:rFonts w:ascii="GHEA Grapalat" w:hAnsi="GHEA Grapalat"/>
          <w:b/>
          <w:i/>
          <w:lang w:val="ru-RU"/>
        </w:rPr>
        <w:t>ՆԵՐՏՆՏԵՍԱՅԻՆ</w:t>
      </w:r>
      <w:r w:rsidRPr="00E242A6">
        <w:rPr>
          <w:rFonts w:ascii="GHEA Grapalat" w:hAnsi="GHEA Grapalat"/>
          <w:b/>
          <w:i/>
          <w:lang w:val="af-ZA"/>
        </w:rPr>
        <w:t xml:space="preserve"> </w:t>
      </w:r>
      <w:r w:rsidRPr="00E242A6">
        <w:rPr>
          <w:rFonts w:ascii="GHEA Grapalat" w:hAnsi="GHEA Grapalat"/>
          <w:b/>
          <w:i/>
          <w:lang w:val="ru-RU"/>
        </w:rPr>
        <w:t>ՈՌՈԳՄԱՆ</w:t>
      </w:r>
      <w:r w:rsidRPr="00E242A6">
        <w:rPr>
          <w:rFonts w:ascii="GHEA Grapalat" w:hAnsi="GHEA Grapalat"/>
          <w:b/>
          <w:i/>
          <w:lang w:val="af-ZA"/>
        </w:rPr>
        <w:t xml:space="preserve"> </w:t>
      </w:r>
      <w:r w:rsidRPr="00E242A6">
        <w:rPr>
          <w:rFonts w:ascii="GHEA Grapalat" w:hAnsi="GHEA Grapalat"/>
          <w:b/>
          <w:i/>
          <w:lang w:val="ru-RU"/>
        </w:rPr>
        <w:t>ՋՐԱԳԾԵՐԻ</w:t>
      </w:r>
      <w:r w:rsidRPr="00E242A6">
        <w:rPr>
          <w:rFonts w:ascii="GHEA Grapalat" w:hAnsi="GHEA Grapalat"/>
          <w:b/>
          <w:i/>
          <w:lang w:val="af-ZA"/>
        </w:rPr>
        <w:t xml:space="preserve"> </w:t>
      </w:r>
      <w:r w:rsidRPr="00E242A6">
        <w:rPr>
          <w:rFonts w:ascii="GHEA Grapalat" w:hAnsi="GHEA Grapalat"/>
          <w:b/>
          <w:i/>
          <w:lang w:val="ru-RU"/>
        </w:rPr>
        <w:t>ԿԱՌՈՒՑՄԱՆ</w:t>
      </w:r>
      <w:r w:rsidRPr="00E242A6">
        <w:rPr>
          <w:rFonts w:ascii="GHEA Grapalat" w:hAnsi="GHEA Grapalat"/>
          <w:b/>
          <w:i/>
          <w:lang w:val="af-ZA"/>
        </w:rPr>
        <w:t xml:space="preserve"> </w:t>
      </w:r>
      <w:r w:rsidRPr="00E242A6">
        <w:rPr>
          <w:rFonts w:ascii="GHEA Grapalat" w:hAnsi="GHEA Grapalat"/>
          <w:b/>
          <w:i/>
          <w:lang w:val="ru-RU"/>
        </w:rPr>
        <w:t>ԵՎ</w:t>
      </w:r>
      <w:r w:rsidRPr="00E242A6">
        <w:rPr>
          <w:rFonts w:ascii="GHEA Grapalat" w:hAnsi="GHEA Grapalat"/>
          <w:b/>
          <w:i/>
          <w:lang w:val="af-ZA"/>
        </w:rPr>
        <w:t xml:space="preserve"> </w:t>
      </w:r>
      <w:r w:rsidRPr="00E242A6">
        <w:rPr>
          <w:rFonts w:ascii="GHEA Grapalat" w:hAnsi="GHEA Grapalat"/>
          <w:b/>
          <w:i/>
          <w:lang w:val="ru-RU"/>
        </w:rPr>
        <w:t>ԽՈՐՔԱՅԻՆ</w:t>
      </w:r>
      <w:r w:rsidRPr="00E242A6">
        <w:rPr>
          <w:rFonts w:ascii="GHEA Grapalat" w:hAnsi="GHEA Grapalat"/>
          <w:b/>
          <w:i/>
          <w:lang w:val="af-ZA"/>
        </w:rPr>
        <w:t xml:space="preserve"> </w:t>
      </w:r>
      <w:r w:rsidRPr="00E242A6">
        <w:rPr>
          <w:rFonts w:ascii="GHEA Grapalat" w:hAnsi="GHEA Grapalat"/>
          <w:b/>
          <w:i/>
          <w:lang w:val="ru-RU"/>
        </w:rPr>
        <w:t>ՀՈՐԵՐԻ</w:t>
      </w:r>
      <w:r w:rsidRPr="00E242A6">
        <w:rPr>
          <w:rFonts w:ascii="GHEA Grapalat" w:hAnsi="GHEA Grapalat"/>
          <w:b/>
          <w:i/>
          <w:lang w:val="af-ZA"/>
        </w:rPr>
        <w:t xml:space="preserve"> </w:t>
      </w:r>
      <w:r w:rsidRPr="00E242A6">
        <w:rPr>
          <w:rFonts w:ascii="GHEA Grapalat" w:hAnsi="GHEA Grapalat"/>
          <w:b/>
          <w:i/>
          <w:lang w:val="ru-RU"/>
        </w:rPr>
        <w:t>ՆՈՐՈԳՄԱՆ</w:t>
      </w:r>
      <w:r w:rsidRPr="00E242A6">
        <w:rPr>
          <w:rFonts w:ascii="GHEA Grapalat" w:hAnsi="GHEA Grapalat"/>
          <w:b/>
          <w:i/>
          <w:lang w:val="af-ZA"/>
        </w:rPr>
        <w:t xml:space="preserve"> </w:t>
      </w:r>
      <w:r w:rsidRPr="00E242A6">
        <w:rPr>
          <w:rFonts w:ascii="GHEA Grapalat" w:hAnsi="GHEA Grapalat" w:cs="Sylfaen"/>
          <w:b/>
        </w:rPr>
        <w:t>ՆԱԽԱԳԾԱ</w:t>
      </w:r>
      <w:r w:rsidRPr="00E242A6">
        <w:rPr>
          <w:rFonts w:ascii="GHEA Grapalat" w:hAnsi="GHEA Grapalat" w:cs="Sylfaen"/>
          <w:b/>
          <w:lang w:val="af-ZA"/>
        </w:rPr>
        <w:t>-</w:t>
      </w:r>
      <w:r w:rsidRPr="00E242A6">
        <w:rPr>
          <w:rFonts w:ascii="GHEA Grapalat" w:hAnsi="GHEA Grapalat" w:cs="Sylfaen"/>
          <w:b/>
        </w:rPr>
        <w:t>ՆԱԽԱՀԱՇՎԱՅԻՆ</w:t>
      </w:r>
      <w:r w:rsidRPr="00E242A6">
        <w:rPr>
          <w:rFonts w:ascii="GHEA Grapalat" w:hAnsi="GHEA Grapalat" w:cs="Sylfaen"/>
          <w:b/>
          <w:lang w:val="af-ZA"/>
        </w:rPr>
        <w:t xml:space="preserve"> </w:t>
      </w:r>
      <w:r w:rsidRPr="00E242A6">
        <w:rPr>
          <w:rFonts w:ascii="GHEA Grapalat" w:hAnsi="GHEA Grapalat" w:cs="Sylfaen"/>
          <w:b/>
        </w:rPr>
        <w:t>ՓԱՍՏԱԹՂԹԵՐԻ</w:t>
      </w:r>
      <w:r w:rsidRPr="00E242A6">
        <w:rPr>
          <w:rFonts w:ascii="GHEA Grapalat" w:hAnsi="GHEA Grapalat" w:cs="Sylfaen"/>
          <w:b/>
          <w:lang w:val="af-ZA"/>
        </w:rPr>
        <w:t xml:space="preserve"> </w:t>
      </w:r>
      <w:r w:rsidRPr="00E242A6">
        <w:rPr>
          <w:rFonts w:ascii="GHEA Grapalat" w:hAnsi="GHEA Grapalat" w:cs="Sylfaen"/>
          <w:b/>
        </w:rPr>
        <w:t>ԿԱԶՄՄԱՆ</w:t>
      </w:r>
      <w:r w:rsidRPr="00E242A6">
        <w:rPr>
          <w:rFonts w:ascii="GHEA Grapalat" w:hAnsi="GHEA Grapalat" w:cs="Sylfaen"/>
          <w:b/>
          <w:lang w:val="af-ZA"/>
        </w:rPr>
        <w:t xml:space="preserve">  </w:t>
      </w:r>
      <w:r w:rsidRPr="00E242A6">
        <w:rPr>
          <w:rFonts w:ascii="GHEA Grapalat" w:hAnsi="GHEA Grapalat" w:cs="Sylfaen"/>
          <w:b/>
        </w:rPr>
        <w:t>ԱՇԽԱՏԱՆՔՆԵՐԻ</w:t>
      </w:r>
      <w:r w:rsidRPr="00E242A6">
        <w:rPr>
          <w:rFonts w:ascii="GHEA Grapalat" w:hAnsi="GHEA Grapalat" w:cs="Sylfaen"/>
          <w:b/>
          <w:lang w:val="af-ZA"/>
        </w:rPr>
        <w:t xml:space="preserve"> </w:t>
      </w:r>
      <w:r w:rsidRPr="00E242A6">
        <w:rPr>
          <w:rFonts w:ascii="GHEA Grapalat" w:hAnsi="GHEA Grapalat" w:cs="Sylfaen"/>
          <w:b/>
        </w:rPr>
        <w:t>ՁԵՌՔԲԵՐՄԱՆ</w:t>
      </w:r>
      <w:r w:rsidRPr="00E242A6">
        <w:rPr>
          <w:rFonts w:ascii="GHEA Grapalat" w:hAnsi="GHEA Grapalat" w:cs="Sylfaen"/>
          <w:b/>
          <w:lang w:val="af-ZA"/>
        </w:rPr>
        <w:t xml:space="preserve"> </w:t>
      </w:r>
      <w:r w:rsidRPr="00E242A6">
        <w:rPr>
          <w:rFonts w:ascii="GHEA Grapalat" w:hAnsi="GHEA Grapalat" w:cs="Sylfaen"/>
          <w:b/>
        </w:rPr>
        <w:t>ՆՊԱՏԱԿՈՎ</w:t>
      </w:r>
      <w:r w:rsidRPr="00E242A6">
        <w:rPr>
          <w:rFonts w:ascii="GHEA Grapalat" w:hAnsi="GHEA Grapalat" w:cs="Sylfaen"/>
          <w:b/>
          <w:lang w:val="af-ZA"/>
        </w:rPr>
        <w:t xml:space="preserve"> </w:t>
      </w:r>
      <w:r w:rsidRPr="00E242A6">
        <w:rPr>
          <w:rFonts w:ascii="GHEA Grapalat" w:hAnsi="GHEA Grapalat" w:cs="Times Armenian"/>
          <w:b/>
          <w:lang w:val="af-ZA"/>
        </w:rPr>
        <w:t xml:space="preserve"> </w:t>
      </w:r>
      <w:r w:rsidRPr="00E242A6">
        <w:rPr>
          <w:rFonts w:ascii="GHEA Grapalat" w:hAnsi="GHEA Grapalat" w:cs="Sylfaen"/>
          <w:b/>
        </w:rPr>
        <w:t>ՀԱՅՏԱՐԱՐՎԱԾ</w:t>
      </w:r>
      <w:r w:rsidRPr="00E242A6">
        <w:rPr>
          <w:rFonts w:ascii="GHEA Grapalat" w:hAnsi="GHEA Grapalat" w:cs="Times Armenian"/>
          <w:b/>
          <w:lang w:val="af-ZA"/>
        </w:rPr>
        <w:t xml:space="preserve"> </w:t>
      </w:r>
      <w:r w:rsidRPr="007557C7">
        <w:rPr>
          <w:rFonts w:ascii="GHEA Grapalat" w:hAnsi="GHEA Grapalat"/>
          <w:lang w:val="af-ZA"/>
        </w:rPr>
        <w:t>ՀՐԱՏԱՊՈՒԹՅԱՆ ՀԻՄՔՈՎ ՊԱՅՄԱՆԱՎՈՐՎԱԾ ՄԵԿ ԱՆՁԻՑ</w:t>
      </w:r>
    </w:p>
    <w:p w:rsidR="003337BC" w:rsidRPr="00670B57" w:rsidRDefault="003337BC" w:rsidP="003337BC">
      <w:pPr>
        <w:ind w:firstLine="567"/>
        <w:jc w:val="center"/>
        <w:rPr>
          <w:rFonts w:ascii="GHEA Grapalat" w:hAnsi="GHEA Grapalat" w:cs="Sylfaen"/>
          <w:b/>
          <w:sz w:val="20"/>
          <w:szCs w:val="22"/>
          <w:lang w:val="af-ZA"/>
        </w:rPr>
      </w:pPr>
    </w:p>
    <w:p w:rsidR="003337BC" w:rsidRPr="00712340" w:rsidRDefault="003337BC" w:rsidP="003337BC">
      <w:pPr>
        <w:ind w:firstLine="567"/>
        <w:jc w:val="center"/>
        <w:rPr>
          <w:rFonts w:ascii="GHEA Grapalat" w:hAnsi="GHEA Grapalat"/>
          <w:sz w:val="20"/>
          <w:lang w:val="af-ZA"/>
        </w:rPr>
      </w:pPr>
      <w:r w:rsidRPr="00712340">
        <w:rPr>
          <w:rFonts w:ascii="GHEA Grapalat" w:hAnsi="GHEA Grapalat" w:cs="Sylfaen"/>
          <w:b/>
          <w:sz w:val="20"/>
          <w:szCs w:val="22"/>
        </w:rPr>
        <w:t>ՄԱՍ</w:t>
      </w:r>
      <w:r w:rsidRPr="00712340">
        <w:rPr>
          <w:rFonts w:ascii="GHEA Grapalat" w:hAnsi="GHEA Grapalat" w:cs="Times Armenian"/>
          <w:b/>
          <w:sz w:val="20"/>
          <w:szCs w:val="22"/>
          <w:lang w:val="af-ZA"/>
        </w:rPr>
        <w:t xml:space="preserve">  I.</w:t>
      </w:r>
    </w:p>
    <w:p w:rsidR="003337BC" w:rsidRPr="00712340" w:rsidRDefault="003337BC" w:rsidP="003337BC">
      <w:pPr>
        <w:ind w:firstLine="567"/>
        <w:jc w:val="both"/>
        <w:rPr>
          <w:rFonts w:ascii="GHEA Grapalat" w:hAnsi="GHEA Grapalat"/>
          <w:sz w:val="20"/>
          <w:lang w:val="af-ZA"/>
        </w:rPr>
      </w:pP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1.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sz w:val="20"/>
          <w:lang w:val="af-ZA"/>
        </w:rPr>
        <w:t xml:space="preserve"> </w:t>
      </w:r>
      <w:r w:rsidRPr="00712340">
        <w:rPr>
          <w:rFonts w:ascii="GHEA Grapalat" w:hAnsi="GHEA Grapalat" w:cs="Sylfaen"/>
          <w:sz w:val="20"/>
        </w:rPr>
        <w:t>բնութա</w:t>
      </w:r>
      <w:r w:rsidRPr="00712340">
        <w:rPr>
          <w:rFonts w:ascii="GHEA Grapalat" w:hAnsi="GHEA Grapalat" w:cs="Times Armenian"/>
          <w:sz w:val="20"/>
        </w:rPr>
        <w:t>գ</w:t>
      </w:r>
      <w:r w:rsidRPr="00712340">
        <w:rPr>
          <w:rFonts w:ascii="GHEA Grapalat" w:hAnsi="GHEA Grapalat" w:cs="Sylfaen"/>
          <w:sz w:val="20"/>
        </w:rPr>
        <w:t>իրը</w:t>
      </w:r>
      <w:r w:rsidRPr="00712340">
        <w:rPr>
          <w:rFonts w:ascii="GHEA Grapalat" w:hAnsi="GHEA Grapalat" w:cs="Times Armenian"/>
          <w:sz w:val="20"/>
          <w:lang w:val="af-ZA"/>
        </w:rPr>
        <w:tab/>
        <w:t xml:space="preserve"> </w:t>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2.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մասնակցության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իրավունքի</w:t>
      </w:r>
      <w:r w:rsidRPr="00712340">
        <w:rPr>
          <w:rFonts w:ascii="GHEA Grapalat" w:hAnsi="GHEA Grapalat" w:cs="Times Armenian"/>
          <w:sz w:val="20"/>
          <w:lang w:val="af-ZA"/>
        </w:rPr>
        <w:t xml:space="preserve"> </w:t>
      </w:r>
      <w:r w:rsidRPr="00712340">
        <w:rPr>
          <w:rFonts w:ascii="GHEA Grapalat" w:hAnsi="GHEA Grapalat" w:cs="Sylfaen"/>
          <w:sz w:val="20"/>
        </w:rPr>
        <w:t>պահանջները</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դրանց</w:t>
      </w:r>
      <w:r w:rsidRPr="00712340">
        <w:rPr>
          <w:rFonts w:ascii="GHEA Grapalat" w:hAnsi="GHEA Grapalat" w:cs="Sylfaen"/>
          <w:sz w:val="20"/>
          <w:lang w:val="af-ZA"/>
        </w:rPr>
        <w:t xml:space="preserve"> </w:t>
      </w:r>
      <w:r w:rsidRPr="00712340">
        <w:rPr>
          <w:rFonts w:ascii="GHEA Grapalat" w:hAnsi="GHEA Grapalat" w:cs="Sylfaen"/>
          <w:sz w:val="20"/>
        </w:rPr>
        <w:t>գնահատման</w:t>
      </w:r>
      <w:r w:rsidRPr="00712340">
        <w:rPr>
          <w:rFonts w:ascii="GHEA Grapalat" w:hAnsi="GHEA Grapalat" w:cs="Sylfaen"/>
          <w:sz w:val="20"/>
          <w:lang w:val="af-ZA"/>
        </w:rPr>
        <w:t xml:space="preserve"> </w:t>
      </w:r>
      <w:r w:rsidRPr="00712340">
        <w:rPr>
          <w:rFonts w:ascii="GHEA Grapalat" w:hAnsi="GHEA Grapalat" w:cs="Sylfaen"/>
          <w:sz w:val="20"/>
        </w:rPr>
        <w:t>կարգը</w:t>
      </w:r>
      <w:r w:rsidRPr="00712340">
        <w:rPr>
          <w:rFonts w:ascii="GHEA Grapalat" w:hAnsi="GHEA Grapalat" w:cs="Times Armenian"/>
          <w:sz w:val="20"/>
          <w:lang w:val="af-ZA"/>
        </w:rPr>
        <w:t xml:space="preserve">, ընտրված մասնակից ճանաչվելու դեպքում </w:t>
      </w:r>
      <w:r w:rsidRPr="00712340">
        <w:rPr>
          <w:rFonts w:ascii="GHEA Grapalat" w:hAnsi="GHEA Grapalat" w:cs="Sylfaen"/>
          <w:sz w:val="20"/>
        </w:rPr>
        <w:t>որակավորման</w:t>
      </w:r>
      <w:r w:rsidRPr="00712340">
        <w:rPr>
          <w:rFonts w:ascii="GHEA Grapalat" w:hAnsi="GHEA Grapalat" w:cs="Times Armenian"/>
          <w:sz w:val="20"/>
          <w:lang w:val="af-ZA"/>
        </w:rPr>
        <w:t xml:space="preserve"> ապահովում ներկայացնելու պայմանները </w:t>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3. </w:t>
      </w:r>
      <w:r w:rsidRPr="00712340">
        <w:rPr>
          <w:rFonts w:ascii="GHEA Grapalat" w:hAnsi="GHEA Grapalat" w:cs="Sylfaen"/>
          <w:sz w:val="20"/>
        </w:rPr>
        <w:t>Հրավերի</w:t>
      </w:r>
      <w:r w:rsidRPr="00712340">
        <w:rPr>
          <w:rFonts w:ascii="GHEA Grapalat" w:hAnsi="GHEA Grapalat" w:cs="Times Armenian"/>
          <w:sz w:val="20"/>
          <w:lang w:val="af-ZA"/>
        </w:rPr>
        <w:t xml:space="preserve"> </w:t>
      </w:r>
      <w:r w:rsidRPr="00712340">
        <w:rPr>
          <w:rFonts w:ascii="GHEA Grapalat" w:hAnsi="GHEA Grapalat" w:cs="Sylfaen"/>
          <w:sz w:val="20"/>
        </w:rPr>
        <w:t>պարզաբանումը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հրավերում</w:t>
      </w:r>
      <w:r w:rsidRPr="00712340">
        <w:rPr>
          <w:rFonts w:ascii="GHEA Grapalat" w:hAnsi="GHEA Grapalat" w:cs="Times Armenian"/>
          <w:sz w:val="20"/>
          <w:lang w:val="af-ZA"/>
        </w:rPr>
        <w:t xml:space="preserve"> </w:t>
      </w:r>
      <w:r w:rsidRPr="00712340">
        <w:rPr>
          <w:rFonts w:ascii="GHEA Grapalat" w:hAnsi="GHEA Grapalat" w:cs="Sylfaen"/>
          <w:sz w:val="20"/>
        </w:rPr>
        <w:t>փոփոխություն</w:t>
      </w:r>
      <w:r w:rsidRPr="00712340">
        <w:rPr>
          <w:rFonts w:ascii="GHEA Grapalat" w:hAnsi="GHEA Grapalat" w:cs="Times Armenian"/>
          <w:sz w:val="20"/>
          <w:lang w:val="af-ZA"/>
        </w:rPr>
        <w:t xml:space="preserve"> </w:t>
      </w:r>
      <w:r w:rsidRPr="00712340">
        <w:rPr>
          <w:rFonts w:ascii="GHEA Grapalat" w:hAnsi="GHEA Grapalat" w:cs="Sylfaen"/>
          <w:sz w:val="20"/>
        </w:rPr>
        <w:t>կատարելու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3337BC" w:rsidRPr="00712340" w:rsidRDefault="003337BC" w:rsidP="003337BC">
      <w:pPr>
        <w:ind w:firstLine="1134"/>
        <w:jc w:val="both"/>
        <w:rPr>
          <w:rFonts w:ascii="GHEA Grapalat" w:hAnsi="GHEA Grapalat" w:cs="Sylfaen"/>
          <w:sz w:val="20"/>
          <w:lang w:val="af-ZA"/>
        </w:rPr>
      </w:pPr>
      <w:r w:rsidRPr="00712340">
        <w:rPr>
          <w:rFonts w:ascii="GHEA Grapalat" w:hAnsi="GHEA Grapalat"/>
          <w:sz w:val="20"/>
          <w:lang w:val="af-ZA"/>
        </w:rPr>
        <w:t xml:space="preserve">4.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ներկայացնելու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5.</w:t>
      </w:r>
      <w:r w:rsidRPr="00712340">
        <w:rPr>
          <w:rFonts w:ascii="GHEA Grapalat" w:hAnsi="GHEA Grapalat"/>
          <w:sz w:val="20"/>
          <w:lang w:val="af-ZA"/>
        </w:rPr>
        <w:tab/>
      </w:r>
      <w:r w:rsidRPr="00712340">
        <w:rPr>
          <w:rFonts w:ascii="GHEA Grapalat" w:hAnsi="GHEA Grapalat" w:cs="Sylfaen"/>
          <w:sz w:val="20"/>
        </w:rPr>
        <w:t>Հայտի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նային</w:t>
      </w:r>
      <w:r w:rsidRPr="00712340">
        <w:rPr>
          <w:rFonts w:ascii="GHEA Grapalat" w:hAnsi="GHEA Grapalat" w:cs="Times Armenian"/>
          <w:sz w:val="20"/>
          <w:lang w:val="af-ZA"/>
        </w:rPr>
        <w:t xml:space="preserve"> </w:t>
      </w:r>
      <w:r w:rsidRPr="00712340">
        <w:rPr>
          <w:rFonts w:ascii="GHEA Grapalat" w:hAnsi="GHEA Grapalat" w:cs="Sylfaen"/>
          <w:sz w:val="20"/>
        </w:rPr>
        <w:t>առաջարկը</w:t>
      </w:r>
      <w:r w:rsidRPr="00712340">
        <w:rPr>
          <w:rFonts w:ascii="GHEA Grapalat" w:hAnsi="GHEA Grapalat" w:cs="Times Armenian"/>
          <w:sz w:val="20"/>
          <w:lang w:val="af-ZA"/>
        </w:rPr>
        <w:tab/>
        <w:t xml:space="preserve"> </w:t>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6. </w:t>
      </w:r>
      <w:r w:rsidRPr="00712340">
        <w:rPr>
          <w:rFonts w:ascii="GHEA Grapalat" w:hAnsi="GHEA Grapalat" w:cs="Sylfaen"/>
          <w:sz w:val="20"/>
        </w:rPr>
        <w:t>Հայտի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ործողության</w:t>
      </w:r>
      <w:r w:rsidRPr="00712340">
        <w:rPr>
          <w:rFonts w:ascii="GHEA Grapalat" w:hAnsi="GHEA Grapalat" w:cs="Times Armenian"/>
          <w:sz w:val="20"/>
          <w:lang w:val="af-ZA"/>
        </w:rPr>
        <w:t xml:space="preserve"> </w:t>
      </w:r>
      <w:r w:rsidRPr="00712340">
        <w:rPr>
          <w:rFonts w:ascii="GHEA Grapalat" w:hAnsi="GHEA Grapalat" w:cs="Sylfaen"/>
          <w:sz w:val="20"/>
        </w:rPr>
        <w:t>ժամկետը</w:t>
      </w:r>
      <w:r w:rsidRPr="00712340">
        <w:rPr>
          <w:rFonts w:ascii="GHEA Grapalat" w:hAnsi="GHEA Grapalat" w:cs="Times Armenian"/>
          <w:sz w:val="20"/>
          <w:lang w:val="af-ZA"/>
        </w:rPr>
        <w:t xml:space="preserve">, </w:t>
      </w:r>
      <w:r w:rsidRPr="00712340">
        <w:rPr>
          <w:rFonts w:ascii="GHEA Grapalat" w:hAnsi="GHEA Grapalat" w:cs="Sylfaen"/>
          <w:sz w:val="20"/>
        </w:rPr>
        <w:t>հայտերում</w:t>
      </w:r>
      <w:r w:rsidRPr="00712340">
        <w:rPr>
          <w:rFonts w:ascii="GHEA Grapalat" w:hAnsi="GHEA Grapalat" w:cs="Times Armenian"/>
          <w:sz w:val="20"/>
          <w:lang w:val="af-ZA"/>
        </w:rPr>
        <w:t xml:space="preserve"> </w:t>
      </w:r>
      <w:r w:rsidRPr="00712340">
        <w:rPr>
          <w:rFonts w:ascii="GHEA Grapalat" w:hAnsi="GHEA Grapalat" w:cs="Sylfaen"/>
          <w:sz w:val="20"/>
        </w:rPr>
        <w:t>փոփոխություն</w:t>
      </w:r>
      <w:r w:rsidRPr="00712340">
        <w:rPr>
          <w:rFonts w:ascii="GHEA Grapalat" w:hAnsi="GHEA Grapalat" w:cs="Times Armenian"/>
          <w:sz w:val="20"/>
          <w:lang w:val="af-ZA"/>
        </w:rPr>
        <w:t xml:space="preserve"> </w:t>
      </w:r>
      <w:r w:rsidRPr="00712340">
        <w:rPr>
          <w:rFonts w:ascii="GHEA Grapalat" w:hAnsi="GHEA Grapalat" w:cs="Sylfaen"/>
          <w:sz w:val="20"/>
        </w:rPr>
        <w:t>կատարելու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դրանք</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վերցնելու</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t xml:space="preserve"> </w:t>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7. </w:t>
      </w:r>
    </w:p>
    <w:p w:rsidR="003337BC" w:rsidRPr="00712340" w:rsidRDefault="003337BC" w:rsidP="003337BC">
      <w:pPr>
        <w:ind w:firstLine="1134"/>
        <w:jc w:val="both"/>
        <w:rPr>
          <w:rFonts w:ascii="GHEA Grapalat" w:hAnsi="GHEA Grapalat" w:cs="Sylfaen"/>
          <w:sz w:val="20"/>
          <w:lang w:val="af-ZA"/>
        </w:rPr>
      </w:pPr>
      <w:r w:rsidRPr="00712340">
        <w:rPr>
          <w:rFonts w:ascii="GHEA Grapalat" w:hAnsi="GHEA Grapalat"/>
          <w:sz w:val="20"/>
          <w:lang w:val="af-ZA"/>
        </w:rPr>
        <w:t>8. Հ</w:t>
      </w:r>
      <w:r w:rsidRPr="00712340">
        <w:rPr>
          <w:rFonts w:ascii="GHEA Grapalat" w:hAnsi="GHEA Grapalat" w:cs="Sylfaen"/>
          <w:sz w:val="20"/>
        </w:rPr>
        <w:t>այտերի</w:t>
      </w:r>
      <w:r w:rsidRPr="00712340">
        <w:rPr>
          <w:rFonts w:ascii="GHEA Grapalat" w:hAnsi="GHEA Grapalat" w:cs="Sylfaen"/>
          <w:sz w:val="20"/>
          <w:lang w:val="af-ZA"/>
        </w:rPr>
        <w:t xml:space="preserve"> </w:t>
      </w:r>
      <w:r w:rsidRPr="00712340">
        <w:rPr>
          <w:rFonts w:ascii="GHEA Grapalat" w:hAnsi="GHEA Grapalat" w:cs="Sylfaen"/>
          <w:sz w:val="20"/>
        </w:rPr>
        <w:t>բացումը</w:t>
      </w:r>
      <w:r w:rsidRPr="00712340">
        <w:rPr>
          <w:rFonts w:ascii="GHEA Grapalat" w:hAnsi="GHEA Grapalat" w:cs="Sylfaen"/>
          <w:sz w:val="20"/>
          <w:lang w:val="af-ZA"/>
        </w:rPr>
        <w:t xml:space="preserve">, </w:t>
      </w:r>
      <w:r w:rsidRPr="00712340">
        <w:rPr>
          <w:rFonts w:ascii="GHEA Grapalat" w:hAnsi="GHEA Grapalat" w:cs="Sylfaen"/>
          <w:sz w:val="20"/>
        </w:rPr>
        <w:t>գնահատումը</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արդյունքների</w:t>
      </w:r>
      <w:r w:rsidRPr="00712340">
        <w:rPr>
          <w:rFonts w:ascii="GHEA Grapalat" w:hAnsi="GHEA Grapalat" w:cs="Sylfaen"/>
          <w:sz w:val="20"/>
          <w:lang w:val="af-ZA"/>
        </w:rPr>
        <w:t xml:space="preserve"> </w:t>
      </w:r>
      <w:r w:rsidRPr="00712340">
        <w:rPr>
          <w:rFonts w:ascii="GHEA Grapalat" w:hAnsi="GHEA Grapalat" w:cs="Sylfaen"/>
          <w:sz w:val="20"/>
        </w:rPr>
        <w:t>ամփոփումը</w:t>
      </w:r>
      <w:r w:rsidRPr="00712340">
        <w:rPr>
          <w:rFonts w:ascii="GHEA Grapalat" w:hAnsi="GHEA Grapalat" w:cs="Sylfaen"/>
          <w:sz w:val="20"/>
          <w:lang w:val="af-ZA"/>
        </w:rPr>
        <w:tab/>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9.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րի</w:t>
      </w:r>
      <w:r w:rsidRPr="00712340">
        <w:rPr>
          <w:rFonts w:ascii="GHEA Grapalat" w:hAnsi="GHEA Grapalat" w:cs="Times Armenian"/>
          <w:sz w:val="20"/>
          <w:lang w:val="af-ZA"/>
        </w:rPr>
        <w:t xml:space="preserve"> </w:t>
      </w:r>
      <w:r w:rsidRPr="00712340">
        <w:rPr>
          <w:rFonts w:ascii="GHEA Grapalat" w:hAnsi="GHEA Grapalat" w:cs="Sylfaen"/>
          <w:sz w:val="20"/>
        </w:rPr>
        <w:t>կնքումը</w:t>
      </w:r>
      <w:r w:rsidRPr="00712340">
        <w:rPr>
          <w:rFonts w:ascii="GHEA Grapalat" w:hAnsi="GHEA Grapalat" w:cs="Times Armenian"/>
          <w:sz w:val="20"/>
          <w:lang w:val="af-ZA"/>
        </w:rPr>
        <w:tab/>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10. Որակավորման և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րի</w:t>
      </w:r>
      <w:r w:rsidRPr="00712340">
        <w:rPr>
          <w:rFonts w:ascii="GHEA Grapalat" w:hAnsi="GHEA Grapalat" w:cs="Times Armenian"/>
          <w:sz w:val="20"/>
          <w:lang w:val="af-ZA"/>
        </w:rPr>
        <w:t xml:space="preserve"> </w:t>
      </w:r>
      <w:r w:rsidRPr="00712340">
        <w:rPr>
          <w:rFonts w:ascii="GHEA Grapalat" w:hAnsi="GHEA Grapalat" w:cs="Sylfaen"/>
          <w:sz w:val="20"/>
        </w:rPr>
        <w:t>ապահովումները</w:t>
      </w:r>
      <w:r w:rsidRPr="00712340">
        <w:rPr>
          <w:rFonts w:ascii="GHEA Grapalat" w:hAnsi="GHEA Grapalat" w:cs="Times Armenian"/>
          <w:sz w:val="20"/>
          <w:lang w:val="af-ZA"/>
        </w:rPr>
        <w:tab/>
        <w:t xml:space="preserve"> </w:t>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11.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 xml:space="preserve"> </w:t>
      </w:r>
      <w:r w:rsidRPr="00712340">
        <w:rPr>
          <w:rFonts w:ascii="GHEA Grapalat" w:hAnsi="GHEA Grapalat" w:cs="Sylfaen"/>
          <w:sz w:val="20"/>
        </w:rPr>
        <w:t>չկայացած</w:t>
      </w:r>
      <w:r w:rsidRPr="00712340">
        <w:rPr>
          <w:rFonts w:ascii="GHEA Grapalat" w:hAnsi="GHEA Grapalat" w:cs="Times Armenian"/>
          <w:sz w:val="20"/>
          <w:lang w:val="af-ZA"/>
        </w:rPr>
        <w:t xml:space="preserve"> </w:t>
      </w:r>
      <w:r w:rsidRPr="00712340">
        <w:rPr>
          <w:rFonts w:ascii="GHEA Grapalat" w:hAnsi="GHEA Grapalat" w:cs="Sylfaen"/>
          <w:sz w:val="20"/>
        </w:rPr>
        <w:t>հայտարարելը</w:t>
      </w:r>
      <w:r w:rsidRPr="00712340">
        <w:rPr>
          <w:rFonts w:ascii="GHEA Grapalat" w:hAnsi="GHEA Grapalat" w:cs="Times Armenian"/>
          <w:sz w:val="20"/>
          <w:lang w:val="af-ZA"/>
        </w:rPr>
        <w:tab/>
        <w:t xml:space="preserve"> </w:t>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 xml:space="preserve">12. </w:t>
      </w:r>
      <w:r w:rsidRPr="00712340">
        <w:rPr>
          <w:rFonts w:ascii="GHEA Grapalat" w:hAnsi="GHEA Grapalat" w:cs="Sylfaen"/>
          <w:sz w:val="20"/>
        </w:rPr>
        <w:t>Գնման</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ործողությունները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կամ</w:t>
      </w:r>
      <w:r w:rsidRPr="00712340">
        <w:rPr>
          <w:rFonts w:ascii="GHEA Grapalat" w:hAnsi="GHEA Grapalat" w:cs="Times Armenian"/>
          <w:sz w:val="20"/>
          <w:lang w:val="af-ZA"/>
        </w:rPr>
        <w:t xml:space="preserve">) </w:t>
      </w:r>
      <w:r w:rsidRPr="00712340">
        <w:rPr>
          <w:rFonts w:ascii="GHEA Grapalat" w:hAnsi="GHEA Grapalat" w:cs="Sylfaen"/>
          <w:sz w:val="20"/>
        </w:rPr>
        <w:t>ընդունված</w:t>
      </w:r>
      <w:r w:rsidRPr="00712340">
        <w:rPr>
          <w:rFonts w:ascii="GHEA Grapalat" w:hAnsi="GHEA Grapalat" w:cs="Times Armenian"/>
          <w:sz w:val="20"/>
          <w:lang w:val="af-ZA"/>
        </w:rPr>
        <w:t xml:space="preserve"> </w:t>
      </w:r>
      <w:r w:rsidRPr="00712340">
        <w:rPr>
          <w:rFonts w:ascii="GHEA Grapalat" w:hAnsi="GHEA Grapalat" w:cs="Sylfaen"/>
          <w:sz w:val="20"/>
        </w:rPr>
        <w:t>որոշումները</w:t>
      </w:r>
      <w:r w:rsidRPr="00712340">
        <w:rPr>
          <w:rFonts w:ascii="GHEA Grapalat" w:hAnsi="GHEA Grapalat" w:cs="Times Armenian"/>
          <w:sz w:val="20"/>
          <w:lang w:val="af-ZA"/>
        </w:rPr>
        <w:t xml:space="preserve"> </w:t>
      </w:r>
      <w:r w:rsidRPr="00712340">
        <w:rPr>
          <w:rFonts w:ascii="GHEA Grapalat" w:hAnsi="GHEA Grapalat" w:cs="Sylfaen"/>
          <w:sz w:val="20"/>
        </w:rPr>
        <w:t>բողոքարկելու</w:t>
      </w:r>
      <w:r w:rsidRPr="00712340">
        <w:rPr>
          <w:rFonts w:ascii="GHEA Grapalat" w:hAnsi="GHEA Grapalat" w:cs="Times Armenian"/>
          <w:sz w:val="20"/>
          <w:lang w:val="af-ZA"/>
        </w:rPr>
        <w:t xml:space="preserve"> </w:t>
      </w:r>
      <w:r w:rsidRPr="00712340">
        <w:rPr>
          <w:rFonts w:ascii="GHEA Grapalat" w:hAnsi="GHEA Grapalat" w:cs="Sylfaen"/>
          <w:sz w:val="20"/>
        </w:rPr>
        <w:t>մասնակցի</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ը</w:t>
      </w:r>
      <w:r w:rsidRPr="00712340">
        <w:rPr>
          <w:rFonts w:ascii="GHEA Grapalat" w:hAnsi="GHEA Grapalat" w:cs="Times Armenian"/>
          <w:sz w:val="20"/>
          <w:lang w:val="af-ZA"/>
        </w:rPr>
        <w:tab/>
      </w:r>
    </w:p>
    <w:p w:rsidR="003337BC" w:rsidRPr="00712340" w:rsidRDefault="003337BC" w:rsidP="003337BC">
      <w:pPr>
        <w:ind w:firstLine="567"/>
        <w:jc w:val="both"/>
        <w:rPr>
          <w:rFonts w:ascii="GHEA Grapalat" w:hAnsi="GHEA Grapalat"/>
          <w:sz w:val="20"/>
          <w:lang w:val="af-ZA"/>
        </w:rPr>
      </w:pPr>
    </w:p>
    <w:p w:rsidR="003337BC" w:rsidRPr="00712340" w:rsidRDefault="003337BC" w:rsidP="003337BC">
      <w:pPr>
        <w:ind w:firstLine="567"/>
        <w:jc w:val="both"/>
        <w:rPr>
          <w:rFonts w:ascii="GHEA Grapalat" w:hAnsi="GHEA Grapalat"/>
          <w:sz w:val="20"/>
          <w:lang w:val="af-ZA"/>
        </w:rPr>
      </w:pPr>
    </w:p>
    <w:p w:rsidR="003337BC" w:rsidRPr="00712340" w:rsidRDefault="003337BC" w:rsidP="003337BC">
      <w:pPr>
        <w:ind w:firstLine="567"/>
        <w:jc w:val="center"/>
        <w:rPr>
          <w:rFonts w:ascii="GHEA Grapalat" w:hAnsi="GHEA Grapalat"/>
          <w:b/>
          <w:sz w:val="20"/>
          <w:lang w:val="af-ZA"/>
        </w:rPr>
      </w:pPr>
      <w:r w:rsidRPr="00712340">
        <w:rPr>
          <w:rFonts w:ascii="GHEA Grapalat" w:hAnsi="GHEA Grapalat" w:cs="Sylfaen"/>
          <w:b/>
          <w:sz w:val="20"/>
        </w:rPr>
        <w:t>ՄԱՍ</w:t>
      </w:r>
      <w:r w:rsidRPr="00712340">
        <w:rPr>
          <w:rFonts w:ascii="GHEA Grapalat" w:hAnsi="GHEA Grapalat" w:cs="Times Armenian"/>
          <w:b/>
          <w:sz w:val="20"/>
          <w:lang w:val="af-ZA"/>
        </w:rPr>
        <w:t xml:space="preserve">  II.  </w:t>
      </w:r>
      <w:r>
        <w:rPr>
          <w:rFonts w:ascii="GHEA Grapalat" w:hAnsi="GHEA Grapalat" w:cs="Sylfaen"/>
          <w:b/>
          <w:sz w:val="20"/>
          <w:lang w:val="ru-RU"/>
        </w:rPr>
        <w:t>ԸՆԹԱՑԱԿԱՐԳԻ</w:t>
      </w:r>
      <w:r w:rsidRPr="003337BC">
        <w:rPr>
          <w:rFonts w:ascii="GHEA Grapalat" w:hAnsi="GHEA Grapalat" w:cs="Sylfaen"/>
          <w:b/>
          <w:sz w:val="20"/>
          <w:lang w:val="af-ZA"/>
        </w:rPr>
        <w:t xml:space="preserve"> </w:t>
      </w:r>
      <w:r w:rsidRPr="00712340">
        <w:rPr>
          <w:rFonts w:ascii="GHEA Grapalat" w:hAnsi="GHEA Grapalat" w:cs="Sylfaen"/>
          <w:b/>
          <w:sz w:val="20"/>
        </w:rPr>
        <w:t>ՀԱՅՏԸ</w:t>
      </w:r>
      <w:r w:rsidRPr="00712340">
        <w:rPr>
          <w:rFonts w:ascii="GHEA Grapalat" w:hAnsi="GHEA Grapalat" w:cs="Times Armenian"/>
          <w:b/>
          <w:sz w:val="20"/>
          <w:lang w:val="af-ZA"/>
        </w:rPr>
        <w:t xml:space="preserve">  </w:t>
      </w:r>
      <w:r w:rsidRPr="00712340">
        <w:rPr>
          <w:rFonts w:ascii="GHEA Grapalat" w:hAnsi="GHEA Grapalat" w:cs="Sylfaen"/>
          <w:b/>
          <w:sz w:val="20"/>
        </w:rPr>
        <w:t>ՊԱՏՐԱՍՏԵԼՈՒ</w:t>
      </w:r>
      <w:r w:rsidRPr="00712340">
        <w:rPr>
          <w:rFonts w:ascii="GHEA Grapalat" w:hAnsi="GHEA Grapalat" w:cs="Times Armenian"/>
          <w:b/>
          <w:sz w:val="20"/>
          <w:lang w:val="af-ZA"/>
        </w:rPr>
        <w:t xml:space="preserve">  </w:t>
      </w:r>
      <w:r w:rsidRPr="00712340">
        <w:rPr>
          <w:rFonts w:ascii="GHEA Grapalat" w:hAnsi="GHEA Grapalat" w:cs="Sylfaen"/>
          <w:b/>
          <w:sz w:val="20"/>
        </w:rPr>
        <w:t>ՀՐԱՀԱՆԳ</w:t>
      </w:r>
    </w:p>
    <w:p w:rsidR="003337BC" w:rsidRPr="00712340" w:rsidRDefault="003337BC" w:rsidP="003337BC">
      <w:pPr>
        <w:ind w:firstLine="567"/>
        <w:jc w:val="both"/>
        <w:rPr>
          <w:rFonts w:ascii="GHEA Grapalat" w:hAnsi="GHEA Grapalat"/>
          <w:sz w:val="20"/>
          <w:lang w:val="af-ZA"/>
        </w:rPr>
      </w:pP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1.</w:t>
      </w:r>
      <w:r w:rsidRPr="00712340">
        <w:rPr>
          <w:rFonts w:ascii="GHEA Grapalat" w:hAnsi="GHEA Grapalat"/>
          <w:sz w:val="20"/>
          <w:lang w:val="af-ZA"/>
        </w:rPr>
        <w:tab/>
      </w:r>
      <w:r w:rsidRPr="00712340">
        <w:rPr>
          <w:rFonts w:ascii="GHEA Grapalat" w:hAnsi="GHEA Grapalat" w:cs="Sylfaen"/>
          <w:sz w:val="20"/>
        </w:rPr>
        <w:t>Ընդհանուր</w:t>
      </w:r>
      <w:r w:rsidRPr="00712340">
        <w:rPr>
          <w:rFonts w:ascii="GHEA Grapalat" w:hAnsi="GHEA Grapalat" w:cs="Times Armenian"/>
          <w:sz w:val="20"/>
          <w:lang w:val="af-ZA"/>
        </w:rPr>
        <w:t xml:space="preserve">  </w:t>
      </w:r>
      <w:r w:rsidRPr="00712340">
        <w:rPr>
          <w:rFonts w:ascii="GHEA Grapalat" w:hAnsi="GHEA Grapalat" w:cs="Sylfaen"/>
          <w:sz w:val="20"/>
        </w:rPr>
        <w:t>դրույթներ</w:t>
      </w:r>
      <w:r w:rsidRPr="00712340">
        <w:rPr>
          <w:rFonts w:ascii="GHEA Grapalat" w:hAnsi="GHEA Grapalat" w:cs="Times Armenian"/>
          <w:sz w:val="20"/>
          <w:lang w:val="af-ZA"/>
        </w:rPr>
        <w:tab/>
      </w:r>
    </w:p>
    <w:p w:rsidR="003337BC" w:rsidRPr="00712340" w:rsidRDefault="003337BC" w:rsidP="003337BC">
      <w:pPr>
        <w:ind w:firstLine="1134"/>
        <w:jc w:val="both"/>
        <w:rPr>
          <w:rFonts w:ascii="GHEA Grapalat" w:hAnsi="GHEA Grapalat"/>
          <w:sz w:val="20"/>
          <w:lang w:val="af-ZA"/>
        </w:rPr>
      </w:pPr>
      <w:r w:rsidRPr="00712340">
        <w:rPr>
          <w:rFonts w:ascii="GHEA Grapalat" w:hAnsi="GHEA Grapalat"/>
          <w:sz w:val="20"/>
          <w:lang w:val="af-ZA"/>
        </w:rPr>
        <w:t>2.</w:t>
      </w:r>
      <w:r w:rsidRPr="00712340">
        <w:rPr>
          <w:rFonts w:ascii="GHEA Grapalat" w:hAnsi="GHEA Grapalat"/>
          <w:sz w:val="20"/>
          <w:lang w:val="af-ZA"/>
        </w:rPr>
        <w:tab/>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ab/>
      </w:r>
    </w:p>
    <w:p w:rsidR="003337BC" w:rsidRPr="00712340" w:rsidRDefault="003337BC" w:rsidP="003337BC">
      <w:pPr>
        <w:ind w:firstLine="1134"/>
        <w:jc w:val="both"/>
        <w:rPr>
          <w:rFonts w:ascii="GHEA Grapalat" w:hAnsi="GHEA Grapalat" w:cs="Times Armenian"/>
          <w:sz w:val="20"/>
          <w:lang w:val="af-ZA"/>
        </w:rPr>
      </w:pPr>
      <w:r w:rsidRPr="00712340">
        <w:rPr>
          <w:rFonts w:ascii="GHEA Grapalat" w:hAnsi="GHEA Grapalat"/>
          <w:sz w:val="20"/>
          <w:lang w:val="af-ZA"/>
        </w:rPr>
        <w:t>3.</w:t>
      </w:r>
      <w:r w:rsidRPr="00712340">
        <w:rPr>
          <w:rFonts w:ascii="GHEA Grapalat" w:hAnsi="GHEA Grapalat"/>
          <w:sz w:val="20"/>
          <w:lang w:val="af-ZA"/>
        </w:rPr>
        <w:tab/>
      </w:r>
      <w:r w:rsidRPr="00712340">
        <w:rPr>
          <w:rFonts w:ascii="GHEA Grapalat" w:hAnsi="GHEA Grapalat" w:cs="Sylfaen"/>
          <w:sz w:val="20"/>
        </w:rPr>
        <w:t>Հավելվածներ</w:t>
      </w:r>
      <w:r w:rsidRPr="00712340">
        <w:rPr>
          <w:rFonts w:ascii="GHEA Grapalat" w:hAnsi="GHEA Grapalat" w:cs="Times Armenian"/>
          <w:sz w:val="20"/>
          <w:lang w:val="af-ZA"/>
        </w:rPr>
        <w:t xml:space="preserve"> 1-</w:t>
      </w:r>
      <w:r>
        <w:rPr>
          <w:rFonts w:ascii="GHEA Grapalat" w:hAnsi="GHEA Grapalat" w:cs="Times Armenian"/>
          <w:sz w:val="20"/>
          <w:lang w:val="af-ZA"/>
        </w:rPr>
        <w:t>6</w:t>
      </w:r>
      <w:r w:rsidRPr="00712340">
        <w:rPr>
          <w:rFonts w:ascii="GHEA Grapalat" w:hAnsi="GHEA Grapalat" w:cs="Times Armenian"/>
          <w:sz w:val="20"/>
          <w:lang w:val="af-ZA"/>
        </w:rPr>
        <w:tab/>
      </w:r>
    </w:p>
    <w:p w:rsidR="003337BC" w:rsidRPr="00712340" w:rsidRDefault="003337BC" w:rsidP="003337BC">
      <w:pPr>
        <w:ind w:firstLine="1134"/>
        <w:jc w:val="both"/>
        <w:rPr>
          <w:rFonts w:ascii="GHEA Grapalat" w:hAnsi="GHEA Grapalat" w:cs="Times Armenian"/>
          <w:sz w:val="20"/>
          <w:lang w:val="af-ZA"/>
        </w:rPr>
      </w:pPr>
    </w:p>
    <w:p w:rsidR="003337BC" w:rsidRPr="00712340" w:rsidRDefault="003337BC" w:rsidP="003337BC">
      <w:pPr>
        <w:ind w:firstLine="1134"/>
        <w:jc w:val="both"/>
        <w:rPr>
          <w:rFonts w:ascii="GHEA Grapalat" w:hAnsi="GHEA Grapalat" w:cs="Times Armenian"/>
          <w:sz w:val="20"/>
          <w:lang w:val="af-ZA"/>
        </w:rPr>
      </w:pPr>
    </w:p>
    <w:p w:rsidR="003337BC" w:rsidRPr="00712340" w:rsidRDefault="003337BC" w:rsidP="003337BC">
      <w:pPr>
        <w:ind w:firstLine="1134"/>
        <w:jc w:val="both"/>
        <w:rPr>
          <w:rFonts w:ascii="GHEA Grapalat" w:hAnsi="GHEA Grapalat" w:cs="Times Armenian"/>
          <w:sz w:val="20"/>
          <w:lang w:val="af-ZA"/>
        </w:rPr>
      </w:pPr>
    </w:p>
    <w:p w:rsidR="003337BC" w:rsidRPr="00712340" w:rsidRDefault="003337BC" w:rsidP="003337BC">
      <w:pPr>
        <w:ind w:firstLine="1134"/>
        <w:jc w:val="both"/>
        <w:rPr>
          <w:rFonts w:ascii="GHEA Grapalat" w:hAnsi="GHEA Grapalat" w:cs="Times Armenian"/>
          <w:sz w:val="20"/>
          <w:lang w:val="af-ZA"/>
        </w:rPr>
      </w:pPr>
    </w:p>
    <w:p w:rsidR="003337BC" w:rsidRPr="00712340" w:rsidRDefault="003337BC" w:rsidP="003337BC">
      <w:pPr>
        <w:ind w:firstLine="1134"/>
        <w:jc w:val="both"/>
        <w:rPr>
          <w:rFonts w:ascii="GHEA Grapalat" w:hAnsi="GHEA Grapalat" w:cs="Times Armenian"/>
          <w:sz w:val="20"/>
          <w:lang w:val="af-ZA"/>
        </w:rPr>
      </w:pPr>
    </w:p>
    <w:p w:rsidR="003337BC" w:rsidRPr="00712340" w:rsidRDefault="003337BC" w:rsidP="003337BC">
      <w:pPr>
        <w:ind w:firstLine="1134"/>
        <w:jc w:val="both"/>
        <w:rPr>
          <w:rFonts w:ascii="GHEA Grapalat" w:hAnsi="GHEA Grapalat" w:cs="Times Armenian"/>
          <w:sz w:val="20"/>
          <w:lang w:val="af-ZA"/>
        </w:rPr>
      </w:pPr>
      <w:r w:rsidRPr="00712340">
        <w:rPr>
          <w:rFonts w:ascii="GHEA Grapalat" w:hAnsi="GHEA Grapalat" w:cs="Times Armenian"/>
          <w:sz w:val="20"/>
          <w:lang w:val="af-ZA"/>
        </w:rPr>
        <w:t xml:space="preserve"> </w:t>
      </w:r>
      <w:r w:rsidRPr="00712340">
        <w:rPr>
          <w:rFonts w:ascii="GHEA Grapalat" w:hAnsi="GHEA Grapalat" w:cs="Times Armenian"/>
          <w:sz w:val="20"/>
          <w:lang w:val="af-ZA"/>
        </w:rPr>
        <w:br w:type="page"/>
      </w:r>
      <w:r w:rsidRPr="00712340">
        <w:rPr>
          <w:rFonts w:ascii="GHEA Grapalat" w:hAnsi="GHEA Grapalat" w:cs="Times Armenian"/>
          <w:sz w:val="20"/>
          <w:lang w:val="af-ZA"/>
        </w:rPr>
        <w:lastRenderedPageBreak/>
        <w:tab/>
      </w:r>
    </w:p>
    <w:p w:rsidR="003337BC" w:rsidRPr="00712340" w:rsidRDefault="003337BC" w:rsidP="003337BC">
      <w:pPr>
        <w:jc w:val="both"/>
        <w:rPr>
          <w:rFonts w:ascii="GHEA Grapalat" w:hAnsi="GHEA Grapalat"/>
          <w:sz w:val="20"/>
          <w:lang w:val="af-ZA"/>
        </w:rPr>
      </w:pPr>
      <w:r w:rsidRPr="00712340">
        <w:rPr>
          <w:rFonts w:ascii="GHEA Grapalat" w:hAnsi="GHEA Grapalat"/>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տրամադրվում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լրումն</w:t>
      </w:r>
      <w:r w:rsidRPr="00670B57">
        <w:rPr>
          <w:rFonts w:ascii="GHEA Grapalat" w:hAnsi="GHEA Grapalat"/>
          <w:lang w:val="af-ZA"/>
        </w:rPr>
        <w:t xml:space="preserve">  </w:t>
      </w:r>
      <w:r w:rsidRPr="007121A4">
        <w:rPr>
          <w:rFonts w:ascii="GHEA Grapalat" w:hAnsi="GHEA Grapalat"/>
          <w:b/>
          <w:lang w:val="af-ZA"/>
        </w:rPr>
        <w:t>ՀՀ</w:t>
      </w:r>
      <w:r w:rsidRPr="007121A4">
        <w:rPr>
          <w:rFonts w:ascii="GHEA Grapalat" w:hAnsi="GHEA Grapalat"/>
          <w:b/>
          <w:lang w:val="ru-RU"/>
        </w:rPr>
        <w:t>ԱՄԳՀ</w:t>
      </w:r>
      <w:r>
        <w:rPr>
          <w:rFonts w:ascii="GHEA Grapalat" w:hAnsi="GHEA Grapalat"/>
          <w:b/>
          <w:lang w:val="af-ZA"/>
        </w:rPr>
        <w:t>-</w:t>
      </w:r>
      <w:r w:rsidRPr="002F49A8">
        <w:rPr>
          <w:rFonts w:ascii="GHEA Grapalat" w:hAnsi="GHEA Grapalat"/>
          <w:b/>
          <w:bCs/>
          <w:i/>
          <w:sz w:val="16"/>
          <w:szCs w:val="16"/>
          <w:lang w:val="af-ZA"/>
        </w:rPr>
        <w:t xml:space="preserve"> </w:t>
      </w:r>
      <w:r w:rsidRPr="002F49A8">
        <w:rPr>
          <w:rFonts w:ascii="GHEA Grapalat" w:hAnsi="GHEA Grapalat"/>
          <w:b/>
          <w:bCs/>
          <w:i/>
          <w:sz w:val="20"/>
          <w:szCs w:val="20"/>
          <w:lang w:val="af-ZA"/>
        </w:rPr>
        <w:t>ՀՄԱԾՁԲ</w:t>
      </w:r>
      <w:r w:rsidRPr="007121A4">
        <w:rPr>
          <w:rFonts w:ascii="GHEA Grapalat" w:hAnsi="GHEA Grapalat"/>
          <w:b/>
          <w:i/>
          <w:lang w:val="af-ZA"/>
        </w:rPr>
        <w:t xml:space="preserve"> </w:t>
      </w:r>
      <w:r w:rsidRPr="007121A4">
        <w:rPr>
          <w:rFonts w:ascii="GHEA Grapalat" w:hAnsi="GHEA Grapalat"/>
          <w:b/>
          <w:lang w:val="af-ZA"/>
        </w:rPr>
        <w:t>-21/0</w:t>
      </w:r>
      <w:r w:rsidRPr="00F626E0">
        <w:rPr>
          <w:rFonts w:ascii="GHEA Grapalat" w:hAnsi="GHEA Grapalat"/>
          <w:b/>
          <w:lang w:val="af-ZA"/>
        </w:rPr>
        <w:t>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cs="Sylfaen"/>
          <w:sz w:val="20"/>
        </w:rPr>
        <w:t>ծածկա</w:t>
      </w:r>
      <w:r w:rsidRPr="00712340">
        <w:rPr>
          <w:rFonts w:ascii="GHEA Grapalat" w:hAnsi="GHEA Grapalat" w:cs="Times Armenian"/>
          <w:sz w:val="20"/>
        </w:rPr>
        <w:t>գ</w:t>
      </w:r>
      <w:r w:rsidRPr="00712340">
        <w:rPr>
          <w:rFonts w:ascii="GHEA Grapalat" w:hAnsi="GHEA Grapalat" w:cs="Sylfaen"/>
          <w:sz w:val="20"/>
        </w:rPr>
        <w:t>րով</w:t>
      </w:r>
      <w:r w:rsidRPr="00712340">
        <w:rPr>
          <w:rFonts w:ascii="GHEA Grapalat" w:hAnsi="GHEA Grapalat"/>
          <w:sz w:val="20"/>
          <w:lang w:val="af-ZA"/>
        </w:rPr>
        <w:t xml:space="preserve"> </w:t>
      </w:r>
      <w:r w:rsidRPr="00712340">
        <w:rPr>
          <w:rFonts w:ascii="GHEA Grapalat" w:hAnsi="GHEA Grapalat" w:cs="Sylfaen"/>
          <w:sz w:val="20"/>
        </w:rPr>
        <w:t>անցկացվող</w:t>
      </w:r>
      <w:r w:rsidRPr="00712340">
        <w:rPr>
          <w:rFonts w:ascii="GHEA Grapalat" w:hAnsi="GHEA Grapalat" w:cs="Times Armenian"/>
          <w:sz w:val="20"/>
          <w:lang w:val="af-ZA"/>
        </w:rPr>
        <w:t xml:space="preserve"> </w:t>
      </w:r>
      <w:r w:rsidRPr="00712340">
        <w:rPr>
          <w:rFonts w:ascii="GHEA Grapalat" w:hAnsi="GHEA Grapalat" w:cs="Sylfaen"/>
          <w:sz w:val="20"/>
        </w:rPr>
        <w:t>բաց</w:t>
      </w:r>
      <w:r w:rsidRPr="00712340">
        <w:rPr>
          <w:rFonts w:ascii="GHEA Grapalat" w:hAnsi="GHEA Grapalat" w:cs="Times Armenian"/>
          <w:sz w:val="20"/>
          <w:lang w:val="af-ZA"/>
        </w:rPr>
        <w:t xml:space="preserve"> </w:t>
      </w:r>
      <w:r w:rsidRPr="00712340">
        <w:rPr>
          <w:rFonts w:ascii="GHEA Grapalat" w:hAnsi="GHEA Grapalat" w:cs="Times Armenian"/>
          <w:sz w:val="20"/>
        </w:rPr>
        <w:t>մրցույթ</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այսուհետև</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հայտարարության</w:t>
      </w:r>
      <w:r w:rsidRPr="00712340">
        <w:rPr>
          <w:rFonts w:ascii="GHEA Grapalat" w:hAnsi="GHEA Grapalat" w:cs="Times Armenian"/>
          <w:sz w:val="20"/>
          <w:lang w:val="af-ZA"/>
        </w:rPr>
        <w:t>։</w:t>
      </w:r>
    </w:p>
    <w:p w:rsidR="003337BC" w:rsidRPr="00712340" w:rsidRDefault="003337BC" w:rsidP="003337BC">
      <w:pPr>
        <w:ind w:firstLine="567"/>
        <w:jc w:val="both"/>
        <w:rPr>
          <w:rFonts w:ascii="GHEA Grapalat" w:hAnsi="GHEA Grapalat"/>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հրավերը</w:t>
      </w:r>
      <w:r w:rsidRPr="00712340">
        <w:rPr>
          <w:rFonts w:ascii="GHEA Grapalat" w:hAnsi="GHEA Grapalat" w:cs="Times Armenian"/>
          <w:sz w:val="20"/>
          <w:lang w:val="af-ZA"/>
        </w:rPr>
        <w:t xml:space="preserve"> </w:t>
      </w:r>
      <w:r w:rsidRPr="00712340">
        <w:rPr>
          <w:rFonts w:ascii="GHEA Grapalat" w:hAnsi="GHEA Grapalat" w:cs="Sylfaen"/>
          <w:sz w:val="20"/>
        </w:rPr>
        <w:t>կազմվել</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Sylfae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օրենսդրության</w:t>
      </w:r>
      <w:r w:rsidRPr="00712340">
        <w:rPr>
          <w:rFonts w:ascii="GHEA Grapalat" w:hAnsi="GHEA Grapalat" w:cs="Times Armenian"/>
          <w:sz w:val="20"/>
          <w:lang w:val="af-ZA"/>
        </w:rPr>
        <w:t xml:space="preserve">, </w:t>
      </w:r>
      <w:r w:rsidRPr="00712340">
        <w:rPr>
          <w:rFonts w:ascii="GHEA Grapalat" w:hAnsi="GHEA Grapalat" w:cs="Sylfaen"/>
          <w:sz w:val="20"/>
        </w:rPr>
        <w:t>այդ</w:t>
      </w:r>
      <w:r w:rsidRPr="00712340">
        <w:rPr>
          <w:rFonts w:ascii="GHEA Grapalat" w:hAnsi="GHEA Grapalat" w:cs="Times Armenian"/>
          <w:sz w:val="20"/>
          <w:lang w:val="af-ZA"/>
        </w:rPr>
        <w:t xml:space="preserve"> </w:t>
      </w:r>
      <w:r w:rsidRPr="00712340">
        <w:rPr>
          <w:rFonts w:ascii="GHEA Grapalat" w:hAnsi="GHEA Grapalat" w:cs="Sylfaen"/>
          <w:sz w:val="20"/>
        </w:rPr>
        <w:t>թվում</w:t>
      </w:r>
      <w:r w:rsidRPr="00712340">
        <w:rPr>
          <w:rFonts w:ascii="GHEA Grapalat" w:hAnsi="GHEA Grapalat" w:cs="Times Armenian"/>
          <w:sz w:val="20"/>
          <w:lang w:val="af-ZA"/>
        </w:rPr>
        <w:t>`</w:t>
      </w:r>
      <w:r w:rsidRPr="00712340">
        <w:rPr>
          <w:rFonts w:ascii="GHEA Grapalat" w:hAnsi="GHEA Grapalat"/>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օրենքի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Օրենք</w:t>
      </w:r>
      <w:r w:rsidRPr="00712340">
        <w:rPr>
          <w:rFonts w:ascii="GHEA Grapalat" w:hAnsi="GHEA Grapalat" w:cs="Times Armenian"/>
          <w:sz w:val="20"/>
          <w:lang w:val="af-ZA"/>
        </w:rPr>
        <w:t xml:space="preserve">), </w:t>
      </w:r>
      <w:r w:rsidRPr="00712340">
        <w:rPr>
          <w:rFonts w:ascii="GHEA Grapalat" w:hAnsi="GHEA Grapalat" w:cs="Sylfaen"/>
          <w:sz w:val="20"/>
        </w:rPr>
        <w:t>ՀՀ</w:t>
      </w:r>
      <w:r w:rsidRPr="00712340">
        <w:rPr>
          <w:rFonts w:ascii="GHEA Grapalat" w:hAnsi="GHEA Grapalat" w:cs="Times Armenian"/>
          <w:sz w:val="20"/>
          <w:lang w:val="af-ZA"/>
        </w:rPr>
        <w:t xml:space="preserve"> </w:t>
      </w:r>
      <w:r w:rsidRPr="00712340">
        <w:rPr>
          <w:rFonts w:ascii="GHEA Grapalat" w:hAnsi="GHEA Grapalat" w:cs="Sylfaen"/>
          <w:sz w:val="20"/>
        </w:rPr>
        <w:t>կառավարության</w:t>
      </w:r>
      <w:r w:rsidRPr="00712340">
        <w:rPr>
          <w:rFonts w:ascii="GHEA Grapalat" w:hAnsi="GHEA Grapalat" w:cs="Times Armenian"/>
          <w:sz w:val="20"/>
          <w:lang w:val="af-ZA"/>
        </w:rPr>
        <w:t xml:space="preserve"> 2017</w:t>
      </w:r>
      <w:r w:rsidRPr="00712340">
        <w:rPr>
          <w:rFonts w:ascii="GHEA Grapalat" w:hAnsi="GHEA Grapalat" w:cs="Sylfaen"/>
          <w:sz w:val="20"/>
        </w:rPr>
        <w:t>թ</w:t>
      </w:r>
      <w:r w:rsidRPr="00712340">
        <w:rPr>
          <w:rFonts w:ascii="GHEA Grapalat" w:hAnsi="GHEA Grapalat" w:cs="Times Armenian"/>
          <w:sz w:val="20"/>
          <w:lang w:val="af-ZA"/>
        </w:rPr>
        <w:t>. մայիսի 4-ի N 526-</w:t>
      </w:r>
      <w:r w:rsidRPr="00712340">
        <w:rPr>
          <w:rFonts w:ascii="GHEA Grapalat" w:hAnsi="GHEA Grapalat" w:cs="Sylfaen"/>
          <w:sz w:val="20"/>
        </w:rPr>
        <w:t>Ն</w:t>
      </w:r>
      <w:r w:rsidRPr="00712340">
        <w:rPr>
          <w:rFonts w:ascii="GHEA Grapalat" w:hAnsi="GHEA Grapalat" w:cs="Times Armenian"/>
          <w:sz w:val="20"/>
          <w:lang w:val="af-ZA"/>
        </w:rPr>
        <w:t xml:space="preserve"> </w:t>
      </w:r>
      <w:r w:rsidRPr="00712340">
        <w:rPr>
          <w:rFonts w:ascii="GHEA Grapalat" w:hAnsi="GHEA Grapalat" w:cs="Sylfaen"/>
          <w:sz w:val="20"/>
        </w:rPr>
        <w:t>որոշմամբ</w:t>
      </w:r>
      <w:r w:rsidRPr="00712340">
        <w:rPr>
          <w:rFonts w:ascii="GHEA Grapalat" w:hAnsi="GHEA Grapalat" w:cs="Times Armenian"/>
          <w:sz w:val="20"/>
          <w:lang w:val="af-ZA"/>
        </w:rPr>
        <w:t xml:space="preserve"> </w:t>
      </w:r>
      <w:r w:rsidRPr="00712340">
        <w:rPr>
          <w:rFonts w:ascii="GHEA Grapalat" w:hAnsi="GHEA Grapalat" w:cs="Sylfaen"/>
          <w:sz w:val="20"/>
        </w:rPr>
        <w:t>հաստատված</w:t>
      </w:r>
      <w:r w:rsidRPr="00712340">
        <w:rPr>
          <w:rFonts w:ascii="GHEA Grapalat" w:hAnsi="GHEA Grapalat" w:cs="Times Armenian"/>
          <w:sz w:val="20"/>
          <w:lang w:val="af-ZA"/>
        </w:rPr>
        <w:t xml:space="preserve"> «</w:t>
      </w:r>
      <w:r w:rsidRPr="00712340">
        <w:rPr>
          <w:rFonts w:ascii="GHEA Grapalat" w:hAnsi="GHEA Grapalat" w:cs="Sylfaen"/>
          <w:sz w:val="20"/>
        </w:rPr>
        <w:t>Գնումների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w:t>
      </w:r>
      <w:r w:rsidRPr="00712340">
        <w:rPr>
          <w:rFonts w:ascii="GHEA Grapalat" w:hAnsi="GHEA Grapalat" w:cs="Times Armenian"/>
          <w:sz w:val="20"/>
          <w:lang w:val="af-ZA"/>
        </w:rPr>
        <w:t xml:space="preserve"> </w:t>
      </w:r>
      <w:r w:rsidRPr="00712340">
        <w:rPr>
          <w:rFonts w:ascii="GHEA Grapalat" w:hAnsi="GHEA Grapalat" w:cs="Sylfaen"/>
          <w:sz w:val="20"/>
        </w:rPr>
        <w:t>կազմակերպման</w:t>
      </w:r>
      <w:r w:rsidRPr="00712340">
        <w:rPr>
          <w:rFonts w:ascii="GHEA Grapalat" w:hAnsi="GHEA Grapalat"/>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այլ</w:t>
      </w:r>
      <w:r w:rsidRPr="00712340">
        <w:rPr>
          <w:rFonts w:ascii="GHEA Grapalat" w:hAnsi="GHEA Grapalat" w:cs="Times Armenian"/>
          <w:sz w:val="20"/>
          <w:lang w:val="af-ZA"/>
        </w:rPr>
        <w:t xml:space="preserve"> </w:t>
      </w:r>
      <w:r w:rsidRPr="00712340">
        <w:rPr>
          <w:rFonts w:ascii="GHEA Grapalat" w:hAnsi="GHEA Grapalat" w:cs="Sylfaen"/>
          <w:sz w:val="20"/>
        </w:rPr>
        <w:t>իրավական</w:t>
      </w:r>
      <w:r w:rsidRPr="00712340">
        <w:rPr>
          <w:rFonts w:ascii="GHEA Grapalat" w:hAnsi="GHEA Grapalat" w:cs="Times Armenian"/>
          <w:sz w:val="20"/>
          <w:lang w:val="af-ZA"/>
        </w:rPr>
        <w:t xml:space="preserve"> </w:t>
      </w:r>
      <w:r w:rsidRPr="00712340">
        <w:rPr>
          <w:rFonts w:ascii="GHEA Grapalat" w:hAnsi="GHEA Grapalat" w:cs="Sylfaen"/>
          <w:sz w:val="20"/>
        </w:rPr>
        <w:t>ակտերի</w:t>
      </w:r>
      <w:r w:rsidRPr="00712340">
        <w:rPr>
          <w:rFonts w:ascii="GHEA Grapalat" w:hAnsi="GHEA Grapalat" w:cs="Times Armenian"/>
          <w:sz w:val="20"/>
          <w:lang w:val="af-ZA"/>
        </w:rPr>
        <w:t xml:space="preserve"> </w:t>
      </w:r>
      <w:r w:rsidRPr="00712340">
        <w:rPr>
          <w:rFonts w:ascii="GHEA Grapalat" w:hAnsi="GHEA Grapalat" w:cs="Sylfaen"/>
          <w:sz w:val="20"/>
        </w:rPr>
        <w:t>պահանջներին</w:t>
      </w:r>
      <w:r w:rsidRPr="00712340">
        <w:rPr>
          <w:rFonts w:ascii="GHEA Grapalat" w:hAnsi="GHEA Grapalat" w:cs="Times Armenian"/>
          <w:sz w:val="20"/>
          <w:lang w:val="af-ZA"/>
        </w:rPr>
        <w:t xml:space="preserve"> </w:t>
      </w:r>
      <w:r w:rsidRPr="00712340">
        <w:rPr>
          <w:rFonts w:ascii="GHEA Grapalat" w:hAnsi="GHEA Grapalat" w:cs="Sylfaen"/>
          <w:sz w:val="20"/>
        </w:rPr>
        <w:t>համապատասխան</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նպատակ</w:t>
      </w:r>
      <w:r w:rsidRPr="00712340">
        <w:rPr>
          <w:rFonts w:ascii="GHEA Grapalat" w:hAnsi="GHEA Grapalat" w:cs="Times Armenian"/>
          <w:sz w:val="20"/>
          <w:lang w:val="af-ZA"/>
        </w:rPr>
        <w:t xml:space="preserve"> </w:t>
      </w:r>
      <w:r w:rsidRPr="00712340">
        <w:rPr>
          <w:rFonts w:ascii="GHEA Grapalat" w:hAnsi="GHEA Grapalat" w:cs="Sylfaen"/>
          <w:sz w:val="20"/>
        </w:rPr>
        <w:t>ունի</w:t>
      </w:r>
      <w:r w:rsidRPr="00712340">
        <w:rPr>
          <w:rFonts w:ascii="GHEA Grapalat" w:hAnsi="GHEA Grapalat" w:cs="Times Armenian"/>
          <w:sz w:val="20"/>
          <w:lang w:val="af-ZA"/>
        </w:rPr>
        <w:t xml:space="preserve"> </w:t>
      </w:r>
      <w:r>
        <w:rPr>
          <w:rFonts w:ascii="GHEA Grapalat" w:hAnsi="GHEA Grapalat"/>
          <w:sz w:val="20"/>
          <w:lang w:val="ru-RU"/>
        </w:rPr>
        <w:t>Նելլ</w:t>
      </w:r>
      <w:r w:rsidRPr="00712340">
        <w:rPr>
          <w:rFonts w:ascii="GHEA Grapalat" w:hAnsi="GHEA Grapalat"/>
          <w:sz w:val="20"/>
        </w:rPr>
        <w:t>ի</w:t>
      </w:r>
      <w:r w:rsidRPr="001020F6">
        <w:rPr>
          <w:rFonts w:ascii="GHEA Grapalat" w:hAnsi="GHEA Grapalat"/>
          <w:sz w:val="20"/>
          <w:lang w:val="af-ZA"/>
        </w:rPr>
        <w:t xml:space="preserve"> </w:t>
      </w:r>
      <w:r>
        <w:rPr>
          <w:rFonts w:ascii="GHEA Grapalat" w:hAnsi="GHEA Grapalat"/>
          <w:sz w:val="20"/>
          <w:lang w:val="ru-RU"/>
        </w:rPr>
        <w:t>Պետրոսյանին</w:t>
      </w:r>
      <w:r w:rsidRPr="00712340">
        <w:rPr>
          <w:rFonts w:ascii="GHEA Grapalat" w:hAnsi="GHEA Grapalat"/>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պատվիրատու</w:t>
      </w:r>
      <w:r w:rsidRPr="00712340">
        <w:rPr>
          <w:rFonts w:ascii="GHEA Grapalat" w:hAnsi="GHEA Grapalat" w:cs="Times Armenian"/>
          <w:sz w:val="20"/>
          <w:lang w:val="af-ZA"/>
        </w:rPr>
        <w:t xml:space="preserve">) </w:t>
      </w:r>
      <w:r w:rsidRPr="00712340">
        <w:rPr>
          <w:rFonts w:ascii="GHEA Grapalat" w:hAnsi="GHEA Grapalat" w:cs="Sylfaen"/>
          <w:sz w:val="20"/>
        </w:rPr>
        <w:t>կողմից</w:t>
      </w:r>
      <w:r w:rsidRPr="00712340">
        <w:rPr>
          <w:rFonts w:ascii="GHEA Grapalat" w:hAnsi="GHEA Grapalat" w:cs="Times Armenian"/>
          <w:sz w:val="20"/>
          <w:lang w:val="af-ZA"/>
        </w:rPr>
        <w:t xml:space="preserve"> </w:t>
      </w:r>
      <w:r w:rsidRPr="00712340">
        <w:rPr>
          <w:rFonts w:ascii="GHEA Grapalat" w:hAnsi="GHEA Grapalat" w:cs="Sylfaen"/>
          <w:sz w:val="20"/>
        </w:rPr>
        <w:t>հայտարարված</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Times Armenian"/>
          <w:sz w:val="20"/>
          <w:lang w:val="af-ZA"/>
        </w:rPr>
        <w:t xml:space="preserve"> </w:t>
      </w:r>
      <w:r w:rsidRPr="00712340">
        <w:rPr>
          <w:rFonts w:ascii="GHEA Grapalat" w:hAnsi="GHEA Grapalat" w:cs="Sylfaen"/>
          <w:sz w:val="20"/>
        </w:rPr>
        <w:t>մտադրություն</w:t>
      </w:r>
      <w:r w:rsidRPr="00712340">
        <w:rPr>
          <w:rFonts w:ascii="GHEA Grapalat" w:hAnsi="GHEA Grapalat" w:cs="Times Armenian"/>
          <w:sz w:val="20"/>
          <w:lang w:val="af-ZA"/>
        </w:rPr>
        <w:t xml:space="preserve"> </w:t>
      </w:r>
      <w:r w:rsidRPr="00712340">
        <w:rPr>
          <w:rFonts w:ascii="GHEA Grapalat" w:hAnsi="GHEA Grapalat" w:cs="Sylfaen"/>
          <w:sz w:val="20"/>
        </w:rPr>
        <w:t>ունեցող</w:t>
      </w:r>
      <w:r w:rsidRPr="00712340">
        <w:rPr>
          <w:rFonts w:ascii="GHEA Grapalat" w:hAnsi="GHEA Grapalat" w:cs="Times Armenian"/>
          <w:sz w:val="20"/>
          <w:lang w:val="af-ZA"/>
        </w:rPr>
        <w:t xml:space="preserve"> </w:t>
      </w:r>
      <w:r w:rsidRPr="00712340">
        <w:rPr>
          <w:rFonts w:ascii="GHEA Grapalat" w:hAnsi="GHEA Grapalat" w:cs="Sylfaen"/>
          <w:sz w:val="20"/>
        </w:rPr>
        <w:t>անձանց</w:t>
      </w:r>
      <w:r w:rsidRPr="00712340">
        <w:rPr>
          <w:rFonts w:ascii="GHEA Grapalat" w:hAnsi="GHEA Grapalat" w:cs="Times Armenian"/>
          <w:sz w:val="20"/>
          <w:lang w:val="af-ZA"/>
        </w:rPr>
        <w:t xml:space="preserve"> (</w:t>
      </w:r>
      <w:r w:rsidRPr="00712340">
        <w:rPr>
          <w:rFonts w:ascii="GHEA Grapalat" w:hAnsi="GHEA Grapalat" w:cs="Sylfaen"/>
          <w:sz w:val="20"/>
        </w:rPr>
        <w:t>այսուհետ</w:t>
      </w:r>
      <w:r w:rsidRPr="00712340">
        <w:rPr>
          <w:rFonts w:ascii="GHEA Grapalat" w:hAnsi="GHEA Grapalat" w:cs="Times Armenian"/>
          <w:sz w:val="20"/>
          <w:lang w:val="af-ZA"/>
        </w:rPr>
        <w:t xml:space="preserve">`  </w:t>
      </w:r>
      <w:r w:rsidRPr="00712340">
        <w:rPr>
          <w:rFonts w:ascii="GHEA Grapalat" w:hAnsi="GHEA Grapalat" w:cs="Sylfaen"/>
          <w:sz w:val="20"/>
        </w:rPr>
        <w:t>մասնակից</w:t>
      </w:r>
      <w:r w:rsidRPr="00712340">
        <w:rPr>
          <w:rFonts w:ascii="GHEA Grapalat" w:hAnsi="GHEA Grapalat" w:cs="Times Armenian"/>
          <w:sz w:val="20"/>
          <w:lang w:val="af-ZA"/>
        </w:rPr>
        <w:t xml:space="preserve">) </w:t>
      </w:r>
      <w:r w:rsidRPr="00712340">
        <w:rPr>
          <w:rFonts w:ascii="GHEA Grapalat" w:hAnsi="GHEA Grapalat" w:cs="Sylfaen"/>
          <w:sz w:val="20"/>
        </w:rPr>
        <w:t>տեղեկացնելու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պայմանների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նման</w:t>
      </w:r>
      <w:r w:rsidRPr="00712340">
        <w:rPr>
          <w:rFonts w:ascii="GHEA Grapalat" w:hAnsi="GHEA Grapalat" w:cs="Times Armenian"/>
          <w:sz w:val="20"/>
          <w:lang w:val="af-ZA"/>
        </w:rPr>
        <w:t xml:space="preserve"> </w:t>
      </w:r>
      <w:r w:rsidRPr="00712340">
        <w:rPr>
          <w:rFonts w:ascii="GHEA Grapalat" w:hAnsi="GHEA Grapalat" w:cs="Sylfaen"/>
          <w:sz w:val="20"/>
        </w:rPr>
        <w:t>առարկայի</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անցկացման</w:t>
      </w:r>
      <w:r w:rsidRPr="00712340">
        <w:rPr>
          <w:rFonts w:ascii="GHEA Grapalat" w:hAnsi="GHEA Grapalat" w:cs="Times Armenian"/>
          <w:sz w:val="20"/>
          <w:lang w:val="af-ZA"/>
        </w:rPr>
        <w:t xml:space="preserve">, </w:t>
      </w:r>
      <w:r w:rsidRPr="00712340">
        <w:rPr>
          <w:rFonts w:ascii="GHEA Grapalat" w:hAnsi="GHEA Grapalat" w:cs="Sylfaen"/>
          <w:sz w:val="20"/>
          <w:lang w:val="hy-AM"/>
        </w:rPr>
        <w:t>ընտրված մասնակցին</w:t>
      </w:r>
      <w:r w:rsidRPr="00712340">
        <w:rPr>
          <w:rFonts w:ascii="GHEA Grapalat" w:hAnsi="GHEA Grapalat" w:cs="Times Armenian"/>
          <w:sz w:val="20"/>
          <w:lang w:val="af-ZA"/>
        </w:rPr>
        <w:t xml:space="preserve"> </w:t>
      </w:r>
      <w:r w:rsidRPr="00712340">
        <w:rPr>
          <w:rFonts w:ascii="GHEA Grapalat" w:hAnsi="GHEA Grapalat" w:cs="Sylfaen"/>
          <w:sz w:val="20"/>
        </w:rPr>
        <w:t>որոշելու</w:t>
      </w:r>
      <w:r w:rsidRPr="00712340">
        <w:rPr>
          <w:rFonts w:ascii="GHEA Grapalat" w:hAnsi="GHEA Grapalat" w:cs="Times Armenian"/>
          <w:sz w:val="20"/>
          <w:lang w:val="af-ZA"/>
        </w:rPr>
        <w:t xml:space="preserve"> </w:t>
      </w:r>
      <w:r w:rsidRPr="00712340">
        <w:rPr>
          <w:rFonts w:ascii="GHEA Grapalat" w:hAnsi="GHEA Grapalat" w:cs="Sylfaen"/>
          <w:sz w:val="20"/>
        </w:rPr>
        <w:t>և</w:t>
      </w:r>
      <w:r w:rsidRPr="00712340">
        <w:rPr>
          <w:rFonts w:ascii="GHEA Grapalat" w:hAnsi="GHEA Grapalat" w:cs="Times Armenian"/>
          <w:sz w:val="20"/>
          <w:lang w:val="af-ZA"/>
        </w:rPr>
        <w:t xml:space="preserve"> </w:t>
      </w:r>
      <w:r w:rsidRPr="00712340">
        <w:rPr>
          <w:rFonts w:ascii="GHEA Grapalat" w:hAnsi="GHEA Grapalat" w:cs="Sylfaen"/>
          <w:sz w:val="20"/>
        </w:rPr>
        <w:t>նրա</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պայմանա</w:t>
      </w:r>
      <w:r w:rsidRPr="00712340">
        <w:rPr>
          <w:rFonts w:ascii="GHEA Grapalat" w:hAnsi="GHEA Grapalat" w:cs="Times Armenian"/>
          <w:sz w:val="20"/>
        </w:rPr>
        <w:t>գ</w:t>
      </w:r>
      <w:r w:rsidRPr="00712340">
        <w:rPr>
          <w:rFonts w:ascii="GHEA Grapalat" w:hAnsi="GHEA Grapalat" w:cs="Sylfaen"/>
          <w:sz w:val="20"/>
        </w:rPr>
        <w:t>իր</w:t>
      </w:r>
      <w:r w:rsidRPr="00712340">
        <w:rPr>
          <w:rFonts w:ascii="GHEA Grapalat" w:hAnsi="GHEA Grapalat" w:cs="Times Armenian"/>
          <w:sz w:val="20"/>
          <w:lang w:val="af-ZA"/>
        </w:rPr>
        <w:t xml:space="preserve"> </w:t>
      </w:r>
      <w:r w:rsidRPr="00712340">
        <w:rPr>
          <w:rFonts w:ascii="GHEA Grapalat" w:hAnsi="GHEA Grapalat" w:cs="Sylfaen"/>
          <w:sz w:val="20"/>
        </w:rPr>
        <w:t>կնքելու</w:t>
      </w:r>
      <w:r w:rsidRPr="00712340">
        <w:rPr>
          <w:rFonts w:ascii="GHEA Grapalat" w:hAnsi="GHEA Grapalat" w:cs="Times Armenian"/>
          <w:sz w:val="20"/>
          <w:lang w:val="af-ZA"/>
        </w:rPr>
        <w:t xml:space="preserve"> </w:t>
      </w:r>
      <w:r w:rsidRPr="00712340">
        <w:rPr>
          <w:rFonts w:ascii="GHEA Grapalat" w:hAnsi="GHEA Grapalat" w:cs="Sylfaen"/>
          <w:sz w:val="20"/>
        </w:rPr>
        <w:t>մասին</w:t>
      </w:r>
      <w:r w:rsidRPr="00712340">
        <w:rPr>
          <w:rFonts w:ascii="GHEA Grapalat" w:hAnsi="GHEA Grapalat" w:cs="Times Armenian"/>
          <w:sz w:val="20"/>
          <w:lang w:val="af-ZA"/>
        </w:rPr>
        <w:t xml:space="preserve">, </w:t>
      </w:r>
      <w:r w:rsidRPr="00712340">
        <w:rPr>
          <w:rFonts w:ascii="GHEA Grapalat" w:hAnsi="GHEA Grapalat" w:cs="Sylfaen"/>
          <w:sz w:val="20"/>
        </w:rPr>
        <w:t>ինչպես</w:t>
      </w:r>
      <w:r w:rsidRPr="00712340">
        <w:rPr>
          <w:rFonts w:ascii="GHEA Grapalat" w:hAnsi="GHEA Grapalat" w:cs="Times Armenian"/>
          <w:sz w:val="20"/>
          <w:lang w:val="af-ZA"/>
        </w:rPr>
        <w:t xml:space="preserve"> </w:t>
      </w:r>
      <w:r w:rsidRPr="00712340">
        <w:rPr>
          <w:rFonts w:ascii="GHEA Grapalat" w:hAnsi="GHEA Grapalat" w:cs="Sylfaen"/>
          <w:sz w:val="20"/>
        </w:rPr>
        <w:t>նաև</w:t>
      </w:r>
      <w:r w:rsidRPr="00712340">
        <w:rPr>
          <w:rFonts w:ascii="GHEA Grapalat" w:hAnsi="GHEA Grapalat" w:cs="Times Armenian"/>
          <w:sz w:val="20"/>
          <w:lang w:val="af-ZA"/>
        </w:rPr>
        <w:t xml:space="preserve"> </w:t>
      </w:r>
      <w:r w:rsidRPr="00712340">
        <w:rPr>
          <w:rFonts w:ascii="GHEA Grapalat" w:hAnsi="GHEA Grapalat" w:cs="Sylfaen"/>
          <w:sz w:val="20"/>
        </w:rPr>
        <w:t>օժանդակելու</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հայտը</w:t>
      </w:r>
      <w:r w:rsidRPr="00712340">
        <w:rPr>
          <w:rFonts w:ascii="GHEA Grapalat" w:hAnsi="GHEA Grapalat" w:cs="Times Armenian"/>
          <w:sz w:val="20"/>
          <w:lang w:val="af-ZA"/>
        </w:rPr>
        <w:t xml:space="preserve"> </w:t>
      </w:r>
      <w:r w:rsidRPr="00712340">
        <w:rPr>
          <w:rFonts w:ascii="GHEA Grapalat" w:hAnsi="GHEA Grapalat" w:cs="Sylfaen"/>
          <w:sz w:val="20"/>
        </w:rPr>
        <w:t>պատրաստելիս</w:t>
      </w:r>
      <w:r w:rsidRPr="00712340">
        <w:rPr>
          <w:rFonts w:ascii="GHEA Grapalat" w:hAnsi="GHEA Grapalat" w:cs="Times Armenian"/>
          <w:sz w:val="20"/>
          <w:lang w:val="af-ZA"/>
        </w:rPr>
        <w:t>։</w:t>
      </w:r>
    </w:p>
    <w:p w:rsidR="003337BC" w:rsidRPr="00712340" w:rsidRDefault="003337BC" w:rsidP="003337BC">
      <w:pPr>
        <w:ind w:firstLine="567"/>
        <w:jc w:val="both"/>
        <w:rPr>
          <w:rFonts w:ascii="GHEA Grapalat" w:hAnsi="GHEA Grapalat"/>
          <w:sz w:val="20"/>
          <w:lang w:val="af-ZA"/>
        </w:rPr>
      </w:pPr>
      <w:r w:rsidRPr="00712340">
        <w:rPr>
          <w:rFonts w:ascii="GHEA Grapalat" w:hAnsi="GHEA Grapalat" w:cs="Sylfaen"/>
          <w:sz w:val="20"/>
        </w:rPr>
        <w:t>Հայտեր</w:t>
      </w:r>
      <w:r w:rsidRPr="00712340">
        <w:rPr>
          <w:rFonts w:ascii="GHEA Grapalat" w:hAnsi="GHEA Grapalat" w:cs="Times Armenian"/>
          <w:sz w:val="20"/>
          <w:lang w:val="af-ZA"/>
        </w:rPr>
        <w:t xml:space="preserve"> </w:t>
      </w:r>
      <w:r w:rsidRPr="00712340">
        <w:rPr>
          <w:rFonts w:ascii="GHEA Grapalat" w:hAnsi="GHEA Grapalat" w:cs="Sylfaen"/>
          <w:sz w:val="20"/>
        </w:rPr>
        <w:t>կարող</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ներկայացնել</w:t>
      </w:r>
      <w:r w:rsidRPr="00712340">
        <w:rPr>
          <w:rFonts w:ascii="GHEA Grapalat" w:hAnsi="GHEA Grapalat" w:cs="Times Armenian"/>
          <w:sz w:val="20"/>
          <w:lang w:val="af-ZA"/>
        </w:rPr>
        <w:t xml:space="preserve"> </w:t>
      </w:r>
      <w:r w:rsidRPr="00712340">
        <w:rPr>
          <w:rFonts w:ascii="GHEA Grapalat" w:hAnsi="GHEA Grapalat" w:cs="Sylfaen"/>
          <w:sz w:val="20"/>
        </w:rPr>
        <w:t>բոլոր</w:t>
      </w:r>
      <w:r w:rsidRPr="00712340">
        <w:rPr>
          <w:rFonts w:ascii="GHEA Grapalat" w:hAnsi="GHEA Grapalat" w:cs="Sylfaen"/>
          <w:sz w:val="20"/>
          <w:lang w:val="af-ZA"/>
        </w:rPr>
        <w:t xml:space="preserve"> </w:t>
      </w:r>
      <w:r w:rsidRPr="00712340">
        <w:rPr>
          <w:rFonts w:ascii="GHEA Grapalat" w:hAnsi="GHEA Grapalat" w:cs="Sylfaen"/>
          <w:sz w:val="20"/>
        </w:rPr>
        <w:t>անձիք</w:t>
      </w:r>
      <w:r w:rsidRPr="00712340">
        <w:rPr>
          <w:rFonts w:ascii="GHEA Grapalat" w:hAnsi="GHEA Grapalat" w:cs="Times Armenian"/>
          <w:sz w:val="20"/>
          <w:lang w:val="af-ZA"/>
        </w:rPr>
        <w:t xml:space="preserve">, </w:t>
      </w:r>
      <w:r w:rsidRPr="00712340">
        <w:rPr>
          <w:rFonts w:ascii="GHEA Grapalat" w:hAnsi="GHEA Grapalat" w:cs="Sylfaen"/>
          <w:sz w:val="20"/>
        </w:rPr>
        <w:t>անկախ</w:t>
      </w:r>
      <w:r w:rsidRPr="00712340">
        <w:rPr>
          <w:rFonts w:ascii="GHEA Grapalat" w:hAnsi="GHEA Grapalat" w:cs="Times Armenian"/>
          <w:sz w:val="20"/>
          <w:lang w:val="af-ZA"/>
        </w:rPr>
        <w:t xml:space="preserve"> </w:t>
      </w:r>
      <w:r w:rsidRPr="00712340">
        <w:rPr>
          <w:rFonts w:ascii="GHEA Grapalat" w:hAnsi="GHEA Grapalat" w:cs="Sylfaen"/>
          <w:sz w:val="20"/>
        </w:rPr>
        <w:t>նրանց</w:t>
      </w:r>
      <w:r w:rsidRPr="00712340">
        <w:rPr>
          <w:rFonts w:ascii="GHEA Grapalat" w:hAnsi="GHEA Grapalat" w:cs="Times Armenian"/>
          <w:sz w:val="20"/>
          <w:lang w:val="af-ZA"/>
        </w:rPr>
        <w:t xml:space="preserve">` </w:t>
      </w:r>
      <w:r w:rsidRPr="00712340">
        <w:rPr>
          <w:rFonts w:ascii="GHEA Grapalat" w:hAnsi="GHEA Grapalat" w:cs="Sylfaen"/>
          <w:sz w:val="20"/>
        </w:rPr>
        <w:t>օտարերկրյա</w:t>
      </w:r>
      <w:r w:rsidRPr="00712340">
        <w:rPr>
          <w:rFonts w:ascii="GHEA Grapalat" w:hAnsi="GHEA Grapalat" w:cs="Times Armenian"/>
          <w:sz w:val="20"/>
          <w:lang w:val="af-ZA"/>
        </w:rPr>
        <w:t xml:space="preserve"> </w:t>
      </w:r>
      <w:r w:rsidRPr="00712340">
        <w:rPr>
          <w:rFonts w:ascii="GHEA Grapalat" w:hAnsi="GHEA Grapalat" w:cs="Sylfaen"/>
          <w:sz w:val="20"/>
        </w:rPr>
        <w:t>ֆիզիկական</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կազմակերպություն</w:t>
      </w:r>
      <w:r w:rsidRPr="00712340">
        <w:rPr>
          <w:rFonts w:ascii="GHEA Grapalat" w:hAnsi="GHEA Grapalat" w:cs="Times Armenian"/>
          <w:sz w:val="20"/>
          <w:lang w:val="af-ZA"/>
        </w:rPr>
        <w:t xml:space="preserve">, </w:t>
      </w:r>
      <w:r w:rsidRPr="00712340">
        <w:rPr>
          <w:rFonts w:ascii="GHEA Grapalat" w:hAnsi="GHEA Grapalat" w:cs="Sylfaen"/>
          <w:sz w:val="20"/>
        </w:rPr>
        <w:t>քաղաքացիություն</w:t>
      </w:r>
      <w:r w:rsidRPr="00712340">
        <w:rPr>
          <w:rFonts w:ascii="GHEA Grapalat" w:hAnsi="GHEA Grapalat" w:cs="Times Armenian"/>
          <w:sz w:val="20"/>
          <w:lang w:val="af-ZA"/>
        </w:rPr>
        <w:t xml:space="preserve"> </w:t>
      </w:r>
      <w:r w:rsidRPr="00712340">
        <w:rPr>
          <w:rFonts w:ascii="GHEA Grapalat" w:hAnsi="GHEA Grapalat" w:cs="Sylfaen"/>
          <w:sz w:val="20"/>
        </w:rPr>
        <w:t>չունեցող</w:t>
      </w:r>
      <w:r w:rsidRPr="00712340">
        <w:rPr>
          <w:rFonts w:ascii="GHEA Grapalat" w:hAnsi="GHEA Grapalat" w:cs="Times Armenian"/>
          <w:sz w:val="20"/>
          <w:lang w:val="af-ZA"/>
        </w:rPr>
        <w:t xml:space="preserve"> </w:t>
      </w:r>
      <w:r w:rsidRPr="00712340">
        <w:rPr>
          <w:rFonts w:ascii="GHEA Grapalat" w:hAnsi="GHEA Grapalat" w:cs="Sylfaen"/>
          <w:sz w:val="20"/>
        </w:rPr>
        <w:t>անձ</w:t>
      </w:r>
      <w:r w:rsidRPr="00712340">
        <w:rPr>
          <w:rFonts w:ascii="GHEA Grapalat" w:hAnsi="GHEA Grapalat" w:cs="Times Armenian"/>
          <w:sz w:val="20"/>
          <w:lang w:val="af-ZA"/>
        </w:rPr>
        <w:t xml:space="preserve"> </w:t>
      </w:r>
      <w:r w:rsidRPr="00712340">
        <w:rPr>
          <w:rFonts w:ascii="GHEA Grapalat" w:hAnsi="GHEA Grapalat" w:cs="Sylfaen"/>
          <w:sz w:val="20"/>
        </w:rPr>
        <w:t>լինելու</w:t>
      </w:r>
      <w:r w:rsidRPr="00712340">
        <w:rPr>
          <w:rFonts w:ascii="GHEA Grapalat" w:hAnsi="GHEA Grapalat" w:cs="Times Armenian"/>
          <w:sz w:val="20"/>
          <w:lang w:val="af-ZA"/>
        </w:rPr>
        <w:t xml:space="preserve"> </w:t>
      </w:r>
      <w:r w:rsidRPr="00712340">
        <w:rPr>
          <w:rFonts w:ascii="GHEA Grapalat" w:hAnsi="GHEA Grapalat" w:cs="Sylfaen"/>
          <w:sz w:val="20"/>
        </w:rPr>
        <w:t>հան</w:t>
      </w:r>
      <w:r w:rsidRPr="00712340">
        <w:rPr>
          <w:rFonts w:ascii="GHEA Grapalat" w:hAnsi="GHEA Grapalat" w:cs="Times Armenian"/>
          <w:sz w:val="20"/>
        </w:rPr>
        <w:t>գ</w:t>
      </w:r>
      <w:r w:rsidRPr="00712340">
        <w:rPr>
          <w:rFonts w:ascii="GHEA Grapalat" w:hAnsi="GHEA Grapalat" w:cs="Sylfaen"/>
          <w:sz w:val="20"/>
        </w:rPr>
        <w:t>ամանքից</w:t>
      </w:r>
      <w:r w:rsidRPr="00712340">
        <w:rPr>
          <w:rFonts w:ascii="GHEA Grapalat" w:hAnsi="GHEA Grapalat" w:cs="Times Armenian"/>
          <w:sz w:val="20"/>
          <w:lang w:val="af-ZA"/>
        </w:rPr>
        <w:t>։</w:t>
      </w:r>
    </w:p>
    <w:p w:rsidR="003337BC" w:rsidRPr="00712340" w:rsidRDefault="003337BC" w:rsidP="003337BC">
      <w:pPr>
        <w:ind w:firstLine="567"/>
        <w:jc w:val="both"/>
        <w:rPr>
          <w:rFonts w:ascii="GHEA Grapalat" w:hAnsi="GHEA Grapalat" w:cs="Times Armenian"/>
          <w:sz w:val="20"/>
          <w:lang w:val="af-ZA"/>
        </w:rPr>
      </w:pP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հարաբերությունների</w:t>
      </w:r>
      <w:r w:rsidRPr="00712340">
        <w:rPr>
          <w:rFonts w:ascii="GHEA Grapalat" w:hAnsi="GHEA Grapalat" w:cs="Times Armenian"/>
          <w:sz w:val="20"/>
          <w:lang w:val="af-ZA"/>
        </w:rPr>
        <w:t xml:space="preserve"> </w:t>
      </w:r>
      <w:r w:rsidRPr="00712340">
        <w:rPr>
          <w:rFonts w:ascii="GHEA Grapalat" w:hAnsi="GHEA Grapalat" w:cs="Sylfaen"/>
          <w:sz w:val="20"/>
        </w:rPr>
        <w:t>նկատմամբ</w:t>
      </w:r>
      <w:r w:rsidRPr="00712340">
        <w:rPr>
          <w:rFonts w:ascii="GHEA Grapalat" w:hAnsi="GHEA Grapalat" w:cs="Times Armenian"/>
          <w:sz w:val="20"/>
          <w:lang w:val="af-ZA"/>
        </w:rPr>
        <w:t xml:space="preserve"> </w:t>
      </w:r>
      <w:r w:rsidRPr="00712340">
        <w:rPr>
          <w:rFonts w:ascii="GHEA Grapalat" w:hAnsi="GHEA Grapalat" w:cs="Sylfaen"/>
          <w:sz w:val="20"/>
        </w:rPr>
        <w:t>կիրառվում</w:t>
      </w:r>
      <w:r w:rsidRPr="00712340">
        <w:rPr>
          <w:rFonts w:ascii="GHEA Grapalat" w:hAnsi="GHEA Grapalat" w:cs="Times Armenian"/>
          <w:sz w:val="20"/>
          <w:lang w:val="af-ZA"/>
        </w:rPr>
        <w:t xml:space="preserve"> </w:t>
      </w:r>
      <w:r w:rsidRPr="00712340">
        <w:rPr>
          <w:rFonts w:ascii="GHEA Grapalat" w:hAnsi="GHEA Grapalat" w:cs="Sylfaen"/>
          <w:sz w:val="20"/>
        </w:rPr>
        <w:t>է</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իրավունքը</w:t>
      </w:r>
      <w:r w:rsidRPr="00712340">
        <w:rPr>
          <w:rFonts w:ascii="GHEA Grapalat" w:hAnsi="GHEA Grapalat" w:cs="Times Armenian"/>
          <w:sz w:val="20"/>
          <w:lang w:val="af-ZA"/>
        </w:rPr>
        <w:t xml:space="preserve">։ </w:t>
      </w:r>
      <w:r w:rsidRPr="00712340">
        <w:rPr>
          <w:rFonts w:ascii="GHEA Grapalat" w:hAnsi="GHEA Grapalat" w:cs="Sylfaen"/>
          <w:sz w:val="20"/>
        </w:rPr>
        <w:t>Սույն</w:t>
      </w:r>
      <w:r w:rsidRPr="00712340">
        <w:rPr>
          <w:rFonts w:ascii="GHEA Grapalat" w:hAnsi="GHEA Grapalat" w:cs="Times Armenian"/>
          <w:sz w:val="20"/>
          <w:lang w:val="af-ZA"/>
        </w:rPr>
        <w:t xml:space="preserve"> </w:t>
      </w:r>
      <w:r w:rsidRPr="00712340">
        <w:rPr>
          <w:rFonts w:ascii="GHEA Grapalat" w:hAnsi="GHEA Grapalat" w:cs="Sylfaen"/>
          <w:sz w:val="20"/>
        </w:rPr>
        <w:t>ընթացակար</w:t>
      </w:r>
      <w:r w:rsidRPr="00712340">
        <w:rPr>
          <w:rFonts w:ascii="GHEA Grapalat" w:hAnsi="GHEA Grapalat" w:cs="Times Armenian"/>
          <w:sz w:val="20"/>
        </w:rPr>
        <w:t>գ</w:t>
      </w:r>
      <w:r w:rsidRPr="00712340">
        <w:rPr>
          <w:rFonts w:ascii="GHEA Grapalat" w:hAnsi="GHEA Grapalat" w:cs="Sylfaen"/>
          <w:sz w:val="20"/>
        </w:rPr>
        <w:t>ի</w:t>
      </w:r>
      <w:r w:rsidRPr="00712340">
        <w:rPr>
          <w:rFonts w:ascii="GHEA Grapalat" w:hAnsi="GHEA Grapalat" w:cs="Times Armenian"/>
          <w:sz w:val="20"/>
          <w:lang w:val="af-ZA"/>
        </w:rPr>
        <w:t xml:space="preserve"> </w:t>
      </w:r>
      <w:r w:rsidRPr="00712340">
        <w:rPr>
          <w:rFonts w:ascii="GHEA Grapalat" w:hAnsi="GHEA Grapalat" w:cs="Sylfaen"/>
          <w:sz w:val="20"/>
        </w:rPr>
        <w:t>հետ</w:t>
      </w:r>
      <w:r w:rsidRPr="00712340">
        <w:rPr>
          <w:rFonts w:ascii="GHEA Grapalat" w:hAnsi="GHEA Grapalat" w:cs="Times Armenian"/>
          <w:sz w:val="20"/>
          <w:lang w:val="af-ZA"/>
        </w:rPr>
        <w:t xml:space="preserve"> </w:t>
      </w:r>
      <w:r w:rsidRPr="00712340">
        <w:rPr>
          <w:rFonts w:ascii="GHEA Grapalat" w:hAnsi="GHEA Grapalat" w:cs="Sylfaen"/>
          <w:sz w:val="20"/>
        </w:rPr>
        <w:t>կապված</w:t>
      </w:r>
      <w:r w:rsidRPr="00712340">
        <w:rPr>
          <w:rFonts w:ascii="GHEA Grapalat" w:hAnsi="GHEA Grapalat" w:cs="Times Armenian"/>
          <w:sz w:val="20"/>
          <w:lang w:val="af-ZA"/>
        </w:rPr>
        <w:t xml:space="preserve"> </w:t>
      </w:r>
      <w:r w:rsidRPr="00712340">
        <w:rPr>
          <w:rFonts w:ascii="GHEA Grapalat" w:hAnsi="GHEA Grapalat" w:cs="Sylfaen"/>
          <w:sz w:val="20"/>
        </w:rPr>
        <w:t>վեճերը</w:t>
      </w:r>
      <w:r w:rsidRPr="00712340">
        <w:rPr>
          <w:rFonts w:ascii="GHEA Grapalat" w:hAnsi="GHEA Grapalat" w:cs="Times Armenian"/>
          <w:sz w:val="20"/>
          <w:lang w:val="af-ZA"/>
        </w:rPr>
        <w:t xml:space="preserve"> </w:t>
      </w:r>
      <w:r w:rsidRPr="00712340">
        <w:rPr>
          <w:rFonts w:ascii="GHEA Grapalat" w:hAnsi="GHEA Grapalat" w:cs="Sylfaen"/>
          <w:sz w:val="20"/>
        </w:rPr>
        <w:t>ենթակա</w:t>
      </w:r>
      <w:r w:rsidRPr="00712340">
        <w:rPr>
          <w:rFonts w:ascii="GHEA Grapalat" w:hAnsi="GHEA Grapalat" w:cs="Times Armenian"/>
          <w:sz w:val="20"/>
          <w:lang w:val="af-ZA"/>
        </w:rPr>
        <w:t xml:space="preserve"> </w:t>
      </w:r>
      <w:r w:rsidRPr="00712340">
        <w:rPr>
          <w:rFonts w:ascii="GHEA Grapalat" w:hAnsi="GHEA Grapalat" w:cs="Sylfaen"/>
          <w:sz w:val="20"/>
        </w:rPr>
        <w:t>են</w:t>
      </w:r>
      <w:r w:rsidRPr="00712340">
        <w:rPr>
          <w:rFonts w:ascii="GHEA Grapalat" w:hAnsi="GHEA Grapalat" w:cs="Times Armenian"/>
          <w:sz w:val="20"/>
          <w:lang w:val="af-ZA"/>
        </w:rPr>
        <w:t xml:space="preserve"> </w:t>
      </w:r>
      <w:r w:rsidRPr="00712340">
        <w:rPr>
          <w:rFonts w:ascii="GHEA Grapalat" w:hAnsi="GHEA Grapalat" w:cs="Sylfaen"/>
          <w:sz w:val="20"/>
        </w:rPr>
        <w:t>քննության</w:t>
      </w:r>
      <w:r w:rsidRPr="00712340">
        <w:rPr>
          <w:rFonts w:ascii="GHEA Grapalat" w:hAnsi="GHEA Grapalat" w:cs="Times Armenian"/>
          <w:sz w:val="20"/>
          <w:lang w:val="af-ZA"/>
        </w:rPr>
        <w:t xml:space="preserve"> </w:t>
      </w:r>
      <w:r w:rsidRPr="00712340">
        <w:rPr>
          <w:rFonts w:ascii="GHEA Grapalat" w:hAnsi="GHEA Grapalat" w:cs="Sylfaen"/>
          <w:sz w:val="20"/>
        </w:rPr>
        <w:t>Հայաստանի</w:t>
      </w:r>
      <w:r w:rsidRPr="00712340">
        <w:rPr>
          <w:rFonts w:ascii="GHEA Grapalat" w:hAnsi="GHEA Grapalat" w:cs="Times Armenian"/>
          <w:sz w:val="20"/>
          <w:lang w:val="af-ZA"/>
        </w:rPr>
        <w:t xml:space="preserve"> </w:t>
      </w:r>
      <w:r w:rsidRPr="00712340">
        <w:rPr>
          <w:rFonts w:ascii="GHEA Grapalat" w:hAnsi="GHEA Grapalat" w:cs="Sylfaen"/>
          <w:sz w:val="20"/>
        </w:rPr>
        <w:t>Հանրապետության</w:t>
      </w:r>
      <w:r w:rsidRPr="00712340">
        <w:rPr>
          <w:rFonts w:ascii="GHEA Grapalat" w:hAnsi="GHEA Grapalat" w:cs="Times Armenian"/>
          <w:sz w:val="20"/>
          <w:lang w:val="af-ZA"/>
        </w:rPr>
        <w:t xml:space="preserve"> </w:t>
      </w:r>
      <w:r w:rsidRPr="00712340">
        <w:rPr>
          <w:rFonts w:ascii="GHEA Grapalat" w:hAnsi="GHEA Grapalat" w:cs="Sylfaen"/>
          <w:sz w:val="20"/>
        </w:rPr>
        <w:t>դատարաններում</w:t>
      </w:r>
      <w:r w:rsidRPr="00712340">
        <w:rPr>
          <w:rFonts w:ascii="GHEA Grapalat" w:hAnsi="GHEA Grapalat" w:cs="Times Armenian"/>
          <w:sz w:val="20"/>
          <w:lang w:val="af-ZA"/>
        </w:rPr>
        <w:t xml:space="preserve">։ </w:t>
      </w:r>
    </w:p>
    <w:p w:rsidR="003337BC" w:rsidRPr="00712340" w:rsidRDefault="003337BC" w:rsidP="003337BC">
      <w:pPr>
        <w:pStyle w:val="23"/>
        <w:spacing w:line="240" w:lineRule="auto"/>
        <w:ind w:firstLine="567"/>
        <w:rPr>
          <w:rFonts w:ascii="GHEA Grapalat" w:hAnsi="GHEA Grapalat"/>
        </w:rPr>
      </w:pPr>
      <w:r w:rsidRPr="00712340">
        <w:rPr>
          <w:rFonts w:ascii="GHEA Grapalat" w:hAnsi="GHEA Grapalat"/>
        </w:rPr>
        <w:t xml:space="preserve">Գնահատող հանձնաժողովի քարտուղարի էլեկտրոնային փոստի հասցեն է` </w:t>
      </w:r>
      <w:r w:rsidRPr="00065E1D">
        <w:rPr>
          <w:b/>
        </w:rPr>
        <w:t>ggeghakert@mail.ru</w:t>
      </w:r>
    </w:p>
    <w:p w:rsidR="003337BC" w:rsidRPr="00712340" w:rsidRDefault="003337BC" w:rsidP="003337BC">
      <w:pPr>
        <w:jc w:val="center"/>
        <w:rPr>
          <w:rFonts w:ascii="GHEA Grapalat" w:hAnsi="GHEA Grapalat"/>
          <w:szCs w:val="22"/>
          <w:lang w:val="af-ZA"/>
        </w:rPr>
      </w:pPr>
      <w:r w:rsidRPr="00712340">
        <w:rPr>
          <w:rFonts w:ascii="GHEA Grapalat" w:hAnsi="GHEA Grapalat"/>
          <w:sz w:val="16"/>
          <w:szCs w:val="16"/>
          <w:lang w:val="af-ZA"/>
        </w:rPr>
        <w:br w:type="page"/>
      </w:r>
      <w:r w:rsidRPr="00712340">
        <w:rPr>
          <w:rFonts w:ascii="GHEA Grapalat" w:hAnsi="GHEA Grapalat" w:cs="Sylfaen"/>
          <w:szCs w:val="22"/>
        </w:rPr>
        <w:lastRenderedPageBreak/>
        <w:t>ՄԱՍ</w:t>
      </w:r>
      <w:r w:rsidRPr="00712340">
        <w:rPr>
          <w:rFonts w:ascii="GHEA Grapalat" w:hAnsi="GHEA Grapalat" w:cs="Times Armenian"/>
          <w:szCs w:val="22"/>
          <w:lang w:val="af-ZA"/>
        </w:rPr>
        <w:t xml:space="preserve">  I</w:t>
      </w:r>
    </w:p>
    <w:p w:rsidR="003337BC" w:rsidRPr="00712340" w:rsidRDefault="003337BC" w:rsidP="003337BC">
      <w:pPr>
        <w:pStyle w:val="3"/>
        <w:spacing w:line="240" w:lineRule="auto"/>
        <w:ind w:firstLine="567"/>
        <w:rPr>
          <w:rFonts w:ascii="GHEA Grapalat" w:hAnsi="GHEA Grapalat"/>
          <w:sz w:val="24"/>
          <w:szCs w:val="22"/>
          <w:lang w:val="af-ZA"/>
        </w:rPr>
      </w:pPr>
    </w:p>
    <w:p w:rsidR="003337BC" w:rsidRPr="00712340" w:rsidRDefault="003337BC" w:rsidP="003337BC">
      <w:pPr>
        <w:numPr>
          <w:ilvl w:val="0"/>
          <w:numId w:val="3"/>
        </w:numPr>
        <w:jc w:val="center"/>
        <w:rPr>
          <w:rFonts w:ascii="GHEA Grapalat" w:hAnsi="GHEA Grapalat" w:cs="Sylfaen"/>
          <w:b/>
          <w:sz w:val="20"/>
        </w:rPr>
      </w:pPr>
      <w:r w:rsidRPr="00712340">
        <w:rPr>
          <w:rFonts w:ascii="GHEA Grapalat" w:hAnsi="GHEA Grapalat" w:cs="Sylfaen"/>
          <w:b/>
          <w:sz w:val="20"/>
        </w:rPr>
        <w:t>ԳՆՄԱՆ  ԱՌԱՐԿԱՅԻ  ԲՆՈՒԹԱԳԻՐԸ</w:t>
      </w:r>
    </w:p>
    <w:p w:rsidR="003337BC" w:rsidRPr="00712340" w:rsidRDefault="003337BC" w:rsidP="003337BC">
      <w:pPr>
        <w:ind w:left="360"/>
        <w:jc w:val="center"/>
        <w:rPr>
          <w:rFonts w:ascii="GHEA Grapalat" w:hAnsi="GHEA Grapalat" w:cs="Sylfaen"/>
          <w:b/>
          <w:sz w:val="20"/>
        </w:rPr>
      </w:pPr>
    </w:p>
    <w:p w:rsidR="003337BC" w:rsidRPr="00712340" w:rsidRDefault="003337BC" w:rsidP="003337BC">
      <w:pPr>
        <w:pStyle w:val="3"/>
        <w:spacing w:line="240" w:lineRule="auto"/>
        <w:ind w:firstLine="567"/>
        <w:jc w:val="both"/>
        <w:rPr>
          <w:rFonts w:ascii="GHEA Grapalat" w:hAnsi="GHEA Grapalat"/>
          <w:i w:val="0"/>
          <w:lang w:val="af-ZA"/>
        </w:rPr>
      </w:pPr>
      <w:r w:rsidRPr="00712340">
        <w:rPr>
          <w:rFonts w:ascii="GHEA Grapalat" w:hAnsi="GHEA Grapalat" w:cs="Sylfaen"/>
          <w:i w:val="0"/>
        </w:rPr>
        <w:t>1.1 Գնման</w:t>
      </w:r>
      <w:r w:rsidRPr="00712340">
        <w:rPr>
          <w:rFonts w:ascii="GHEA Grapalat" w:hAnsi="GHEA Grapalat" w:cs="Sylfaen"/>
          <w:i w:val="0"/>
          <w:lang w:val="af-ZA"/>
        </w:rPr>
        <w:t xml:space="preserve"> </w:t>
      </w:r>
      <w:r w:rsidRPr="00712340">
        <w:rPr>
          <w:rFonts w:ascii="GHEA Grapalat" w:hAnsi="GHEA Grapalat" w:cs="Sylfaen"/>
          <w:i w:val="0"/>
        </w:rPr>
        <w:t>առարկա</w:t>
      </w:r>
      <w:r w:rsidRPr="00712340">
        <w:rPr>
          <w:rFonts w:ascii="GHEA Grapalat" w:hAnsi="GHEA Grapalat" w:cs="Sylfaen"/>
          <w:i w:val="0"/>
          <w:lang w:val="af-ZA"/>
        </w:rPr>
        <w:t xml:space="preserve"> </w:t>
      </w:r>
      <w:r w:rsidRPr="00712340">
        <w:rPr>
          <w:rFonts w:ascii="GHEA Grapalat" w:hAnsi="GHEA Grapalat" w:cs="Sylfaen"/>
          <w:i w:val="0"/>
        </w:rPr>
        <w:t>է</w:t>
      </w:r>
      <w:r w:rsidRPr="00712340">
        <w:rPr>
          <w:rFonts w:ascii="GHEA Grapalat" w:hAnsi="GHEA Grapalat" w:cs="Sylfaen"/>
          <w:i w:val="0"/>
          <w:lang w:val="af-ZA"/>
        </w:rPr>
        <w:t xml:space="preserve"> </w:t>
      </w:r>
      <w:r w:rsidRPr="00712340">
        <w:rPr>
          <w:rFonts w:ascii="GHEA Grapalat" w:hAnsi="GHEA Grapalat" w:cs="Sylfaen"/>
          <w:i w:val="0"/>
        </w:rPr>
        <w:t>հանդիսանում</w:t>
      </w:r>
      <w:r w:rsidRPr="00712340">
        <w:rPr>
          <w:rFonts w:ascii="GHEA Grapalat" w:hAnsi="GHEA Grapalat" w:cs="Sylfaen"/>
          <w:i w:val="0"/>
          <w:lang w:val="af-ZA"/>
        </w:rPr>
        <w:t xml:space="preserve">  </w:t>
      </w:r>
      <w:r>
        <w:rPr>
          <w:rFonts w:ascii="GHEA Grapalat" w:hAnsi="GHEA Grapalat" w:cs="Sylfaen"/>
          <w:i w:val="0"/>
          <w:lang w:val="ru-RU"/>
        </w:rPr>
        <w:t>Գեղակերտի</w:t>
      </w:r>
      <w:r w:rsidRPr="001020F6">
        <w:rPr>
          <w:rFonts w:ascii="GHEA Grapalat" w:hAnsi="GHEA Grapalat" w:cs="Sylfaen"/>
          <w:i w:val="0"/>
          <w:lang w:val="en-US"/>
        </w:rPr>
        <w:t xml:space="preserve"> </w:t>
      </w:r>
      <w:r>
        <w:rPr>
          <w:rFonts w:ascii="GHEA Grapalat" w:hAnsi="GHEA Grapalat" w:cs="Sylfaen"/>
          <w:i w:val="0"/>
          <w:lang w:val="ru-RU"/>
        </w:rPr>
        <w:t>համայնքապետարանը</w:t>
      </w:r>
      <w:r w:rsidRPr="00712340">
        <w:rPr>
          <w:rFonts w:ascii="GHEA Grapalat" w:hAnsi="GHEA Grapalat"/>
          <w:i w:val="0"/>
          <w:lang w:val="af-ZA"/>
        </w:rPr>
        <w:t xml:space="preserve"> </w:t>
      </w:r>
      <w:r w:rsidRPr="00712340">
        <w:rPr>
          <w:rFonts w:ascii="GHEA Grapalat" w:hAnsi="GHEA Grapalat" w:cs="Sylfaen"/>
          <w:i w:val="0"/>
        </w:rPr>
        <w:t>կարիքների</w:t>
      </w:r>
      <w:r w:rsidRPr="00712340">
        <w:rPr>
          <w:rFonts w:ascii="GHEA Grapalat" w:hAnsi="GHEA Grapalat" w:cs="Times Armenian"/>
          <w:i w:val="0"/>
          <w:lang w:val="af-ZA"/>
        </w:rPr>
        <w:t xml:space="preserve"> </w:t>
      </w:r>
      <w:r w:rsidRPr="00712340">
        <w:rPr>
          <w:rFonts w:ascii="GHEA Grapalat" w:hAnsi="GHEA Grapalat" w:cs="Sylfaen"/>
          <w:i w:val="0"/>
        </w:rPr>
        <w:t>համար</w:t>
      </w:r>
      <w:r w:rsidRPr="00043D23">
        <w:rPr>
          <w:rFonts w:ascii="GHEA Grapalat" w:hAnsi="GHEA Grapalat" w:cs="Times Armenian"/>
          <w:i w:val="0"/>
          <w:sz w:val="16"/>
          <w:szCs w:val="16"/>
          <w:lang w:val="af-ZA"/>
        </w:rPr>
        <w:t xml:space="preserve">` </w:t>
      </w:r>
      <w:r w:rsidRPr="00043D23">
        <w:rPr>
          <w:rFonts w:ascii="GHEA Grapalat" w:hAnsi="GHEA Grapalat"/>
          <w:b/>
          <w:sz w:val="16"/>
          <w:szCs w:val="16"/>
          <w:lang w:val="af-ZA"/>
        </w:rPr>
        <w:t xml:space="preserve">ՀՀ </w:t>
      </w:r>
      <w:r w:rsidRPr="00043D23">
        <w:rPr>
          <w:rFonts w:ascii="GHEA Grapalat" w:hAnsi="GHEA Grapalat"/>
          <w:b/>
          <w:sz w:val="16"/>
          <w:szCs w:val="16"/>
          <w:lang w:val="ru-RU"/>
        </w:rPr>
        <w:t>ԱՐՄԱՎԻՐԻ</w:t>
      </w:r>
      <w:r w:rsidRPr="00043D23">
        <w:rPr>
          <w:rFonts w:ascii="GHEA Grapalat" w:hAnsi="GHEA Grapalat"/>
          <w:b/>
          <w:sz w:val="16"/>
          <w:szCs w:val="16"/>
          <w:lang w:val="af-ZA"/>
        </w:rPr>
        <w:t xml:space="preserve"> ՄԱՐԶԻ </w:t>
      </w:r>
      <w:r w:rsidRPr="00043D23">
        <w:rPr>
          <w:rFonts w:ascii="GHEA Grapalat" w:hAnsi="GHEA Grapalat"/>
          <w:b/>
          <w:sz w:val="16"/>
          <w:szCs w:val="16"/>
          <w:lang w:val="ru-RU"/>
        </w:rPr>
        <w:t>ԳԵՂԱԿԵՐՏԻ</w:t>
      </w:r>
      <w:r w:rsidRPr="00043D23">
        <w:rPr>
          <w:rFonts w:ascii="GHEA Grapalat" w:hAnsi="GHEA Grapalat"/>
          <w:b/>
          <w:sz w:val="16"/>
          <w:szCs w:val="16"/>
          <w:lang w:val="af-ZA"/>
        </w:rPr>
        <w:t xml:space="preserve"> ՀԱՄԱՅՆՔԱՊԵՏԱՐԱՆԻ ԿԱՐԻՔՆԵՐԻ </w:t>
      </w:r>
      <w:r w:rsidRPr="00043D23">
        <w:rPr>
          <w:rFonts w:ascii="GHEA Grapalat" w:hAnsi="GHEA Grapalat"/>
          <w:b/>
          <w:sz w:val="16"/>
          <w:szCs w:val="16"/>
          <w:lang w:val="ru-RU"/>
        </w:rPr>
        <w:t>ՀԱՄԱՐ</w:t>
      </w:r>
      <w:r w:rsidRPr="00043D23">
        <w:rPr>
          <w:rFonts w:ascii="GHEA Grapalat" w:hAnsi="GHEA Grapalat"/>
          <w:b/>
          <w:sz w:val="16"/>
          <w:szCs w:val="16"/>
          <w:lang w:val="af-ZA"/>
        </w:rPr>
        <w:t xml:space="preserve">  </w:t>
      </w:r>
      <w:r w:rsidRPr="00043D23">
        <w:rPr>
          <w:rFonts w:ascii="GHEA Grapalat" w:hAnsi="GHEA Grapalat"/>
          <w:b/>
          <w:i w:val="0"/>
          <w:sz w:val="16"/>
          <w:szCs w:val="16"/>
          <w:lang w:val="ru-RU"/>
        </w:rPr>
        <w:t>ԳԵՂԱԿԵՐՏ</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ՀԱՄԱՅՆՔՈՒՄ</w:t>
      </w:r>
      <w:r w:rsidRPr="00043D23">
        <w:rPr>
          <w:rFonts w:ascii="GHEA Grapalat" w:hAnsi="GHEA Grapalat"/>
          <w:b/>
          <w:i w:val="0"/>
          <w:sz w:val="16"/>
          <w:szCs w:val="16"/>
          <w:lang w:val="af-ZA"/>
        </w:rPr>
        <w:t xml:space="preserve">  </w:t>
      </w:r>
      <w:r w:rsidRPr="00043D23">
        <w:rPr>
          <w:rFonts w:ascii="GHEA Grapalat" w:hAnsi="GHEA Grapalat" w:cs="Sylfaen"/>
          <w:b/>
          <w:color w:val="000000"/>
          <w:sz w:val="16"/>
          <w:szCs w:val="16"/>
        </w:rPr>
        <w:t>Հ</w:t>
      </w:r>
      <w:r w:rsidRPr="00043D23">
        <w:rPr>
          <w:rFonts w:ascii="GHEA Grapalat" w:eastAsia="MS Mincho" w:hAnsi="MS Mincho" w:cs="MS Mincho"/>
          <w:b/>
          <w:color w:val="000000"/>
          <w:sz w:val="16"/>
          <w:szCs w:val="16"/>
          <w:lang w:val="af-ZA"/>
        </w:rPr>
        <w:t>․</w:t>
      </w:r>
      <w:r w:rsidRPr="00043D23">
        <w:rPr>
          <w:rFonts w:ascii="GHEA Grapalat" w:hAnsi="GHEA Grapalat"/>
          <w:b/>
          <w:color w:val="000000"/>
          <w:sz w:val="16"/>
          <w:szCs w:val="16"/>
          <w:lang w:val="af-ZA"/>
        </w:rPr>
        <w:t xml:space="preserve"> </w:t>
      </w:r>
      <w:r w:rsidRPr="00043D23">
        <w:rPr>
          <w:rFonts w:ascii="GHEA Grapalat" w:hAnsi="GHEA Grapalat"/>
          <w:b/>
          <w:color w:val="000000"/>
          <w:sz w:val="16"/>
          <w:szCs w:val="16"/>
          <w:lang w:val="ru-RU"/>
        </w:rPr>
        <w:t>ԱՎԵՏԻՍՅԱՆ</w:t>
      </w:r>
      <w:r w:rsidRPr="00043D23">
        <w:rPr>
          <w:rFonts w:ascii="GHEA Grapalat" w:hAnsi="GHEA Grapalat"/>
          <w:b/>
          <w:color w:val="000000"/>
          <w:sz w:val="16"/>
          <w:szCs w:val="16"/>
          <w:lang w:val="af-ZA"/>
        </w:rPr>
        <w:t xml:space="preserve">, </w:t>
      </w:r>
      <w:r w:rsidRPr="00043D23">
        <w:rPr>
          <w:rFonts w:ascii="GHEA Grapalat" w:hAnsi="GHEA Grapalat" w:cs="Sylfaen"/>
          <w:b/>
          <w:color w:val="000000"/>
          <w:sz w:val="16"/>
          <w:szCs w:val="16"/>
        </w:rPr>
        <w:t>Տ</w:t>
      </w:r>
      <w:r w:rsidRPr="00043D23">
        <w:rPr>
          <w:rFonts w:ascii="GHEA Grapalat" w:hAnsi="GHEA Grapalat" w:cs="Sylfaen"/>
          <w:b/>
          <w:color w:val="000000"/>
          <w:sz w:val="16"/>
          <w:szCs w:val="16"/>
          <w:lang w:val="ru-RU"/>
        </w:rPr>
        <w:t>ԻԳՐԱՆ</w:t>
      </w:r>
      <w:r w:rsidRPr="00043D23">
        <w:rPr>
          <w:rFonts w:ascii="GHEA Grapalat" w:hAnsi="GHEA Grapalat"/>
          <w:b/>
          <w:color w:val="000000"/>
          <w:sz w:val="16"/>
          <w:szCs w:val="16"/>
          <w:lang w:val="af-ZA"/>
        </w:rPr>
        <w:t xml:space="preserve"> </w:t>
      </w:r>
      <w:r w:rsidRPr="00043D23">
        <w:rPr>
          <w:rFonts w:ascii="GHEA Grapalat" w:hAnsi="GHEA Grapalat" w:cs="Sylfaen"/>
          <w:b/>
          <w:color w:val="000000"/>
          <w:sz w:val="16"/>
          <w:szCs w:val="16"/>
        </w:rPr>
        <w:t>Մ</w:t>
      </w:r>
      <w:r w:rsidRPr="00043D23">
        <w:rPr>
          <w:rFonts w:ascii="GHEA Grapalat" w:hAnsi="GHEA Grapalat" w:cs="Sylfaen"/>
          <w:b/>
          <w:color w:val="000000"/>
          <w:sz w:val="16"/>
          <w:szCs w:val="16"/>
          <w:lang w:val="ru-RU"/>
        </w:rPr>
        <w:t>ԵԾԻ</w:t>
      </w:r>
      <w:r w:rsidRPr="00043D23">
        <w:rPr>
          <w:rFonts w:ascii="GHEA Grapalat" w:hAnsi="GHEA Grapalat"/>
          <w:b/>
          <w:color w:val="000000"/>
          <w:sz w:val="16"/>
          <w:szCs w:val="16"/>
          <w:lang w:val="af-ZA"/>
        </w:rPr>
        <w:t xml:space="preserve">, </w:t>
      </w:r>
      <w:r w:rsidRPr="00043D23">
        <w:rPr>
          <w:rFonts w:ascii="GHEA Grapalat" w:hAnsi="GHEA Grapalat" w:cs="Sylfaen"/>
          <w:b/>
          <w:color w:val="000000"/>
          <w:sz w:val="16"/>
          <w:szCs w:val="16"/>
        </w:rPr>
        <w:t>Գ</w:t>
      </w:r>
      <w:r w:rsidRPr="00043D23">
        <w:rPr>
          <w:rFonts w:ascii="GHEA Grapalat" w:eastAsia="MS Mincho" w:hAnsi="MS Mincho" w:cs="MS Mincho"/>
          <w:b/>
          <w:color w:val="000000"/>
          <w:sz w:val="16"/>
          <w:szCs w:val="16"/>
          <w:lang w:val="af-ZA"/>
        </w:rPr>
        <w:t>․</w:t>
      </w:r>
      <w:r w:rsidRPr="00043D23">
        <w:rPr>
          <w:rFonts w:ascii="GHEA Grapalat" w:hAnsi="GHEA Grapalat"/>
          <w:b/>
          <w:color w:val="000000"/>
          <w:sz w:val="16"/>
          <w:szCs w:val="16"/>
          <w:lang w:val="af-ZA"/>
        </w:rPr>
        <w:t xml:space="preserve"> </w:t>
      </w:r>
      <w:r w:rsidRPr="00043D23">
        <w:rPr>
          <w:rFonts w:ascii="GHEA Grapalat" w:hAnsi="GHEA Grapalat" w:cs="Sylfaen"/>
          <w:b/>
          <w:color w:val="000000"/>
          <w:sz w:val="16"/>
          <w:szCs w:val="16"/>
        </w:rPr>
        <w:t>Ն</w:t>
      </w:r>
      <w:r w:rsidRPr="00043D23">
        <w:rPr>
          <w:rFonts w:ascii="GHEA Grapalat" w:hAnsi="GHEA Grapalat" w:cs="Sylfaen"/>
          <w:b/>
          <w:color w:val="000000"/>
          <w:sz w:val="16"/>
          <w:szCs w:val="16"/>
          <w:lang w:val="ru-RU"/>
        </w:rPr>
        <w:t>ԱՐԵԿԱՑՈՒ</w:t>
      </w:r>
      <w:r w:rsidRPr="00043D23">
        <w:rPr>
          <w:rFonts w:ascii="GHEA Grapalat" w:hAnsi="GHEA Grapalat"/>
          <w:b/>
          <w:color w:val="000000"/>
          <w:sz w:val="16"/>
          <w:szCs w:val="16"/>
          <w:lang w:val="af-ZA"/>
        </w:rPr>
        <w:t xml:space="preserve">, </w:t>
      </w:r>
      <w:r w:rsidRPr="00043D23">
        <w:rPr>
          <w:rFonts w:ascii="GHEA Grapalat" w:hAnsi="GHEA Grapalat" w:cs="Sylfaen"/>
          <w:b/>
          <w:color w:val="000000"/>
          <w:sz w:val="16"/>
          <w:szCs w:val="16"/>
        </w:rPr>
        <w:t>Ն</w:t>
      </w:r>
      <w:r w:rsidRPr="00043D23">
        <w:rPr>
          <w:rFonts w:ascii="GHEA Grapalat" w:eastAsia="MS Mincho" w:hAnsi="MS Mincho" w:cs="MS Mincho"/>
          <w:b/>
          <w:color w:val="000000"/>
          <w:sz w:val="16"/>
          <w:szCs w:val="16"/>
          <w:lang w:val="af-ZA"/>
        </w:rPr>
        <w:t>․</w:t>
      </w:r>
      <w:r w:rsidRPr="00043D23">
        <w:rPr>
          <w:rFonts w:ascii="GHEA Grapalat" w:hAnsi="GHEA Grapalat"/>
          <w:b/>
          <w:color w:val="000000"/>
          <w:sz w:val="16"/>
          <w:szCs w:val="16"/>
          <w:lang w:val="af-ZA"/>
        </w:rPr>
        <w:t xml:space="preserve"> </w:t>
      </w:r>
      <w:r w:rsidRPr="00043D23">
        <w:rPr>
          <w:rFonts w:ascii="GHEA Grapalat" w:hAnsi="GHEA Grapalat" w:cs="Sylfaen"/>
          <w:b/>
          <w:color w:val="000000"/>
          <w:sz w:val="16"/>
          <w:szCs w:val="16"/>
        </w:rPr>
        <w:t>Շ</w:t>
      </w:r>
      <w:r w:rsidRPr="00043D23">
        <w:rPr>
          <w:rFonts w:ascii="GHEA Grapalat" w:hAnsi="GHEA Grapalat" w:cs="Sylfaen"/>
          <w:b/>
          <w:color w:val="000000"/>
          <w:sz w:val="16"/>
          <w:szCs w:val="16"/>
          <w:lang w:val="ru-RU"/>
        </w:rPr>
        <w:t>ՆՈՐՀԱԼԻ</w:t>
      </w:r>
      <w:r w:rsidRPr="00043D23">
        <w:rPr>
          <w:rFonts w:ascii="GHEA Grapalat" w:hAnsi="GHEA Grapalat"/>
          <w:b/>
          <w:color w:val="000000"/>
          <w:sz w:val="16"/>
          <w:szCs w:val="16"/>
          <w:lang w:val="af-ZA"/>
        </w:rPr>
        <w:t xml:space="preserve"> </w:t>
      </w:r>
      <w:r w:rsidRPr="00043D23">
        <w:rPr>
          <w:rFonts w:ascii="GHEA Grapalat" w:hAnsi="GHEA Grapalat" w:cs="Sylfaen"/>
          <w:b/>
          <w:color w:val="000000"/>
          <w:sz w:val="16"/>
          <w:szCs w:val="16"/>
          <w:lang w:val="ru-RU"/>
        </w:rPr>
        <w:t>ՓՈՂՈՑՆԵՐԻ</w:t>
      </w:r>
      <w:r w:rsidRPr="00043D23">
        <w:rPr>
          <w:rFonts w:ascii="GHEA Grapalat" w:hAnsi="GHEA Grapalat"/>
          <w:b/>
          <w:color w:val="000000"/>
          <w:sz w:val="16"/>
          <w:szCs w:val="16"/>
          <w:lang w:val="af-ZA"/>
        </w:rPr>
        <w:t xml:space="preserve"> </w:t>
      </w:r>
      <w:r w:rsidRPr="00043D23">
        <w:rPr>
          <w:rFonts w:ascii="GHEA Grapalat" w:hAnsi="GHEA Grapalat"/>
          <w:b/>
          <w:i w:val="0"/>
          <w:sz w:val="16"/>
          <w:szCs w:val="16"/>
          <w:lang w:val="af-ZA"/>
        </w:rPr>
        <w:t>1750</w:t>
      </w:r>
      <w:r w:rsidRPr="00043D23">
        <w:rPr>
          <w:rFonts w:ascii="GHEA Grapalat" w:hAnsi="GHEA Grapalat"/>
          <w:b/>
          <w:i w:val="0"/>
          <w:sz w:val="16"/>
          <w:szCs w:val="16"/>
          <w:lang w:val="ru-RU"/>
        </w:rPr>
        <w:t>ԳԾՄ</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ԳԱԶԱՏԱՐԻ</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ԿԱՌՈՒՑՈՒՄ</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ԳԵՂԱԿԵՐՏ</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ՀԱՄԱՅՆՔԻ</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ՆԵՐՏՆՏԵՍԱՅԻՆ</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ՈՌՈԳՄԱՆ</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ՋՐԱԳԾԵՐԻ</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ԿԱՌՈՒՑՄԱՆ</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ԵՎ</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ԽՈՐՔԱՅԻՆ</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ՀՈՐԵՐԻ</w:t>
      </w:r>
      <w:r w:rsidRPr="00043D23">
        <w:rPr>
          <w:rFonts w:ascii="GHEA Grapalat" w:hAnsi="GHEA Grapalat"/>
          <w:b/>
          <w:i w:val="0"/>
          <w:sz w:val="16"/>
          <w:szCs w:val="16"/>
          <w:lang w:val="af-ZA"/>
        </w:rPr>
        <w:t xml:space="preserve"> </w:t>
      </w:r>
      <w:r w:rsidRPr="00043D23">
        <w:rPr>
          <w:rFonts w:ascii="GHEA Grapalat" w:hAnsi="GHEA Grapalat"/>
          <w:b/>
          <w:i w:val="0"/>
          <w:sz w:val="16"/>
          <w:szCs w:val="16"/>
          <w:lang w:val="ru-RU"/>
        </w:rPr>
        <w:t>ՆՈՐՈԳՄԱՆ</w:t>
      </w:r>
      <w:r w:rsidRPr="00043D23">
        <w:rPr>
          <w:rFonts w:ascii="GHEA Grapalat" w:hAnsi="GHEA Grapalat"/>
          <w:b/>
          <w:i w:val="0"/>
          <w:sz w:val="16"/>
          <w:szCs w:val="16"/>
          <w:lang w:val="af-ZA"/>
        </w:rPr>
        <w:t xml:space="preserve"> </w:t>
      </w:r>
      <w:r w:rsidRPr="00043D23">
        <w:rPr>
          <w:rFonts w:ascii="GHEA Grapalat" w:hAnsi="GHEA Grapalat" w:cs="Sylfaen"/>
          <w:b/>
          <w:sz w:val="16"/>
          <w:szCs w:val="16"/>
        </w:rPr>
        <w:t>ՆԱԽԱԳԾԱ</w:t>
      </w:r>
      <w:r w:rsidRPr="00043D23">
        <w:rPr>
          <w:rFonts w:ascii="GHEA Grapalat" w:hAnsi="GHEA Grapalat" w:cs="Sylfaen"/>
          <w:b/>
          <w:sz w:val="16"/>
          <w:szCs w:val="16"/>
          <w:lang w:val="af-ZA"/>
        </w:rPr>
        <w:t>-</w:t>
      </w:r>
      <w:r w:rsidRPr="00043D23">
        <w:rPr>
          <w:rFonts w:ascii="GHEA Grapalat" w:hAnsi="GHEA Grapalat" w:cs="Sylfaen"/>
          <w:b/>
          <w:sz w:val="16"/>
          <w:szCs w:val="16"/>
        </w:rPr>
        <w:t>ՆԱԽԱՀԱՇՎԱՅԻՆ</w:t>
      </w:r>
      <w:r w:rsidRPr="00043D23">
        <w:rPr>
          <w:rFonts w:ascii="GHEA Grapalat" w:hAnsi="GHEA Grapalat" w:cs="Sylfaen"/>
          <w:b/>
          <w:sz w:val="16"/>
          <w:szCs w:val="16"/>
          <w:lang w:val="af-ZA"/>
        </w:rPr>
        <w:t xml:space="preserve"> </w:t>
      </w:r>
      <w:r w:rsidRPr="00043D23">
        <w:rPr>
          <w:rFonts w:ascii="GHEA Grapalat" w:hAnsi="GHEA Grapalat" w:cs="Sylfaen"/>
          <w:b/>
          <w:sz w:val="16"/>
          <w:szCs w:val="16"/>
        </w:rPr>
        <w:t>ՓԱՍՏԱԹՂԹԵՐԻ</w:t>
      </w:r>
      <w:r w:rsidRPr="00043D23">
        <w:rPr>
          <w:rFonts w:ascii="GHEA Grapalat" w:hAnsi="GHEA Grapalat" w:cs="Sylfaen"/>
          <w:b/>
          <w:sz w:val="16"/>
          <w:szCs w:val="16"/>
          <w:lang w:val="af-ZA"/>
        </w:rPr>
        <w:t xml:space="preserve"> </w:t>
      </w:r>
      <w:r w:rsidRPr="00043D23">
        <w:rPr>
          <w:rFonts w:ascii="GHEA Grapalat" w:hAnsi="GHEA Grapalat" w:cs="Sylfaen"/>
          <w:b/>
          <w:sz w:val="16"/>
          <w:szCs w:val="16"/>
        </w:rPr>
        <w:t>ԿԱԶՄՄԱՆ</w:t>
      </w:r>
      <w:r w:rsidRPr="00043D23">
        <w:rPr>
          <w:rFonts w:ascii="GHEA Grapalat" w:hAnsi="GHEA Grapalat" w:cs="Sylfaen"/>
          <w:b/>
          <w:sz w:val="16"/>
          <w:szCs w:val="16"/>
          <w:lang w:val="af-ZA"/>
        </w:rPr>
        <w:t xml:space="preserve">  </w:t>
      </w:r>
      <w:r>
        <w:rPr>
          <w:rFonts w:ascii="GHEA Grapalat" w:hAnsi="GHEA Grapalat" w:cs="Sylfaen"/>
          <w:b/>
          <w:sz w:val="16"/>
          <w:szCs w:val="16"/>
          <w:lang w:val="ru-RU"/>
        </w:rPr>
        <w:t>ԾԱՌԱՅՈՒԹՅՈՒՆՆԵՐԻ</w:t>
      </w:r>
      <w:r w:rsidRPr="00A1712A">
        <w:rPr>
          <w:rFonts w:ascii="GHEA Grapalat" w:hAnsi="GHEA Grapalat" w:cs="Sylfaen"/>
          <w:b/>
          <w:sz w:val="16"/>
          <w:szCs w:val="16"/>
          <w:lang w:val="en-US"/>
        </w:rPr>
        <w:t xml:space="preserve"> </w:t>
      </w:r>
      <w:r>
        <w:rPr>
          <w:rFonts w:ascii="GHEA Grapalat" w:hAnsi="GHEA Grapalat" w:cs="Sylfaen"/>
          <w:b/>
          <w:sz w:val="16"/>
          <w:szCs w:val="16"/>
          <w:lang w:val="ru-RU"/>
        </w:rPr>
        <w:t>ՄԱՏՈՒՑՄԱՆ</w:t>
      </w:r>
      <w:r w:rsidRPr="00043D23">
        <w:rPr>
          <w:rFonts w:ascii="GHEA Grapalat" w:hAnsi="GHEA Grapalat" w:cs="Sylfaen"/>
          <w:b/>
          <w:sz w:val="16"/>
          <w:szCs w:val="16"/>
          <w:lang w:val="af-ZA"/>
        </w:rPr>
        <w:t xml:space="preserve"> </w:t>
      </w:r>
      <w:r w:rsidRPr="00043D23">
        <w:rPr>
          <w:rFonts w:ascii="GHEA Grapalat" w:hAnsi="GHEA Grapalat" w:cs="Sylfaen"/>
          <w:b/>
          <w:sz w:val="16"/>
          <w:szCs w:val="16"/>
        </w:rPr>
        <w:t>ՆՊԱՏԱԿՈՎ</w:t>
      </w:r>
      <w:r w:rsidRPr="00043D23">
        <w:rPr>
          <w:rFonts w:ascii="GHEA Grapalat" w:hAnsi="GHEA Grapalat" w:cs="Sylfaen"/>
          <w:b/>
          <w:sz w:val="16"/>
          <w:szCs w:val="16"/>
          <w:lang w:val="af-ZA"/>
        </w:rPr>
        <w:t xml:space="preserve"> </w:t>
      </w:r>
      <w:r w:rsidRPr="00043D23">
        <w:rPr>
          <w:rFonts w:ascii="GHEA Grapalat" w:hAnsi="GHEA Grapalat" w:cs="Times Armenian"/>
          <w:b/>
          <w:sz w:val="16"/>
          <w:szCs w:val="16"/>
          <w:lang w:val="af-ZA"/>
        </w:rPr>
        <w:t xml:space="preserve"> </w:t>
      </w:r>
      <w:r w:rsidRPr="00043D23">
        <w:rPr>
          <w:rFonts w:ascii="GHEA Grapalat" w:hAnsi="GHEA Grapalat" w:cs="Sylfaen"/>
          <w:b/>
          <w:sz w:val="16"/>
          <w:szCs w:val="16"/>
        </w:rPr>
        <w:t>ՀԱՅՏԱՐԱՐՎԱԾ</w:t>
      </w:r>
      <w:r w:rsidRPr="00043D23">
        <w:rPr>
          <w:rFonts w:ascii="GHEA Grapalat" w:hAnsi="GHEA Grapalat" w:cs="Times Armenian"/>
          <w:b/>
          <w:sz w:val="16"/>
          <w:szCs w:val="16"/>
          <w:lang w:val="af-ZA"/>
        </w:rPr>
        <w:t xml:space="preserve"> </w:t>
      </w:r>
      <w:r w:rsidRPr="00DF32A5">
        <w:rPr>
          <w:rFonts w:ascii="GHEA Grapalat" w:hAnsi="GHEA Grapalat"/>
          <w:b/>
          <w:i w:val="0"/>
          <w:sz w:val="16"/>
          <w:szCs w:val="16"/>
          <w:lang w:val="af-ZA"/>
        </w:rPr>
        <w:t>ՀՐԱՏԱՊՈՒԹՅԱՆ ՀԻՄՔՈՎ ՊԱՅՄԱՆԱՎՈՐՎԱԾ ՄԵԿ ԱՆՁԻՑ</w:t>
      </w:r>
      <w:r w:rsidRPr="00DF32A5">
        <w:rPr>
          <w:rFonts w:ascii="GHEA Grapalat" w:hAnsi="GHEA Grapalat" w:cs="Sylfaen"/>
          <w:b/>
          <w:sz w:val="16"/>
          <w:szCs w:val="16"/>
          <w:lang w:val="af-ZA"/>
        </w:rPr>
        <w:t xml:space="preserve"> </w:t>
      </w:r>
      <w:r w:rsidRPr="00670B57">
        <w:rPr>
          <w:rFonts w:ascii="GHEA Grapalat" w:hAnsi="GHEA Grapalat"/>
          <w:i w:val="0"/>
          <w:lang w:val="af-ZA"/>
        </w:rPr>
        <w:t xml:space="preserve">Նախագծա-նախահաշվային փաստաթղթերի կազմման  </w:t>
      </w:r>
      <w:r w:rsidRPr="00DF32A5">
        <w:rPr>
          <w:rFonts w:ascii="GHEA Grapalat" w:hAnsi="GHEA Grapalat"/>
          <w:i w:val="0"/>
          <w:sz w:val="16"/>
          <w:szCs w:val="16"/>
          <w:lang w:val="af-ZA"/>
        </w:rPr>
        <w:t xml:space="preserve"> </w:t>
      </w:r>
      <w:r w:rsidRPr="00DF32A5">
        <w:rPr>
          <w:rFonts w:ascii="GHEA Grapalat" w:hAnsi="GHEA Grapalat"/>
          <w:i w:val="0"/>
          <w:sz w:val="16"/>
          <w:szCs w:val="16"/>
          <w:lang w:val="ru-RU"/>
        </w:rPr>
        <w:t>ԾԱՌԱՅՈՒԹՅՈՒՆՆԵՐԻ</w:t>
      </w:r>
      <w:r w:rsidRPr="00DF32A5">
        <w:rPr>
          <w:rFonts w:ascii="GHEA Grapalat" w:hAnsi="GHEA Grapalat"/>
          <w:i w:val="0"/>
          <w:lang w:val="en-US"/>
        </w:rPr>
        <w:t xml:space="preserve"> </w:t>
      </w:r>
      <w:r w:rsidRPr="00712340">
        <w:rPr>
          <w:rFonts w:ascii="GHEA Grapalat" w:hAnsi="GHEA Grapalat"/>
          <w:i w:val="0"/>
        </w:rPr>
        <w:t>ձեռքբերումը (այսուհետ` նաև ծառայություն)</w:t>
      </w:r>
      <w:r w:rsidRPr="00712340">
        <w:rPr>
          <w:rFonts w:ascii="GHEA Grapalat" w:hAnsi="GHEA Grapalat"/>
          <w:i w:val="0"/>
          <w:lang w:val="af-ZA"/>
        </w:rPr>
        <w:t xml:space="preserve">, </w:t>
      </w:r>
      <w:r w:rsidRPr="00712340">
        <w:rPr>
          <w:rFonts w:ascii="GHEA Grapalat" w:hAnsi="GHEA Grapalat"/>
          <w:i w:val="0"/>
        </w:rPr>
        <w:t>որոնք</w:t>
      </w:r>
      <w:r w:rsidRPr="00712340">
        <w:rPr>
          <w:rFonts w:ascii="GHEA Grapalat" w:hAnsi="GHEA Grapalat"/>
          <w:i w:val="0"/>
          <w:lang w:val="af-ZA"/>
        </w:rPr>
        <w:t xml:space="preserve"> </w:t>
      </w:r>
      <w:r w:rsidRPr="00712340">
        <w:rPr>
          <w:rFonts w:ascii="GHEA Grapalat" w:hAnsi="GHEA Grapalat"/>
          <w:i w:val="0"/>
        </w:rPr>
        <w:t>խմբավորված</w:t>
      </w:r>
      <w:r w:rsidRPr="00712340">
        <w:rPr>
          <w:rFonts w:ascii="GHEA Grapalat" w:hAnsi="GHEA Grapalat"/>
          <w:i w:val="0"/>
          <w:lang w:val="af-ZA"/>
        </w:rPr>
        <w:t xml:space="preserve">  </w:t>
      </w:r>
      <w:r w:rsidRPr="00712340">
        <w:rPr>
          <w:rFonts w:ascii="GHEA Grapalat" w:hAnsi="GHEA Grapalat"/>
          <w:i w:val="0"/>
        </w:rPr>
        <w:t>են</w:t>
      </w:r>
      <w:r w:rsidRPr="00712340">
        <w:rPr>
          <w:rFonts w:ascii="GHEA Grapalat" w:hAnsi="GHEA Grapalat"/>
          <w:i w:val="0"/>
          <w:lang w:val="af-ZA"/>
        </w:rPr>
        <w:t xml:space="preserve"> </w:t>
      </w:r>
      <w:r>
        <w:rPr>
          <w:rFonts w:ascii="GHEA Grapalat" w:hAnsi="GHEA Grapalat"/>
          <w:i w:val="0"/>
          <w:lang w:val="ru-RU"/>
        </w:rPr>
        <w:t>երկու</w:t>
      </w:r>
      <w:r w:rsidRPr="00712340">
        <w:rPr>
          <w:rFonts w:ascii="GHEA Grapalat" w:hAnsi="GHEA Grapalat"/>
          <w:i w:val="0"/>
          <w:lang w:val="af-ZA"/>
        </w:rPr>
        <w:t xml:space="preserve">» </w:t>
      </w:r>
      <w:r w:rsidRPr="00712340">
        <w:rPr>
          <w:rFonts w:ascii="GHEA Grapalat" w:hAnsi="GHEA Grapalat" w:cs="Sylfaen"/>
          <w:i w:val="0"/>
        </w:rPr>
        <w:t>չափաբաժիներում</w:t>
      </w:r>
      <w:r w:rsidRPr="0071234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3337BC" w:rsidRPr="00712340" w:rsidTr="00C60131">
        <w:tc>
          <w:tcPr>
            <w:tcW w:w="1530" w:type="dxa"/>
            <w:vAlign w:val="center"/>
          </w:tcPr>
          <w:p w:rsidR="003337BC" w:rsidRPr="00670B57" w:rsidRDefault="003337BC" w:rsidP="00C60131">
            <w:pPr>
              <w:pStyle w:val="23"/>
              <w:spacing w:line="240" w:lineRule="auto"/>
              <w:ind w:firstLine="0"/>
              <w:jc w:val="center"/>
              <w:rPr>
                <w:rFonts w:ascii="GHEA Grapalat" w:hAnsi="GHEA Grapalat"/>
                <w:b/>
                <w:bCs/>
                <w:i/>
                <w:iCs/>
                <w:sz w:val="14"/>
                <w:szCs w:val="14"/>
              </w:rPr>
            </w:pPr>
            <w:r w:rsidRPr="00670B57">
              <w:rPr>
                <w:rFonts w:ascii="GHEA Grapalat" w:hAnsi="GHEA Grapalat"/>
                <w:b/>
                <w:bCs/>
                <w:i/>
                <w:iCs/>
                <w:sz w:val="14"/>
                <w:szCs w:val="14"/>
              </w:rPr>
              <w:t>Չափաբաժինների համարները</w:t>
            </w:r>
          </w:p>
        </w:tc>
        <w:tc>
          <w:tcPr>
            <w:tcW w:w="8820" w:type="dxa"/>
            <w:vAlign w:val="center"/>
          </w:tcPr>
          <w:p w:rsidR="003337BC" w:rsidRPr="00670B57" w:rsidRDefault="003337BC" w:rsidP="00C60131">
            <w:pPr>
              <w:pStyle w:val="23"/>
              <w:spacing w:line="240" w:lineRule="auto"/>
              <w:ind w:firstLine="0"/>
              <w:jc w:val="center"/>
              <w:rPr>
                <w:rFonts w:ascii="GHEA Grapalat" w:hAnsi="GHEA Grapalat"/>
                <w:b/>
                <w:bCs/>
                <w:i/>
                <w:iCs/>
              </w:rPr>
            </w:pPr>
            <w:r w:rsidRPr="00670B57">
              <w:rPr>
                <w:rFonts w:ascii="GHEA Grapalat" w:hAnsi="GHEA Grapalat"/>
                <w:b/>
                <w:bCs/>
                <w:i/>
                <w:iCs/>
              </w:rPr>
              <w:t>Չափաբաժնի անվանումը</w:t>
            </w:r>
          </w:p>
        </w:tc>
      </w:tr>
      <w:tr w:rsidR="003337BC" w:rsidRPr="00BF3030" w:rsidTr="00C60131">
        <w:tc>
          <w:tcPr>
            <w:tcW w:w="1530" w:type="dxa"/>
            <w:vAlign w:val="center"/>
          </w:tcPr>
          <w:p w:rsidR="003337BC" w:rsidRPr="00670B57" w:rsidRDefault="003337BC" w:rsidP="00C60131">
            <w:pPr>
              <w:pStyle w:val="23"/>
              <w:spacing w:line="240" w:lineRule="auto"/>
              <w:ind w:firstLine="0"/>
              <w:jc w:val="center"/>
              <w:rPr>
                <w:rFonts w:ascii="GHEA Grapalat" w:hAnsi="GHEA Grapalat"/>
                <w:sz w:val="16"/>
              </w:rPr>
            </w:pPr>
            <w:r w:rsidRPr="00670B57">
              <w:rPr>
                <w:rFonts w:ascii="GHEA Grapalat" w:hAnsi="GHEA Grapalat"/>
                <w:sz w:val="16"/>
              </w:rPr>
              <w:t>1</w:t>
            </w:r>
          </w:p>
        </w:tc>
        <w:tc>
          <w:tcPr>
            <w:tcW w:w="8820" w:type="dxa"/>
            <w:vAlign w:val="center"/>
          </w:tcPr>
          <w:p w:rsidR="003337BC" w:rsidRPr="000870BC" w:rsidRDefault="003337BC" w:rsidP="00C60131">
            <w:pPr>
              <w:pStyle w:val="af4"/>
              <w:ind w:left="-70"/>
              <w:jc w:val="both"/>
              <w:rPr>
                <w:rFonts w:ascii="GHEA Grapalat" w:hAnsi="GHEA Grapalat" w:cs="Sylfaen"/>
                <w:b/>
                <w:sz w:val="20"/>
                <w:szCs w:val="20"/>
                <w:lang w:val="af-ZA"/>
              </w:rPr>
            </w:pPr>
            <w:r w:rsidRPr="000870BC">
              <w:rPr>
                <w:rFonts w:ascii="GHEA Grapalat" w:hAnsi="GHEA Grapalat"/>
                <w:b/>
                <w:sz w:val="20"/>
                <w:szCs w:val="20"/>
                <w:lang w:val="ru-RU"/>
              </w:rPr>
              <w:t>ԳԵՂԱԿԵՐՏ</w:t>
            </w:r>
            <w:r w:rsidRPr="000870BC">
              <w:rPr>
                <w:rFonts w:ascii="GHEA Grapalat" w:hAnsi="GHEA Grapalat"/>
                <w:b/>
                <w:sz w:val="20"/>
                <w:szCs w:val="20"/>
                <w:lang w:val="af-ZA"/>
              </w:rPr>
              <w:t xml:space="preserve"> </w:t>
            </w:r>
            <w:r w:rsidRPr="000870BC">
              <w:rPr>
                <w:rFonts w:ascii="GHEA Grapalat" w:hAnsi="GHEA Grapalat"/>
                <w:b/>
                <w:sz w:val="20"/>
                <w:szCs w:val="20"/>
                <w:lang w:val="ru-RU"/>
              </w:rPr>
              <w:t>ՀԱՄԱՅՆՔՈՒՄ</w:t>
            </w:r>
            <w:r w:rsidRPr="000870BC">
              <w:rPr>
                <w:rFonts w:ascii="GHEA Grapalat" w:hAnsi="GHEA Grapalat"/>
                <w:b/>
                <w:i/>
                <w:sz w:val="20"/>
                <w:szCs w:val="20"/>
                <w:lang w:val="af-ZA"/>
              </w:rPr>
              <w:t xml:space="preserve"> </w:t>
            </w:r>
            <w:r w:rsidRPr="000870BC">
              <w:rPr>
                <w:rFonts w:ascii="GHEA Grapalat" w:hAnsi="GHEA Grapalat"/>
                <w:b/>
                <w:sz w:val="20"/>
                <w:szCs w:val="20"/>
                <w:lang w:val="af-ZA"/>
              </w:rPr>
              <w:t xml:space="preserve"> </w:t>
            </w:r>
            <w:r w:rsidRPr="000870BC">
              <w:rPr>
                <w:rFonts w:ascii="GHEA Grapalat" w:hAnsi="GHEA Grapalat" w:cs="Sylfaen"/>
                <w:b/>
                <w:color w:val="000000"/>
                <w:sz w:val="20"/>
                <w:szCs w:val="20"/>
              </w:rPr>
              <w:t>Հ</w:t>
            </w:r>
            <w:r w:rsidRPr="000870BC">
              <w:rPr>
                <w:rFonts w:ascii="GHEA Grapalat" w:eastAsia="MS Mincho" w:hAnsi="MS Mincho" w:cs="MS Mincho"/>
                <w:b/>
                <w:color w:val="000000"/>
                <w:sz w:val="20"/>
                <w:szCs w:val="20"/>
                <w:lang w:val="af-ZA"/>
              </w:rPr>
              <w:t>․</w:t>
            </w:r>
            <w:r w:rsidRPr="000870BC">
              <w:rPr>
                <w:rFonts w:ascii="GHEA Grapalat" w:hAnsi="GHEA Grapalat"/>
                <w:b/>
                <w:color w:val="000000"/>
                <w:sz w:val="20"/>
                <w:szCs w:val="20"/>
                <w:lang w:val="af-ZA"/>
              </w:rPr>
              <w:t xml:space="preserve"> </w:t>
            </w:r>
            <w:r w:rsidRPr="000870BC">
              <w:rPr>
                <w:rFonts w:ascii="GHEA Grapalat" w:hAnsi="GHEA Grapalat"/>
                <w:b/>
                <w:color w:val="000000"/>
                <w:sz w:val="20"/>
                <w:szCs w:val="20"/>
                <w:lang w:val="ru-RU"/>
              </w:rPr>
              <w:t>ԱՎԵՏԻՍՅԱՆ</w:t>
            </w:r>
            <w:r w:rsidRPr="000870BC">
              <w:rPr>
                <w:rFonts w:ascii="GHEA Grapalat" w:hAnsi="GHEA Grapalat"/>
                <w:b/>
                <w:color w:val="000000"/>
                <w:sz w:val="20"/>
                <w:szCs w:val="20"/>
                <w:lang w:val="af-ZA"/>
              </w:rPr>
              <w:t xml:space="preserve">, </w:t>
            </w:r>
            <w:r w:rsidRPr="000870BC">
              <w:rPr>
                <w:rFonts w:ascii="GHEA Grapalat" w:hAnsi="GHEA Grapalat" w:cs="Sylfaen"/>
                <w:b/>
                <w:color w:val="000000"/>
                <w:sz w:val="20"/>
                <w:szCs w:val="20"/>
              </w:rPr>
              <w:t>Տ</w:t>
            </w:r>
            <w:r w:rsidRPr="000870BC">
              <w:rPr>
                <w:rFonts w:ascii="GHEA Grapalat" w:hAnsi="GHEA Grapalat" w:cs="Sylfaen"/>
                <w:b/>
                <w:color w:val="000000"/>
                <w:sz w:val="20"/>
                <w:szCs w:val="20"/>
                <w:lang w:val="ru-RU"/>
              </w:rPr>
              <w:t>ԻԳՐԱՆ</w:t>
            </w:r>
            <w:r w:rsidRPr="000870BC">
              <w:rPr>
                <w:rFonts w:ascii="GHEA Grapalat" w:hAnsi="GHEA Grapalat"/>
                <w:b/>
                <w:color w:val="000000"/>
                <w:sz w:val="20"/>
                <w:szCs w:val="20"/>
                <w:lang w:val="af-ZA"/>
              </w:rPr>
              <w:t xml:space="preserve"> </w:t>
            </w:r>
            <w:r w:rsidRPr="000870BC">
              <w:rPr>
                <w:rFonts w:ascii="GHEA Grapalat" w:hAnsi="GHEA Grapalat" w:cs="Sylfaen"/>
                <w:b/>
                <w:color w:val="000000"/>
                <w:sz w:val="20"/>
                <w:szCs w:val="20"/>
              </w:rPr>
              <w:t>Մ</w:t>
            </w:r>
            <w:r w:rsidRPr="000870BC">
              <w:rPr>
                <w:rFonts w:ascii="GHEA Grapalat" w:hAnsi="GHEA Grapalat" w:cs="Sylfaen"/>
                <w:b/>
                <w:color w:val="000000"/>
                <w:sz w:val="20"/>
                <w:szCs w:val="20"/>
                <w:lang w:val="ru-RU"/>
              </w:rPr>
              <w:t>ԵԾԻ</w:t>
            </w:r>
            <w:r w:rsidRPr="000870BC">
              <w:rPr>
                <w:rFonts w:ascii="GHEA Grapalat" w:hAnsi="GHEA Grapalat"/>
                <w:b/>
                <w:color w:val="000000"/>
                <w:sz w:val="20"/>
                <w:szCs w:val="20"/>
                <w:lang w:val="af-ZA"/>
              </w:rPr>
              <w:t xml:space="preserve">, </w:t>
            </w:r>
            <w:r w:rsidRPr="000870BC">
              <w:rPr>
                <w:rFonts w:ascii="GHEA Grapalat" w:hAnsi="GHEA Grapalat" w:cs="Sylfaen"/>
                <w:b/>
                <w:color w:val="000000"/>
                <w:sz w:val="20"/>
                <w:szCs w:val="20"/>
              </w:rPr>
              <w:t>Գ</w:t>
            </w:r>
            <w:r w:rsidRPr="000870BC">
              <w:rPr>
                <w:rFonts w:ascii="GHEA Grapalat" w:eastAsia="MS Mincho" w:hAnsi="MS Mincho" w:cs="MS Mincho"/>
                <w:b/>
                <w:color w:val="000000"/>
                <w:sz w:val="20"/>
                <w:szCs w:val="20"/>
                <w:lang w:val="af-ZA"/>
              </w:rPr>
              <w:t>․</w:t>
            </w:r>
            <w:r w:rsidRPr="000870BC">
              <w:rPr>
                <w:rFonts w:ascii="GHEA Grapalat" w:hAnsi="GHEA Grapalat"/>
                <w:b/>
                <w:color w:val="000000"/>
                <w:sz w:val="20"/>
                <w:szCs w:val="20"/>
                <w:lang w:val="af-ZA"/>
              </w:rPr>
              <w:t xml:space="preserve"> </w:t>
            </w:r>
            <w:r w:rsidRPr="000870BC">
              <w:rPr>
                <w:rFonts w:ascii="GHEA Grapalat" w:hAnsi="GHEA Grapalat" w:cs="Sylfaen"/>
                <w:b/>
                <w:color w:val="000000"/>
                <w:sz w:val="20"/>
                <w:szCs w:val="20"/>
              </w:rPr>
              <w:t>Ն</w:t>
            </w:r>
            <w:r w:rsidRPr="000870BC">
              <w:rPr>
                <w:rFonts w:ascii="GHEA Grapalat" w:hAnsi="GHEA Grapalat" w:cs="Sylfaen"/>
                <w:b/>
                <w:color w:val="000000"/>
                <w:sz w:val="20"/>
                <w:szCs w:val="20"/>
                <w:lang w:val="ru-RU"/>
              </w:rPr>
              <w:t>ԱՐԵԿԱՑՈՒ</w:t>
            </w:r>
            <w:r w:rsidRPr="000870BC">
              <w:rPr>
                <w:rFonts w:ascii="GHEA Grapalat" w:hAnsi="GHEA Grapalat"/>
                <w:b/>
                <w:color w:val="000000"/>
                <w:sz w:val="20"/>
                <w:szCs w:val="20"/>
                <w:lang w:val="af-ZA"/>
              </w:rPr>
              <w:t xml:space="preserve">, </w:t>
            </w:r>
            <w:r w:rsidRPr="000870BC">
              <w:rPr>
                <w:rFonts w:ascii="GHEA Grapalat" w:hAnsi="GHEA Grapalat" w:cs="Sylfaen"/>
                <w:b/>
                <w:color w:val="000000"/>
                <w:sz w:val="20"/>
                <w:szCs w:val="20"/>
              </w:rPr>
              <w:t>Ն</w:t>
            </w:r>
            <w:r w:rsidRPr="000870BC">
              <w:rPr>
                <w:rFonts w:ascii="GHEA Grapalat" w:eastAsia="MS Mincho" w:hAnsi="MS Mincho" w:cs="MS Mincho"/>
                <w:b/>
                <w:color w:val="000000"/>
                <w:sz w:val="20"/>
                <w:szCs w:val="20"/>
                <w:lang w:val="af-ZA"/>
              </w:rPr>
              <w:t>․</w:t>
            </w:r>
            <w:r w:rsidRPr="000870BC">
              <w:rPr>
                <w:rFonts w:ascii="GHEA Grapalat" w:hAnsi="GHEA Grapalat"/>
                <w:b/>
                <w:color w:val="000000"/>
                <w:sz w:val="20"/>
                <w:szCs w:val="20"/>
                <w:lang w:val="af-ZA"/>
              </w:rPr>
              <w:t xml:space="preserve"> </w:t>
            </w:r>
            <w:r w:rsidRPr="000870BC">
              <w:rPr>
                <w:rFonts w:ascii="GHEA Grapalat" w:hAnsi="GHEA Grapalat" w:cs="Sylfaen"/>
                <w:b/>
                <w:color w:val="000000"/>
                <w:sz w:val="20"/>
                <w:szCs w:val="20"/>
              </w:rPr>
              <w:t>Շ</w:t>
            </w:r>
            <w:r w:rsidRPr="000870BC">
              <w:rPr>
                <w:rFonts w:ascii="GHEA Grapalat" w:hAnsi="GHEA Grapalat" w:cs="Sylfaen"/>
                <w:b/>
                <w:color w:val="000000"/>
                <w:sz w:val="20"/>
                <w:szCs w:val="20"/>
                <w:lang w:val="ru-RU"/>
              </w:rPr>
              <w:t>ՆՈՐՀԱԼԻ</w:t>
            </w:r>
            <w:r w:rsidRPr="000870BC">
              <w:rPr>
                <w:rFonts w:ascii="GHEA Grapalat" w:hAnsi="GHEA Grapalat"/>
                <w:b/>
                <w:color w:val="000000"/>
                <w:sz w:val="20"/>
                <w:szCs w:val="20"/>
                <w:lang w:val="af-ZA"/>
              </w:rPr>
              <w:t xml:space="preserve"> </w:t>
            </w:r>
            <w:r w:rsidRPr="000870BC">
              <w:rPr>
                <w:rFonts w:ascii="GHEA Grapalat" w:hAnsi="GHEA Grapalat" w:cs="Sylfaen"/>
                <w:b/>
                <w:color w:val="000000"/>
                <w:sz w:val="20"/>
                <w:szCs w:val="20"/>
                <w:lang w:val="ru-RU"/>
              </w:rPr>
              <w:t>ՓՈՂՈՑՆԵՐԻ</w:t>
            </w:r>
            <w:r w:rsidRPr="000870BC">
              <w:rPr>
                <w:rFonts w:ascii="GHEA Grapalat" w:hAnsi="GHEA Grapalat"/>
                <w:b/>
                <w:color w:val="000000"/>
                <w:sz w:val="20"/>
                <w:szCs w:val="20"/>
                <w:lang w:val="af-ZA"/>
              </w:rPr>
              <w:t xml:space="preserve"> </w:t>
            </w:r>
            <w:r w:rsidRPr="000870BC">
              <w:rPr>
                <w:rFonts w:ascii="GHEA Grapalat" w:hAnsi="GHEA Grapalat"/>
                <w:b/>
                <w:sz w:val="20"/>
                <w:szCs w:val="20"/>
                <w:lang w:val="af-ZA"/>
              </w:rPr>
              <w:t>1750</w:t>
            </w:r>
            <w:r w:rsidRPr="000870BC">
              <w:rPr>
                <w:rFonts w:ascii="GHEA Grapalat" w:hAnsi="GHEA Grapalat"/>
                <w:b/>
                <w:sz w:val="20"/>
                <w:szCs w:val="20"/>
                <w:lang w:val="ru-RU"/>
              </w:rPr>
              <w:t>ԳԾՄ</w:t>
            </w:r>
            <w:r w:rsidRPr="000870BC">
              <w:rPr>
                <w:rFonts w:ascii="GHEA Grapalat" w:hAnsi="GHEA Grapalat"/>
                <w:b/>
                <w:sz w:val="20"/>
                <w:szCs w:val="20"/>
                <w:lang w:val="af-ZA"/>
              </w:rPr>
              <w:t xml:space="preserve"> </w:t>
            </w:r>
            <w:r w:rsidRPr="000870BC">
              <w:rPr>
                <w:rFonts w:ascii="GHEA Grapalat" w:hAnsi="GHEA Grapalat"/>
                <w:b/>
                <w:sz w:val="20"/>
                <w:szCs w:val="20"/>
                <w:lang w:val="ru-RU"/>
              </w:rPr>
              <w:t>ԳԱԶԱՏԱՐԻ</w:t>
            </w:r>
            <w:r w:rsidRPr="000870BC">
              <w:rPr>
                <w:rFonts w:ascii="GHEA Grapalat" w:hAnsi="GHEA Grapalat"/>
                <w:b/>
                <w:sz w:val="20"/>
                <w:szCs w:val="20"/>
                <w:lang w:val="af-ZA"/>
              </w:rPr>
              <w:t xml:space="preserve"> </w:t>
            </w:r>
            <w:r w:rsidRPr="000870BC">
              <w:rPr>
                <w:rFonts w:ascii="GHEA Grapalat" w:hAnsi="GHEA Grapalat"/>
                <w:b/>
                <w:sz w:val="20"/>
                <w:szCs w:val="20"/>
                <w:lang w:val="ru-RU"/>
              </w:rPr>
              <w:t>ԿԱՌՈՒՑՈՒՄ</w:t>
            </w:r>
            <w:r w:rsidRPr="000870BC">
              <w:rPr>
                <w:rFonts w:ascii="GHEA Grapalat" w:hAnsi="GHEA Grapalat"/>
                <w:b/>
                <w:i/>
                <w:sz w:val="20"/>
                <w:szCs w:val="20"/>
                <w:lang w:val="af-ZA"/>
              </w:rPr>
              <w:t xml:space="preserve"> </w:t>
            </w:r>
            <w:r w:rsidRPr="000870BC">
              <w:rPr>
                <w:rFonts w:ascii="GHEA Grapalat" w:hAnsi="GHEA Grapalat"/>
                <w:b/>
                <w:i/>
                <w:sz w:val="20"/>
                <w:szCs w:val="20"/>
                <w:lang w:val="ru-RU"/>
              </w:rPr>
              <w:t>ԳԵՂԱԿԵՐՏ</w:t>
            </w:r>
            <w:r w:rsidRPr="000870BC">
              <w:rPr>
                <w:rFonts w:ascii="GHEA Grapalat" w:hAnsi="GHEA Grapalat"/>
                <w:b/>
                <w:i/>
                <w:sz w:val="20"/>
                <w:szCs w:val="20"/>
                <w:lang w:val="af-ZA"/>
              </w:rPr>
              <w:t xml:space="preserve"> </w:t>
            </w:r>
            <w:r w:rsidRPr="000870BC">
              <w:rPr>
                <w:rFonts w:ascii="GHEA Grapalat" w:hAnsi="GHEA Grapalat"/>
                <w:b/>
                <w:i/>
                <w:sz w:val="20"/>
                <w:szCs w:val="20"/>
                <w:lang w:val="ru-RU"/>
              </w:rPr>
              <w:t>ՀԱՄԱՅՆՔՈՒՄ</w:t>
            </w:r>
            <w:r w:rsidRPr="000870BC">
              <w:rPr>
                <w:rFonts w:ascii="GHEA Grapalat" w:hAnsi="GHEA Grapalat"/>
                <w:b/>
                <w:i/>
                <w:sz w:val="20"/>
                <w:szCs w:val="20"/>
                <w:lang w:val="af-ZA"/>
              </w:rPr>
              <w:t xml:space="preserve"> 1750</w:t>
            </w:r>
            <w:r w:rsidRPr="000870BC">
              <w:rPr>
                <w:rFonts w:ascii="GHEA Grapalat" w:hAnsi="GHEA Grapalat"/>
                <w:b/>
                <w:i/>
                <w:sz w:val="20"/>
                <w:szCs w:val="20"/>
                <w:lang w:val="ru-RU"/>
              </w:rPr>
              <w:t>ԳԾՄ</w:t>
            </w:r>
            <w:r w:rsidRPr="000870BC">
              <w:rPr>
                <w:rFonts w:ascii="GHEA Grapalat" w:hAnsi="GHEA Grapalat"/>
                <w:b/>
                <w:i/>
                <w:sz w:val="20"/>
                <w:szCs w:val="20"/>
                <w:lang w:val="af-ZA"/>
              </w:rPr>
              <w:t xml:space="preserve"> </w:t>
            </w:r>
            <w:r w:rsidRPr="000870BC">
              <w:rPr>
                <w:rFonts w:ascii="GHEA Grapalat" w:hAnsi="GHEA Grapalat"/>
                <w:b/>
                <w:i/>
                <w:sz w:val="20"/>
                <w:szCs w:val="20"/>
                <w:lang w:val="ru-RU"/>
              </w:rPr>
              <w:t>ԳԱԶԱՏԱՐԻ</w:t>
            </w:r>
            <w:r w:rsidRPr="000870BC">
              <w:rPr>
                <w:rFonts w:ascii="GHEA Grapalat" w:hAnsi="GHEA Grapalat"/>
                <w:b/>
                <w:i/>
                <w:sz w:val="20"/>
                <w:szCs w:val="20"/>
                <w:lang w:val="af-ZA"/>
              </w:rPr>
              <w:t xml:space="preserve"> </w:t>
            </w:r>
            <w:r w:rsidRPr="000870BC">
              <w:rPr>
                <w:rFonts w:ascii="GHEA Grapalat" w:hAnsi="GHEA Grapalat"/>
                <w:b/>
                <w:i/>
                <w:sz w:val="20"/>
                <w:szCs w:val="20"/>
                <w:lang w:val="ru-RU"/>
              </w:rPr>
              <w:t>ԿԱՌՈՒՑՄԱՆ</w:t>
            </w:r>
            <w:r w:rsidRPr="000870BC">
              <w:rPr>
                <w:rFonts w:ascii="GHEA Grapalat" w:hAnsi="GHEA Grapalat" w:cs="Sylfaen"/>
                <w:b/>
                <w:sz w:val="20"/>
                <w:szCs w:val="20"/>
                <w:lang w:val="af-ZA"/>
              </w:rPr>
              <w:t xml:space="preserve"> </w:t>
            </w:r>
            <w:r w:rsidRPr="000870BC">
              <w:rPr>
                <w:rFonts w:ascii="GHEA Grapalat" w:hAnsi="GHEA Grapalat" w:cs="Sylfaen"/>
                <w:b/>
                <w:sz w:val="20"/>
                <w:szCs w:val="20"/>
                <w:lang w:val="ru-RU"/>
              </w:rPr>
              <w:t>ԱՇԽԱՏԱՆՔՆԵՐԻ</w:t>
            </w:r>
          </w:p>
          <w:p w:rsidR="003337BC" w:rsidRPr="003B7BE8" w:rsidRDefault="003337BC" w:rsidP="00C60131">
            <w:pPr>
              <w:pStyle w:val="af4"/>
              <w:ind w:left="-70"/>
              <w:jc w:val="both"/>
              <w:rPr>
                <w:rFonts w:ascii="GHEA Grapalat" w:hAnsi="GHEA Grapalat" w:cs="Sylfaen"/>
                <w:b/>
                <w:sz w:val="20"/>
                <w:szCs w:val="20"/>
                <w:lang w:val="af-ZA"/>
              </w:rPr>
            </w:pPr>
            <w:r>
              <w:rPr>
                <w:rFonts w:ascii="GHEA Grapalat" w:hAnsi="GHEA Grapalat"/>
                <w:b/>
                <w:i/>
                <w:sz w:val="20"/>
                <w:szCs w:val="20"/>
                <w:lang w:val="ru-RU"/>
              </w:rPr>
              <w:t>ՆԱԽԱԳԾԱՅԻՆ</w:t>
            </w:r>
            <w:r w:rsidRPr="002A1595">
              <w:rPr>
                <w:rFonts w:ascii="GHEA Grapalat" w:hAnsi="GHEA Grapalat"/>
                <w:b/>
                <w:i/>
                <w:sz w:val="20"/>
                <w:szCs w:val="20"/>
                <w:lang w:val="af-ZA"/>
              </w:rPr>
              <w:t xml:space="preserve"> </w:t>
            </w:r>
            <w:r>
              <w:rPr>
                <w:rFonts w:ascii="GHEA Grapalat" w:hAnsi="GHEA Grapalat"/>
                <w:b/>
                <w:i/>
                <w:sz w:val="20"/>
                <w:szCs w:val="20"/>
                <w:lang w:val="ru-RU"/>
              </w:rPr>
              <w:t>ԵՎ</w:t>
            </w:r>
            <w:r w:rsidRPr="002A1595">
              <w:rPr>
                <w:rFonts w:ascii="GHEA Grapalat" w:hAnsi="GHEA Grapalat"/>
                <w:b/>
                <w:i/>
                <w:sz w:val="20"/>
                <w:szCs w:val="20"/>
                <w:lang w:val="af-ZA"/>
              </w:rPr>
              <w:t xml:space="preserve"> </w:t>
            </w:r>
            <w:r>
              <w:rPr>
                <w:rFonts w:ascii="GHEA Grapalat" w:hAnsi="GHEA Grapalat"/>
                <w:b/>
                <w:i/>
                <w:sz w:val="20"/>
                <w:szCs w:val="20"/>
                <w:lang w:val="ru-RU"/>
              </w:rPr>
              <w:t>ՆԱԽԱՀԱՇՎԱՅԻՆ</w:t>
            </w:r>
            <w:r w:rsidRPr="002A1595">
              <w:rPr>
                <w:rFonts w:ascii="GHEA Grapalat" w:hAnsi="GHEA Grapalat"/>
                <w:b/>
                <w:i/>
                <w:sz w:val="20"/>
                <w:szCs w:val="20"/>
                <w:lang w:val="af-ZA"/>
              </w:rPr>
              <w:t xml:space="preserve"> </w:t>
            </w:r>
            <w:r>
              <w:rPr>
                <w:rFonts w:ascii="GHEA Grapalat" w:hAnsi="GHEA Grapalat"/>
                <w:b/>
                <w:i/>
                <w:sz w:val="20"/>
                <w:szCs w:val="20"/>
                <w:lang w:val="ru-RU"/>
              </w:rPr>
              <w:t>ՓԱՍՏԱԹՂԹԵՐԻ</w:t>
            </w:r>
            <w:r w:rsidRPr="002A1595">
              <w:rPr>
                <w:rFonts w:ascii="GHEA Grapalat" w:hAnsi="GHEA Grapalat"/>
                <w:b/>
                <w:i/>
                <w:sz w:val="20"/>
                <w:szCs w:val="20"/>
                <w:lang w:val="af-ZA"/>
              </w:rPr>
              <w:t xml:space="preserve"> </w:t>
            </w:r>
            <w:r>
              <w:rPr>
                <w:rFonts w:ascii="GHEA Grapalat" w:hAnsi="GHEA Grapalat"/>
                <w:b/>
                <w:i/>
                <w:sz w:val="20"/>
                <w:szCs w:val="20"/>
                <w:lang w:val="ru-RU"/>
              </w:rPr>
              <w:t>ԿԱԶՄՈՒՄ</w:t>
            </w:r>
            <w:r w:rsidRPr="003B7BE8">
              <w:rPr>
                <w:rFonts w:ascii="GHEA Grapalat" w:hAnsi="GHEA Grapalat" w:cs="Sylfaen"/>
                <w:b/>
                <w:sz w:val="20"/>
                <w:szCs w:val="20"/>
                <w:lang w:val="hy-AM"/>
              </w:rPr>
              <w:t xml:space="preserve"> </w:t>
            </w:r>
          </w:p>
        </w:tc>
      </w:tr>
      <w:tr w:rsidR="003337BC" w:rsidRPr="00BF3030" w:rsidTr="00C60131">
        <w:tc>
          <w:tcPr>
            <w:tcW w:w="1530" w:type="dxa"/>
            <w:vAlign w:val="center"/>
          </w:tcPr>
          <w:p w:rsidR="003337BC" w:rsidRPr="00F92103" w:rsidRDefault="003337BC" w:rsidP="00C60131">
            <w:pPr>
              <w:pStyle w:val="23"/>
              <w:spacing w:line="240" w:lineRule="auto"/>
              <w:ind w:firstLine="0"/>
              <w:jc w:val="center"/>
              <w:rPr>
                <w:rFonts w:ascii="GHEA Grapalat" w:hAnsi="GHEA Grapalat"/>
                <w:sz w:val="16"/>
                <w:lang w:val="ru-RU"/>
              </w:rPr>
            </w:pPr>
            <w:r>
              <w:rPr>
                <w:rFonts w:ascii="GHEA Grapalat" w:hAnsi="GHEA Grapalat"/>
                <w:sz w:val="16"/>
                <w:lang w:val="ru-RU"/>
              </w:rPr>
              <w:t>2.</w:t>
            </w:r>
          </w:p>
        </w:tc>
        <w:tc>
          <w:tcPr>
            <w:tcW w:w="8820" w:type="dxa"/>
            <w:vAlign w:val="center"/>
          </w:tcPr>
          <w:p w:rsidR="003337BC" w:rsidRPr="00582999" w:rsidRDefault="003337BC" w:rsidP="00C60131">
            <w:pPr>
              <w:pStyle w:val="af4"/>
              <w:ind w:left="-70"/>
              <w:jc w:val="both"/>
              <w:rPr>
                <w:rFonts w:ascii="GHEA Grapalat" w:hAnsi="GHEA Grapalat" w:cs="Sylfaen"/>
                <w:b/>
                <w:sz w:val="20"/>
                <w:szCs w:val="20"/>
                <w:lang w:val="hy-AM"/>
              </w:rPr>
            </w:pPr>
            <w:r w:rsidRPr="00582999">
              <w:rPr>
                <w:rFonts w:ascii="GHEA Grapalat" w:hAnsi="GHEA Grapalat"/>
                <w:b/>
                <w:i/>
                <w:sz w:val="20"/>
                <w:szCs w:val="20"/>
                <w:lang w:val="ru-RU"/>
              </w:rPr>
              <w:t>ԳԵՂԱԿԵՐՏ</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ՀԱՄԱՅՆՔԻ</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ՆԵՐՏՆՏԵՍԱՅԻՆ</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ՈՌՈԳՄԱՆ</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ՋՐԱԳԾԵՐԻ</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ԿԱՌՈՒՑՄԱՆ</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ԵՎ</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ԽՈՐՔԱՅԻՆ</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ՀՈՐԵՐԻ</w:t>
            </w:r>
            <w:r w:rsidRPr="00582999">
              <w:rPr>
                <w:rFonts w:ascii="GHEA Grapalat" w:hAnsi="GHEA Grapalat"/>
                <w:b/>
                <w:i/>
                <w:sz w:val="20"/>
                <w:szCs w:val="20"/>
                <w:lang w:val="af-ZA"/>
              </w:rPr>
              <w:t xml:space="preserve"> </w:t>
            </w:r>
            <w:r w:rsidRPr="00582999">
              <w:rPr>
                <w:rFonts w:ascii="GHEA Grapalat" w:hAnsi="GHEA Grapalat"/>
                <w:b/>
                <w:i/>
                <w:sz w:val="20"/>
                <w:szCs w:val="20"/>
                <w:lang w:val="ru-RU"/>
              </w:rPr>
              <w:t>ՆՈՐՈԳՄԱՆ</w:t>
            </w:r>
            <w:r>
              <w:rPr>
                <w:rFonts w:ascii="GHEA Grapalat" w:hAnsi="GHEA Grapalat"/>
                <w:b/>
                <w:i/>
                <w:sz w:val="20"/>
                <w:szCs w:val="20"/>
                <w:lang w:val="ru-RU"/>
              </w:rPr>
              <w:t xml:space="preserve"> ՆԱԽԱԳԾԱՅԻՆ ԵՎ ՆԱԽԱՀԱՇՎԱՅԻՆ ՓԱՍՏԱԹՂԹԵՐԻ ԿԱԶՄՈՒՄ</w:t>
            </w:r>
          </w:p>
        </w:tc>
      </w:tr>
      <w:tr w:rsidR="003337BC" w:rsidRPr="00BF3030" w:rsidTr="00C60131">
        <w:tc>
          <w:tcPr>
            <w:tcW w:w="1530" w:type="dxa"/>
            <w:vAlign w:val="center"/>
          </w:tcPr>
          <w:p w:rsidR="003337BC" w:rsidRPr="00670B57" w:rsidRDefault="003337BC" w:rsidP="00C60131">
            <w:pPr>
              <w:pStyle w:val="23"/>
              <w:spacing w:line="240" w:lineRule="auto"/>
              <w:ind w:firstLine="0"/>
              <w:jc w:val="center"/>
              <w:rPr>
                <w:rFonts w:ascii="GHEA Grapalat" w:hAnsi="GHEA Grapalat"/>
                <w:b/>
                <w:bCs/>
                <w:i/>
                <w:iCs/>
                <w:sz w:val="14"/>
                <w:szCs w:val="14"/>
              </w:rPr>
            </w:pPr>
          </w:p>
        </w:tc>
        <w:tc>
          <w:tcPr>
            <w:tcW w:w="8820" w:type="dxa"/>
            <w:vAlign w:val="center"/>
          </w:tcPr>
          <w:p w:rsidR="003337BC" w:rsidRPr="00670B57" w:rsidRDefault="003337BC" w:rsidP="00C60131">
            <w:pPr>
              <w:pStyle w:val="23"/>
              <w:spacing w:line="240" w:lineRule="auto"/>
              <w:ind w:firstLine="0"/>
              <w:jc w:val="center"/>
              <w:rPr>
                <w:rFonts w:ascii="GHEA Grapalat" w:hAnsi="GHEA Grapalat"/>
                <w:b/>
                <w:bCs/>
                <w:i/>
                <w:iCs/>
              </w:rPr>
            </w:pPr>
          </w:p>
        </w:tc>
      </w:tr>
    </w:tbl>
    <w:p w:rsidR="003337BC" w:rsidRPr="00712340" w:rsidRDefault="003337BC" w:rsidP="003337BC">
      <w:pPr>
        <w:pStyle w:val="23"/>
        <w:spacing w:line="240" w:lineRule="auto"/>
        <w:ind w:firstLine="567"/>
        <w:rPr>
          <w:rFonts w:ascii="GHEA Grapalat" w:hAnsi="GHEA Grapalat"/>
        </w:rPr>
      </w:pPr>
      <w:r w:rsidRPr="00712340">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3337BC" w:rsidRPr="0093193D" w:rsidRDefault="003337BC" w:rsidP="003337BC">
      <w:pPr>
        <w:ind w:firstLine="567"/>
        <w:jc w:val="both"/>
        <w:rPr>
          <w:rFonts w:ascii="GHEA Grapalat" w:hAnsi="GHEA Grapalat"/>
          <w:sz w:val="20"/>
          <w:szCs w:val="20"/>
          <w:lang w:val="af-ZA"/>
        </w:rPr>
      </w:pPr>
      <w:r w:rsidRPr="0093193D">
        <w:rPr>
          <w:rFonts w:ascii="Sylfaen" w:hAnsi="Sylfaen" w:cs="Sylfaen"/>
          <w:sz w:val="20"/>
          <w:szCs w:val="20"/>
          <w:lang w:val="af-ZA"/>
        </w:rPr>
        <w:t>Սույն</w:t>
      </w:r>
      <w:r w:rsidRPr="0093193D">
        <w:rPr>
          <w:rFonts w:ascii="GHEA Grapalat" w:hAnsi="GHEA Grapalat"/>
          <w:sz w:val="20"/>
          <w:szCs w:val="20"/>
          <w:lang w:val="af-ZA"/>
        </w:rPr>
        <w:t xml:space="preserve"> </w:t>
      </w:r>
      <w:r w:rsidRPr="0093193D">
        <w:rPr>
          <w:rFonts w:ascii="Sylfaen" w:hAnsi="Sylfaen" w:cs="Sylfaen"/>
          <w:sz w:val="20"/>
          <w:szCs w:val="20"/>
          <w:lang w:val="af-ZA"/>
        </w:rPr>
        <w:t>հրավերով</w:t>
      </w:r>
      <w:r w:rsidRPr="0093193D">
        <w:rPr>
          <w:rFonts w:ascii="GHEA Grapalat" w:hAnsi="GHEA Grapalat"/>
          <w:sz w:val="20"/>
          <w:szCs w:val="20"/>
          <w:lang w:val="af-ZA"/>
        </w:rPr>
        <w:t xml:space="preserve"> </w:t>
      </w:r>
      <w:r w:rsidRPr="0093193D">
        <w:rPr>
          <w:rFonts w:ascii="Sylfaen" w:hAnsi="Sylfaen" w:cs="Sylfaen"/>
          <w:sz w:val="20"/>
          <w:szCs w:val="20"/>
          <w:lang w:val="af-ZA"/>
        </w:rPr>
        <w:t>նախատեսված</w:t>
      </w:r>
      <w:r w:rsidRPr="0093193D">
        <w:rPr>
          <w:rFonts w:ascii="GHEA Grapalat" w:hAnsi="GHEA Grapalat"/>
          <w:sz w:val="20"/>
          <w:szCs w:val="20"/>
          <w:lang w:val="af-ZA"/>
        </w:rPr>
        <w:t xml:space="preserve"> </w:t>
      </w:r>
      <w:r w:rsidRPr="0093193D">
        <w:rPr>
          <w:rFonts w:ascii="Sylfaen" w:hAnsi="Sylfaen" w:cs="Sylfaen"/>
          <w:sz w:val="20"/>
          <w:szCs w:val="20"/>
          <w:lang w:val="af-ZA"/>
        </w:rPr>
        <w:t>ծառայությունների</w:t>
      </w:r>
      <w:r w:rsidRPr="0093193D">
        <w:rPr>
          <w:rFonts w:ascii="GHEA Grapalat" w:hAnsi="GHEA Grapalat"/>
          <w:sz w:val="20"/>
          <w:szCs w:val="20"/>
          <w:lang w:val="af-ZA"/>
        </w:rPr>
        <w:t xml:space="preserve"> </w:t>
      </w:r>
      <w:r w:rsidRPr="0093193D">
        <w:rPr>
          <w:rFonts w:ascii="Sylfaen" w:hAnsi="Sylfaen" w:cs="Sylfaen"/>
          <w:sz w:val="20"/>
          <w:szCs w:val="20"/>
          <w:lang w:val="af-ZA"/>
        </w:rPr>
        <w:t>մատուցման</w:t>
      </w:r>
      <w:r w:rsidRPr="0093193D">
        <w:rPr>
          <w:rFonts w:ascii="GHEA Grapalat" w:hAnsi="GHEA Grapalat"/>
          <w:sz w:val="20"/>
          <w:szCs w:val="20"/>
          <w:lang w:val="af-ZA"/>
        </w:rPr>
        <w:t xml:space="preserve"> </w:t>
      </w:r>
      <w:r w:rsidRPr="0093193D">
        <w:rPr>
          <w:rFonts w:ascii="Sylfaen" w:hAnsi="Sylfaen" w:cs="Sylfaen"/>
          <w:sz w:val="20"/>
          <w:szCs w:val="20"/>
          <w:lang w:val="af-ZA"/>
        </w:rPr>
        <w:t>համար</w:t>
      </w:r>
      <w:r w:rsidRPr="0093193D">
        <w:rPr>
          <w:rFonts w:ascii="GHEA Grapalat" w:hAnsi="GHEA Grapalat"/>
          <w:sz w:val="20"/>
          <w:szCs w:val="20"/>
          <w:lang w:val="af-ZA"/>
        </w:rPr>
        <w:t xml:space="preserve"> </w:t>
      </w:r>
      <w:r w:rsidRPr="0093193D">
        <w:rPr>
          <w:rFonts w:ascii="Sylfaen" w:hAnsi="Sylfaen" w:cs="Sylfaen"/>
          <w:sz w:val="20"/>
          <w:szCs w:val="20"/>
          <w:lang w:val="af-ZA"/>
        </w:rPr>
        <w:t>պահանջվում</w:t>
      </w:r>
      <w:r w:rsidRPr="0093193D">
        <w:rPr>
          <w:rFonts w:ascii="GHEA Grapalat" w:hAnsi="GHEA Grapalat"/>
          <w:sz w:val="20"/>
          <w:szCs w:val="20"/>
          <w:lang w:val="af-ZA"/>
        </w:rPr>
        <w:t xml:space="preserve"> </w:t>
      </w:r>
      <w:r w:rsidRPr="0093193D">
        <w:rPr>
          <w:rFonts w:ascii="Sylfaen" w:hAnsi="Sylfaen" w:cs="Sylfaen"/>
          <w:sz w:val="20"/>
          <w:szCs w:val="20"/>
          <w:lang w:val="af-ZA"/>
        </w:rPr>
        <w:t>են</w:t>
      </w:r>
      <w:r w:rsidRPr="0093193D">
        <w:rPr>
          <w:rFonts w:ascii="GHEA Grapalat" w:hAnsi="GHEA Grapalat"/>
          <w:sz w:val="20"/>
          <w:szCs w:val="20"/>
          <w:lang w:val="af-ZA"/>
        </w:rPr>
        <w:t xml:space="preserve"> </w:t>
      </w:r>
      <w:r w:rsidRPr="0093193D">
        <w:rPr>
          <w:rFonts w:ascii="Sylfaen" w:hAnsi="Sylfaen" w:cs="Sylfaen"/>
          <w:sz w:val="20"/>
          <w:szCs w:val="20"/>
          <w:lang w:val="af-ZA"/>
        </w:rPr>
        <w:t>հետևյալ</w:t>
      </w:r>
      <w:r w:rsidRPr="0093193D">
        <w:rPr>
          <w:rFonts w:ascii="GHEA Grapalat" w:hAnsi="GHEA Grapalat"/>
          <w:sz w:val="20"/>
          <w:szCs w:val="20"/>
          <w:lang w:val="af-ZA"/>
        </w:rPr>
        <w:t xml:space="preserve"> </w:t>
      </w:r>
      <w:r w:rsidRPr="0093193D">
        <w:rPr>
          <w:rFonts w:ascii="Sylfaen" w:hAnsi="Sylfaen" w:cs="Sylfaen"/>
          <w:sz w:val="20"/>
          <w:szCs w:val="20"/>
          <w:lang w:val="af-ZA"/>
        </w:rPr>
        <w:t>լիցենզիանները</w:t>
      </w:r>
      <w:r w:rsidRPr="0093193D">
        <w:rPr>
          <w:rFonts w:ascii="MS Mincho" w:eastAsia="MS Mincho" w:hAnsi="MS Mincho" w:cs="MS Mincho" w:hint="eastAsia"/>
          <w:sz w:val="20"/>
          <w:szCs w:val="20"/>
          <w:lang w:val="af-ZA"/>
        </w:rPr>
        <w:t>․</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3337BC" w:rsidRPr="00BF3030" w:rsidTr="00C60131">
        <w:tc>
          <w:tcPr>
            <w:tcW w:w="1611" w:type="dxa"/>
          </w:tcPr>
          <w:p w:rsidR="003337BC" w:rsidRPr="0093193D" w:rsidRDefault="003337BC" w:rsidP="00C60131">
            <w:pPr>
              <w:tabs>
                <w:tab w:val="left" w:pos="1134"/>
              </w:tabs>
              <w:jc w:val="center"/>
              <w:rPr>
                <w:rFonts w:ascii="GHEA Grapalat" w:hAnsi="GHEA Grapalat"/>
                <w:b/>
                <w:i/>
                <w:sz w:val="16"/>
                <w:szCs w:val="16"/>
                <w:lang w:val="es-ES"/>
              </w:rPr>
            </w:pPr>
            <w:r w:rsidRPr="0093193D">
              <w:rPr>
                <w:rFonts w:ascii="Sylfaen" w:hAnsi="Sylfaen" w:cs="Sylfaen"/>
                <w:b/>
                <w:bCs/>
                <w:i/>
                <w:iCs/>
                <w:sz w:val="16"/>
                <w:szCs w:val="16"/>
                <w:lang w:val="es-ES"/>
              </w:rPr>
              <w:t>Չափաբաժինների</w:t>
            </w:r>
            <w:r w:rsidRPr="0093193D">
              <w:rPr>
                <w:rFonts w:ascii="GHEA Grapalat" w:hAnsi="GHEA Grapalat" w:cs="Times Armenian"/>
                <w:b/>
                <w:bCs/>
                <w:i/>
                <w:iCs/>
                <w:sz w:val="16"/>
                <w:szCs w:val="16"/>
                <w:lang w:val="es-ES"/>
              </w:rPr>
              <w:t xml:space="preserve"> </w:t>
            </w:r>
            <w:r w:rsidRPr="0093193D">
              <w:rPr>
                <w:rFonts w:ascii="Sylfaen" w:hAnsi="Sylfaen" w:cs="Sylfaen"/>
                <w:b/>
                <w:bCs/>
                <w:i/>
                <w:iCs/>
                <w:sz w:val="16"/>
                <w:szCs w:val="16"/>
                <w:lang w:val="es-ES"/>
              </w:rPr>
              <w:t>համարները</w:t>
            </w:r>
          </w:p>
        </w:tc>
        <w:tc>
          <w:tcPr>
            <w:tcW w:w="5193" w:type="dxa"/>
            <w:vAlign w:val="center"/>
          </w:tcPr>
          <w:p w:rsidR="003337BC" w:rsidRPr="0093193D" w:rsidRDefault="003337BC" w:rsidP="00C60131">
            <w:pPr>
              <w:jc w:val="center"/>
              <w:rPr>
                <w:rFonts w:ascii="GHEA Grapalat" w:hAnsi="GHEA Grapalat"/>
                <w:b/>
                <w:bCs/>
                <w:i/>
                <w:iCs/>
                <w:sz w:val="16"/>
                <w:szCs w:val="16"/>
                <w:lang w:val="es-ES"/>
              </w:rPr>
            </w:pPr>
            <w:r w:rsidRPr="0093193D">
              <w:rPr>
                <w:rFonts w:ascii="Sylfaen" w:hAnsi="Sylfaen" w:cs="Sylfaen"/>
                <w:b/>
                <w:i/>
                <w:sz w:val="16"/>
                <w:szCs w:val="16"/>
                <w:lang w:val="es-ES"/>
              </w:rPr>
              <w:t>Պահանջվող</w:t>
            </w:r>
            <w:r w:rsidRPr="0093193D">
              <w:rPr>
                <w:rFonts w:ascii="GHEA Grapalat" w:hAnsi="GHEA Grapalat" w:cs="Times Armenian"/>
                <w:b/>
                <w:i/>
                <w:sz w:val="16"/>
                <w:szCs w:val="16"/>
                <w:lang w:val="es-ES"/>
              </w:rPr>
              <w:t xml:space="preserve"> </w:t>
            </w:r>
            <w:r w:rsidRPr="0093193D">
              <w:rPr>
                <w:rFonts w:ascii="Sylfaen" w:hAnsi="Sylfaen" w:cs="Sylfaen"/>
                <w:b/>
                <w:i/>
                <w:sz w:val="16"/>
                <w:szCs w:val="16"/>
                <w:lang w:val="es-ES"/>
              </w:rPr>
              <w:t>լիցենզիայի</w:t>
            </w:r>
            <w:r w:rsidRPr="0093193D">
              <w:rPr>
                <w:rFonts w:ascii="GHEA Grapalat" w:hAnsi="GHEA Grapalat" w:cs="Times Armenian"/>
                <w:b/>
                <w:i/>
                <w:sz w:val="16"/>
                <w:szCs w:val="16"/>
                <w:lang w:val="es-ES"/>
              </w:rPr>
              <w:t>(</w:t>
            </w:r>
            <w:r w:rsidRPr="0093193D">
              <w:rPr>
                <w:rFonts w:ascii="Sylfaen" w:hAnsi="Sylfaen" w:cs="Sylfaen"/>
                <w:b/>
                <w:i/>
                <w:sz w:val="16"/>
                <w:szCs w:val="16"/>
                <w:lang w:val="es-ES"/>
              </w:rPr>
              <w:t>ների</w:t>
            </w:r>
            <w:r w:rsidRPr="0093193D">
              <w:rPr>
                <w:rFonts w:ascii="GHEA Grapalat" w:hAnsi="GHEA Grapalat" w:cs="Times Armenian"/>
                <w:b/>
                <w:i/>
                <w:sz w:val="16"/>
                <w:szCs w:val="16"/>
                <w:lang w:val="es-ES"/>
              </w:rPr>
              <w:t xml:space="preserve">) </w:t>
            </w:r>
            <w:r w:rsidRPr="0093193D">
              <w:rPr>
                <w:rFonts w:ascii="Sylfaen" w:hAnsi="Sylfaen" w:cs="Sylfaen"/>
                <w:b/>
                <w:i/>
                <w:sz w:val="16"/>
                <w:szCs w:val="16"/>
                <w:lang w:val="es-ES"/>
              </w:rPr>
              <w:t>տեսակը</w:t>
            </w:r>
            <w:r w:rsidRPr="0093193D">
              <w:rPr>
                <w:rFonts w:ascii="GHEA Grapalat" w:hAnsi="GHEA Grapalat" w:cs="Times Armenian"/>
                <w:b/>
                <w:i/>
                <w:sz w:val="16"/>
                <w:szCs w:val="16"/>
                <w:lang w:val="es-ES"/>
              </w:rPr>
              <w:t>(</w:t>
            </w:r>
            <w:r w:rsidRPr="0093193D">
              <w:rPr>
                <w:rFonts w:ascii="Sylfaen" w:hAnsi="Sylfaen" w:cs="Sylfaen"/>
                <w:b/>
                <w:i/>
                <w:sz w:val="16"/>
                <w:szCs w:val="16"/>
                <w:lang w:val="es-ES"/>
              </w:rPr>
              <w:t>ները</w:t>
            </w:r>
            <w:r w:rsidRPr="0093193D">
              <w:rPr>
                <w:rFonts w:ascii="GHEA Grapalat" w:hAnsi="GHEA Grapalat" w:cs="Times Armenian"/>
                <w:b/>
                <w:i/>
                <w:sz w:val="16"/>
                <w:szCs w:val="16"/>
                <w:lang w:val="es-ES"/>
              </w:rPr>
              <w:t>).</w:t>
            </w:r>
          </w:p>
        </w:tc>
      </w:tr>
      <w:tr w:rsidR="003337BC" w:rsidRPr="0093193D" w:rsidTr="00C60131">
        <w:tc>
          <w:tcPr>
            <w:tcW w:w="1611" w:type="dxa"/>
            <w:shd w:val="clear" w:color="auto" w:fill="999999"/>
          </w:tcPr>
          <w:p w:rsidR="003337BC" w:rsidRPr="0093193D" w:rsidRDefault="003337BC" w:rsidP="00C60131">
            <w:pPr>
              <w:tabs>
                <w:tab w:val="left" w:pos="1134"/>
              </w:tabs>
              <w:jc w:val="center"/>
              <w:rPr>
                <w:rFonts w:ascii="GHEA Grapalat" w:hAnsi="GHEA Grapalat"/>
                <w:b/>
                <w:i/>
                <w:sz w:val="16"/>
                <w:szCs w:val="16"/>
                <w:lang w:val="es-ES"/>
              </w:rPr>
            </w:pPr>
            <w:r w:rsidRPr="0093193D">
              <w:rPr>
                <w:rFonts w:ascii="GHEA Grapalat" w:hAnsi="GHEA Grapalat"/>
                <w:b/>
                <w:i/>
                <w:sz w:val="16"/>
                <w:szCs w:val="16"/>
                <w:lang w:val="es-ES"/>
              </w:rPr>
              <w:t>1</w:t>
            </w:r>
          </w:p>
        </w:tc>
        <w:tc>
          <w:tcPr>
            <w:tcW w:w="5193" w:type="dxa"/>
            <w:shd w:val="clear" w:color="auto" w:fill="999999"/>
          </w:tcPr>
          <w:p w:rsidR="003337BC" w:rsidRPr="0093193D" w:rsidRDefault="003337BC" w:rsidP="00C60131">
            <w:pPr>
              <w:tabs>
                <w:tab w:val="left" w:pos="1134"/>
              </w:tabs>
              <w:jc w:val="center"/>
              <w:rPr>
                <w:rFonts w:ascii="GHEA Grapalat" w:hAnsi="GHEA Grapalat"/>
                <w:b/>
                <w:i/>
                <w:sz w:val="16"/>
                <w:szCs w:val="16"/>
                <w:lang w:val="es-ES"/>
              </w:rPr>
            </w:pPr>
            <w:r w:rsidRPr="0093193D">
              <w:rPr>
                <w:rFonts w:ascii="GHEA Grapalat" w:hAnsi="GHEA Grapalat"/>
                <w:b/>
                <w:i/>
                <w:sz w:val="16"/>
                <w:szCs w:val="16"/>
                <w:lang w:val="es-ES"/>
              </w:rPr>
              <w:t>2</w:t>
            </w:r>
          </w:p>
        </w:tc>
      </w:tr>
      <w:tr w:rsidR="003337BC" w:rsidRPr="0093193D" w:rsidTr="00C60131">
        <w:tc>
          <w:tcPr>
            <w:tcW w:w="1611" w:type="dxa"/>
            <w:vAlign w:val="center"/>
          </w:tcPr>
          <w:p w:rsidR="003337BC" w:rsidRPr="0093193D" w:rsidRDefault="003337BC" w:rsidP="00C60131">
            <w:pPr>
              <w:jc w:val="center"/>
              <w:rPr>
                <w:rFonts w:ascii="GHEA Grapalat" w:hAnsi="GHEA Grapalat"/>
                <w:i/>
                <w:sz w:val="16"/>
                <w:szCs w:val="16"/>
              </w:rPr>
            </w:pPr>
            <w:r>
              <w:rPr>
                <w:rFonts w:ascii="GHEA Grapalat" w:hAnsi="GHEA Grapalat"/>
                <w:i/>
                <w:sz w:val="16"/>
                <w:szCs w:val="16"/>
              </w:rPr>
              <w:t>1</w:t>
            </w:r>
          </w:p>
        </w:tc>
        <w:tc>
          <w:tcPr>
            <w:tcW w:w="5193" w:type="dxa"/>
            <w:vAlign w:val="center"/>
          </w:tcPr>
          <w:p w:rsidR="003337BC" w:rsidRPr="0093193D" w:rsidRDefault="003337BC" w:rsidP="00C60131">
            <w:pPr>
              <w:rPr>
                <w:rFonts w:ascii="GHEA Grapalat" w:hAnsi="GHEA Grapalat" w:cs="Sylfaen"/>
                <w:b/>
                <w:bCs/>
                <w:color w:val="000000"/>
                <w:sz w:val="16"/>
                <w:szCs w:val="16"/>
                <w:lang w:val="hy-AM"/>
              </w:rPr>
            </w:pPr>
            <w:r w:rsidRPr="0093193D">
              <w:rPr>
                <w:rFonts w:ascii="Sylfaen" w:hAnsi="Sylfaen" w:cs="Sylfaen"/>
                <w:b/>
                <w:bCs/>
                <w:color w:val="000000"/>
                <w:sz w:val="16"/>
                <w:szCs w:val="16"/>
                <w:lang w:val="hy-AM"/>
              </w:rPr>
              <w:t>Մասնակիցը</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պետք</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է</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ունենա</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տվյալ</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չափաբաժնի</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համար</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օրենսդրության</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համապատասխան</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լիցենզիա՝</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ներդիրով</w:t>
            </w:r>
          </w:p>
        </w:tc>
      </w:tr>
      <w:tr w:rsidR="003337BC" w:rsidRPr="00BF3030" w:rsidTr="00C60131">
        <w:tc>
          <w:tcPr>
            <w:tcW w:w="1611" w:type="dxa"/>
            <w:vAlign w:val="center"/>
          </w:tcPr>
          <w:p w:rsidR="003337BC" w:rsidRPr="00E978CE" w:rsidRDefault="003337BC" w:rsidP="00C60131">
            <w:pPr>
              <w:jc w:val="center"/>
              <w:rPr>
                <w:rFonts w:ascii="GHEA Grapalat" w:hAnsi="GHEA Grapalat"/>
                <w:i/>
                <w:sz w:val="16"/>
                <w:szCs w:val="16"/>
                <w:lang w:val="ru-RU"/>
              </w:rPr>
            </w:pPr>
            <w:r>
              <w:rPr>
                <w:rFonts w:ascii="GHEA Grapalat" w:hAnsi="GHEA Grapalat"/>
                <w:i/>
                <w:sz w:val="16"/>
                <w:szCs w:val="16"/>
                <w:lang w:val="ru-RU"/>
              </w:rPr>
              <w:t>2</w:t>
            </w:r>
          </w:p>
        </w:tc>
        <w:tc>
          <w:tcPr>
            <w:tcW w:w="5193" w:type="dxa"/>
            <w:vAlign w:val="center"/>
          </w:tcPr>
          <w:p w:rsidR="003337BC" w:rsidRPr="0093193D" w:rsidRDefault="003337BC" w:rsidP="00C60131">
            <w:pPr>
              <w:rPr>
                <w:rFonts w:ascii="Sylfaen" w:hAnsi="Sylfaen" w:cs="Sylfaen"/>
                <w:b/>
                <w:bCs/>
                <w:color w:val="000000"/>
                <w:sz w:val="16"/>
                <w:szCs w:val="16"/>
                <w:lang w:val="hy-AM"/>
              </w:rPr>
            </w:pPr>
            <w:r w:rsidRPr="0093193D">
              <w:rPr>
                <w:rFonts w:ascii="Sylfaen" w:hAnsi="Sylfaen" w:cs="Sylfaen"/>
                <w:b/>
                <w:bCs/>
                <w:color w:val="000000"/>
                <w:sz w:val="16"/>
                <w:szCs w:val="16"/>
                <w:lang w:val="hy-AM"/>
              </w:rPr>
              <w:t>Մասնակիցը</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պետք</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է</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ունենա</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տվյալ</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չափաբաժնի</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համար</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օրենսդրության</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համապատասխան</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լիցենզիա՝</w:t>
            </w:r>
            <w:r w:rsidRPr="0093193D">
              <w:rPr>
                <w:rFonts w:ascii="GHEA Grapalat" w:hAnsi="GHEA Grapalat" w:cs="Sylfaen"/>
                <w:b/>
                <w:bCs/>
                <w:color w:val="000000"/>
                <w:sz w:val="16"/>
                <w:szCs w:val="16"/>
                <w:lang w:val="hy-AM"/>
              </w:rPr>
              <w:t xml:space="preserve"> </w:t>
            </w:r>
            <w:r w:rsidRPr="0093193D">
              <w:rPr>
                <w:rFonts w:ascii="Sylfaen" w:hAnsi="Sylfaen" w:cs="Sylfaen"/>
                <w:b/>
                <w:bCs/>
                <w:color w:val="000000"/>
                <w:sz w:val="16"/>
                <w:szCs w:val="16"/>
                <w:lang w:val="hy-AM"/>
              </w:rPr>
              <w:t>ներդիրով</w:t>
            </w:r>
          </w:p>
        </w:tc>
      </w:tr>
    </w:tbl>
    <w:p w:rsidR="003337BC" w:rsidRPr="00712340" w:rsidRDefault="003337BC" w:rsidP="003337BC">
      <w:pPr>
        <w:pStyle w:val="23"/>
        <w:spacing w:line="240" w:lineRule="auto"/>
        <w:ind w:firstLine="567"/>
        <w:rPr>
          <w:rFonts w:ascii="GHEA Grapalat" w:hAnsi="GHEA Grapalat"/>
        </w:rPr>
      </w:pPr>
      <w:r w:rsidRPr="00712340">
        <w:rPr>
          <w:rFonts w:ascii="GHEA Grapalat" w:hAnsi="GHEA Grapalat"/>
        </w:rPr>
        <w:t xml:space="preserve">:  </w:t>
      </w:r>
    </w:p>
    <w:p w:rsidR="003337BC" w:rsidRPr="00712340" w:rsidRDefault="003337BC" w:rsidP="003337BC">
      <w:pPr>
        <w:ind w:firstLine="567"/>
        <w:rPr>
          <w:rFonts w:ascii="GHEA Grapalat" w:hAnsi="GHEA Grapalat" w:cs="Sylfaen"/>
          <w:i/>
          <w:sz w:val="20"/>
          <w:lang w:val="es-ES"/>
        </w:rPr>
      </w:pPr>
    </w:p>
    <w:p w:rsidR="003337BC" w:rsidRPr="00712340" w:rsidRDefault="003337BC" w:rsidP="003337BC">
      <w:pPr>
        <w:ind w:firstLine="567"/>
        <w:rPr>
          <w:rFonts w:ascii="GHEA Grapalat" w:hAnsi="GHEA Grapalat" w:cs="Sylfaen"/>
          <w:i/>
          <w:sz w:val="20"/>
          <w:lang w:val="es-ES"/>
        </w:rPr>
      </w:pPr>
    </w:p>
    <w:p w:rsidR="003337BC" w:rsidRPr="00712340" w:rsidRDefault="003337BC" w:rsidP="003337BC">
      <w:pPr>
        <w:jc w:val="center"/>
        <w:rPr>
          <w:rFonts w:ascii="GHEA Grapalat" w:hAnsi="GHEA Grapalat"/>
          <w:b/>
          <w:sz w:val="20"/>
          <w:lang w:val="es-ES"/>
        </w:rPr>
      </w:pPr>
      <w:r w:rsidRPr="00712340">
        <w:rPr>
          <w:rFonts w:ascii="GHEA Grapalat" w:hAnsi="GHEA Grapalat"/>
          <w:b/>
          <w:sz w:val="20"/>
          <w:lang w:val="es-ES"/>
        </w:rPr>
        <w:t xml:space="preserve">2.  </w:t>
      </w:r>
      <w:r w:rsidRPr="00712340">
        <w:rPr>
          <w:rFonts w:ascii="GHEA Grapalat" w:hAnsi="GHEA Grapalat" w:cs="Sylfaen"/>
          <w:b/>
          <w:sz w:val="20"/>
        </w:rPr>
        <w:t>ՄԱՍՆԱԿՑԻ</w:t>
      </w:r>
      <w:r w:rsidRPr="00712340">
        <w:rPr>
          <w:rFonts w:ascii="GHEA Grapalat" w:hAnsi="GHEA Grapalat"/>
          <w:b/>
          <w:sz w:val="20"/>
          <w:lang w:val="es-ES"/>
        </w:rPr>
        <w:t xml:space="preserve"> </w:t>
      </w:r>
      <w:r w:rsidRPr="00712340">
        <w:rPr>
          <w:rFonts w:ascii="GHEA Grapalat" w:hAnsi="GHEA Grapalat" w:cs="Sylfaen"/>
          <w:b/>
          <w:sz w:val="20"/>
        </w:rPr>
        <w:t>ՄԱՍՆԱԿՑՈՒԹՅԱՆ</w:t>
      </w:r>
      <w:r w:rsidRPr="00712340">
        <w:rPr>
          <w:rFonts w:ascii="GHEA Grapalat" w:hAnsi="GHEA Grapalat"/>
          <w:b/>
          <w:sz w:val="20"/>
          <w:lang w:val="es-ES"/>
        </w:rPr>
        <w:t xml:space="preserve"> </w:t>
      </w:r>
      <w:r w:rsidRPr="00712340">
        <w:rPr>
          <w:rFonts w:ascii="GHEA Grapalat" w:hAnsi="GHEA Grapalat" w:cs="Sylfaen"/>
          <w:b/>
          <w:sz w:val="20"/>
        </w:rPr>
        <w:t>ԻՐԱՎՈՒՆՔԻ</w:t>
      </w:r>
      <w:r w:rsidRPr="00712340">
        <w:rPr>
          <w:rFonts w:ascii="GHEA Grapalat" w:hAnsi="GHEA Grapalat"/>
          <w:b/>
          <w:sz w:val="20"/>
          <w:lang w:val="es-ES"/>
        </w:rPr>
        <w:t xml:space="preserve"> </w:t>
      </w:r>
      <w:r w:rsidRPr="00712340">
        <w:rPr>
          <w:rFonts w:ascii="GHEA Grapalat" w:hAnsi="GHEA Grapalat" w:cs="Sylfaen"/>
          <w:b/>
          <w:sz w:val="20"/>
        </w:rPr>
        <w:t>ՊԱՀԱՆՋՆԵՐԸ</w:t>
      </w:r>
      <w:r w:rsidRPr="00712340">
        <w:rPr>
          <w:rFonts w:ascii="GHEA Grapalat" w:hAnsi="GHEA Grapalat"/>
          <w:b/>
          <w:sz w:val="20"/>
          <w:lang w:val="es-ES"/>
        </w:rPr>
        <w:t xml:space="preserve">, </w:t>
      </w:r>
      <w:r w:rsidRPr="00712340">
        <w:rPr>
          <w:rFonts w:ascii="GHEA Grapalat" w:hAnsi="GHEA Grapalat" w:cs="Sylfaen"/>
          <w:b/>
          <w:sz w:val="20"/>
        </w:rPr>
        <w:t>ՈՐԱԿԱՎՈՐՄԱՆ</w:t>
      </w:r>
      <w:r w:rsidRPr="00712340">
        <w:rPr>
          <w:rFonts w:ascii="GHEA Grapalat" w:hAnsi="GHEA Grapalat"/>
          <w:b/>
          <w:sz w:val="20"/>
          <w:lang w:val="es-ES"/>
        </w:rPr>
        <w:t xml:space="preserve"> </w:t>
      </w:r>
      <w:r w:rsidRPr="00712340">
        <w:rPr>
          <w:rFonts w:ascii="GHEA Grapalat" w:hAnsi="GHEA Grapalat" w:cs="Sylfaen"/>
          <w:b/>
          <w:sz w:val="20"/>
        </w:rPr>
        <w:t>ՉԱՓԱՆԻՇՆԵՐԸ</w:t>
      </w:r>
      <w:r w:rsidRPr="00712340">
        <w:rPr>
          <w:rFonts w:ascii="GHEA Grapalat" w:hAnsi="GHEA Grapalat"/>
          <w:b/>
          <w:sz w:val="20"/>
          <w:lang w:val="es-ES"/>
        </w:rPr>
        <w:t xml:space="preserve">  ԵՎ </w:t>
      </w:r>
      <w:r w:rsidRPr="00712340">
        <w:rPr>
          <w:rFonts w:ascii="GHEA Grapalat" w:hAnsi="GHEA Grapalat" w:cs="Sylfaen"/>
          <w:b/>
          <w:sz w:val="20"/>
        </w:rPr>
        <w:t>ԴՐԱՆՑ</w:t>
      </w:r>
      <w:r w:rsidRPr="00712340">
        <w:rPr>
          <w:rFonts w:ascii="GHEA Grapalat" w:hAnsi="GHEA Grapalat"/>
          <w:b/>
          <w:sz w:val="20"/>
          <w:lang w:val="es-ES"/>
        </w:rPr>
        <w:t xml:space="preserve"> </w:t>
      </w:r>
      <w:r w:rsidRPr="00712340">
        <w:rPr>
          <w:rFonts w:ascii="GHEA Grapalat" w:hAnsi="GHEA Grapalat" w:cs="Sylfaen"/>
          <w:b/>
          <w:sz w:val="20"/>
          <w:lang w:val="es-ES"/>
        </w:rPr>
        <w:t>Գ</w:t>
      </w:r>
      <w:r w:rsidRPr="00712340">
        <w:rPr>
          <w:rFonts w:ascii="GHEA Grapalat" w:hAnsi="GHEA Grapalat" w:cs="Sylfaen"/>
          <w:b/>
          <w:sz w:val="20"/>
        </w:rPr>
        <w:t>ՆԱՀԱՏՄԱՆ</w:t>
      </w:r>
      <w:r w:rsidRPr="00712340">
        <w:rPr>
          <w:rFonts w:ascii="GHEA Grapalat" w:hAnsi="GHEA Grapalat"/>
          <w:b/>
          <w:sz w:val="20"/>
          <w:lang w:val="es-ES"/>
        </w:rPr>
        <w:t xml:space="preserve"> </w:t>
      </w:r>
      <w:r w:rsidRPr="00712340">
        <w:rPr>
          <w:rFonts w:ascii="GHEA Grapalat" w:hAnsi="GHEA Grapalat" w:cs="Sylfaen"/>
          <w:b/>
          <w:sz w:val="20"/>
        </w:rPr>
        <w:t>ԿԱՐ</w:t>
      </w:r>
      <w:r w:rsidRPr="00712340">
        <w:rPr>
          <w:rFonts w:ascii="GHEA Grapalat" w:hAnsi="GHEA Grapalat" w:cs="Sylfaen"/>
          <w:b/>
          <w:sz w:val="20"/>
          <w:lang w:val="es-ES"/>
        </w:rPr>
        <w:t>Գ</w:t>
      </w:r>
      <w:r w:rsidRPr="00712340">
        <w:rPr>
          <w:rFonts w:ascii="GHEA Grapalat" w:hAnsi="GHEA Grapalat" w:cs="Sylfaen"/>
          <w:b/>
          <w:sz w:val="20"/>
        </w:rPr>
        <w:t>Ը</w:t>
      </w:r>
      <w:r w:rsidRPr="00712340">
        <w:rPr>
          <w:rFonts w:ascii="GHEA Grapalat" w:hAnsi="GHEA Grapalat"/>
          <w:b/>
          <w:sz w:val="20"/>
          <w:lang w:val="es-ES"/>
        </w:rPr>
        <w:t xml:space="preserve"> </w:t>
      </w:r>
    </w:p>
    <w:p w:rsidR="003337BC" w:rsidRPr="00712340" w:rsidRDefault="003337BC" w:rsidP="003337BC">
      <w:pPr>
        <w:ind w:firstLine="567"/>
        <w:jc w:val="both"/>
        <w:rPr>
          <w:rFonts w:ascii="GHEA Grapalat" w:hAnsi="GHEA Grapalat"/>
          <w:szCs w:val="22"/>
          <w:lang w:val="es-ES"/>
        </w:rPr>
      </w:pPr>
    </w:p>
    <w:p w:rsidR="003337BC" w:rsidRPr="00712340" w:rsidRDefault="003337BC" w:rsidP="003337BC">
      <w:pPr>
        <w:ind w:firstLine="567"/>
        <w:jc w:val="both"/>
        <w:rPr>
          <w:rFonts w:ascii="GHEA Grapalat" w:hAnsi="GHEA Grapalat" w:cs="Arial Armenian"/>
          <w:sz w:val="20"/>
          <w:lang w:val="es-ES"/>
        </w:rPr>
      </w:pPr>
      <w:r w:rsidRPr="00712340">
        <w:rPr>
          <w:rFonts w:ascii="GHEA Grapalat" w:hAnsi="GHEA Grapalat" w:cs="Arial Armenian"/>
          <w:sz w:val="20"/>
          <w:lang w:val="es-ES"/>
        </w:rPr>
        <w:t xml:space="preserve">2.1 </w:t>
      </w:r>
      <w:r w:rsidRPr="00712340">
        <w:rPr>
          <w:rFonts w:ascii="GHEA Grapalat" w:hAnsi="GHEA Grapalat" w:cs="Sylfaen"/>
          <w:sz w:val="20"/>
          <w:lang w:val="ru-RU"/>
        </w:rPr>
        <w:t>Սույն</w:t>
      </w:r>
      <w:r w:rsidRPr="00712340">
        <w:rPr>
          <w:rFonts w:ascii="GHEA Grapalat" w:hAnsi="GHEA Grapalat" w:cs="Arial Armenian"/>
          <w:sz w:val="20"/>
          <w:lang w:val="es-ES"/>
        </w:rPr>
        <w:t xml:space="preserve">  ընթացակարգին </w:t>
      </w:r>
      <w:r w:rsidRPr="00712340">
        <w:rPr>
          <w:rFonts w:ascii="GHEA Grapalat" w:hAnsi="GHEA Grapalat" w:cs="Sylfaen"/>
          <w:sz w:val="20"/>
          <w:lang w:val="ru-RU"/>
        </w:rPr>
        <w:t>մասնակցելու</w:t>
      </w:r>
      <w:r w:rsidRPr="00712340">
        <w:rPr>
          <w:rFonts w:ascii="GHEA Grapalat" w:hAnsi="GHEA Grapalat" w:cs="Arial Armenian"/>
          <w:sz w:val="20"/>
          <w:lang w:val="es-ES"/>
        </w:rPr>
        <w:t xml:space="preserve"> </w:t>
      </w:r>
      <w:r w:rsidRPr="00712340">
        <w:rPr>
          <w:rFonts w:ascii="GHEA Grapalat" w:hAnsi="GHEA Grapalat" w:cs="Sylfaen"/>
          <w:sz w:val="20"/>
          <w:lang w:val="ru-RU"/>
        </w:rPr>
        <w:t>իրավունք</w:t>
      </w:r>
      <w:r w:rsidRPr="00712340">
        <w:rPr>
          <w:rFonts w:ascii="GHEA Grapalat" w:hAnsi="GHEA Grapalat" w:cs="Arial Armenian"/>
          <w:sz w:val="20"/>
          <w:lang w:val="es-ES"/>
        </w:rPr>
        <w:t xml:space="preserve"> </w:t>
      </w:r>
      <w:r w:rsidRPr="00712340">
        <w:rPr>
          <w:rFonts w:ascii="GHEA Grapalat" w:hAnsi="GHEA Grapalat" w:cs="Sylfaen"/>
          <w:sz w:val="20"/>
          <w:lang w:val="ru-RU"/>
        </w:rPr>
        <w:t>չունեն</w:t>
      </w:r>
      <w:r w:rsidRPr="00712340">
        <w:rPr>
          <w:rFonts w:ascii="GHEA Grapalat" w:hAnsi="GHEA Grapalat" w:cs="Arial Armenian"/>
          <w:sz w:val="20"/>
          <w:lang w:val="es-ES"/>
        </w:rPr>
        <w:t xml:space="preserve"> </w:t>
      </w:r>
      <w:r w:rsidRPr="00712340">
        <w:rPr>
          <w:rFonts w:ascii="GHEA Grapalat" w:hAnsi="GHEA Grapalat" w:cs="Sylfaen"/>
          <w:sz w:val="20"/>
          <w:lang w:val="ru-RU"/>
        </w:rPr>
        <w:t>անձինք</w:t>
      </w:r>
      <w:r w:rsidRPr="00712340">
        <w:rPr>
          <w:rFonts w:ascii="GHEA Grapalat" w:hAnsi="GHEA Grapalat" w:cs="Sylfaen"/>
          <w:sz w:val="20"/>
          <w:lang w:val="es-ES"/>
        </w:rPr>
        <w:t>.</w:t>
      </w:r>
    </w:p>
    <w:p w:rsidR="003337BC" w:rsidRPr="00712340" w:rsidRDefault="003337BC" w:rsidP="003337BC">
      <w:pPr>
        <w:ind w:firstLine="720"/>
        <w:jc w:val="both"/>
        <w:rPr>
          <w:rFonts w:ascii="GHEA Grapalat" w:hAnsi="GHEA Grapalat"/>
          <w:sz w:val="20"/>
          <w:szCs w:val="20"/>
          <w:lang w:val="es-ES"/>
        </w:rPr>
      </w:pPr>
      <w:r w:rsidRPr="00712340">
        <w:rPr>
          <w:rFonts w:ascii="GHEA Grapalat" w:hAnsi="GHEA Grapalat"/>
          <w:sz w:val="20"/>
          <w:szCs w:val="20"/>
          <w:lang w:val="es-ES"/>
        </w:rPr>
        <w:t xml:space="preserve">1)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դատական</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ճանաչվել</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սնանկ</w:t>
      </w:r>
      <w:r w:rsidRPr="00712340">
        <w:rPr>
          <w:rFonts w:ascii="GHEA Grapalat" w:hAnsi="GHEA Grapalat"/>
          <w:sz w:val="20"/>
          <w:szCs w:val="20"/>
          <w:lang w:val="es-ES"/>
        </w:rPr>
        <w:t xml:space="preserve">. </w:t>
      </w:r>
    </w:p>
    <w:p w:rsidR="003337BC" w:rsidRPr="00712340" w:rsidRDefault="003337BC" w:rsidP="003337BC">
      <w:pPr>
        <w:tabs>
          <w:tab w:val="left" w:pos="7200"/>
        </w:tabs>
        <w:ind w:firstLine="720"/>
        <w:jc w:val="both"/>
        <w:rPr>
          <w:rFonts w:ascii="GHEA Grapalat" w:hAnsi="GHEA Grapalat"/>
          <w:sz w:val="20"/>
          <w:szCs w:val="20"/>
          <w:lang w:val="es-ES"/>
        </w:rPr>
      </w:pPr>
      <w:r w:rsidRPr="00712340">
        <w:rPr>
          <w:rFonts w:ascii="GHEA Grapalat" w:hAnsi="GHEA Grapalat"/>
          <w:sz w:val="20"/>
          <w:szCs w:val="20"/>
          <w:lang w:val="es-ES"/>
        </w:rPr>
        <w:t xml:space="preserve">2)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sz w:val="20"/>
          <w:szCs w:val="20"/>
        </w:rPr>
        <w:t>հարկային</w:t>
      </w:r>
      <w:r w:rsidRPr="00712340">
        <w:rPr>
          <w:rFonts w:ascii="GHEA Grapalat" w:hAnsi="GHEA Grapalat"/>
          <w:sz w:val="20"/>
          <w:szCs w:val="20"/>
          <w:lang w:val="es-ES"/>
        </w:rPr>
        <w:t xml:space="preserve"> </w:t>
      </w:r>
      <w:r w:rsidRPr="00712340">
        <w:rPr>
          <w:rFonts w:ascii="GHEA Grapalat" w:hAnsi="GHEA Grapalat"/>
          <w:sz w:val="20"/>
          <w:szCs w:val="20"/>
        </w:rPr>
        <w:t>մարմնի</w:t>
      </w:r>
      <w:r w:rsidRPr="00712340">
        <w:rPr>
          <w:rFonts w:ascii="GHEA Grapalat" w:hAnsi="GHEA Grapalat"/>
          <w:sz w:val="20"/>
          <w:szCs w:val="20"/>
          <w:lang w:val="es-ES"/>
        </w:rPr>
        <w:t xml:space="preserve"> </w:t>
      </w:r>
      <w:r w:rsidRPr="00712340">
        <w:rPr>
          <w:rFonts w:ascii="GHEA Grapalat" w:hAnsi="GHEA Grapalat"/>
          <w:sz w:val="20"/>
          <w:szCs w:val="20"/>
        </w:rPr>
        <w:t>կողմից</w:t>
      </w:r>
      <w:r w:rsidRPr="00712340">
        <w:rPr>
          <w:rFonts w:ascii="GHEA Grapalat" w:hAnsi="GHEA Grapalat"/>
          <w:sz w:val="20"/>
          <w:szCs w:val="20"/>
          <w:lang w:val="es-ES"/>
        </w:rPr>
        <w:t xml:space="preserve"> </w:t>
      </w:r>
      <w:r w:rsidRPr="00712340">
        <w:rPr>
          <w:rFonts w:ascii="GHEA Grapalat" w:hAnsi="GHEA Grapalat"/>
          <w:sz w:val="20"/>
          <w:szCs w:val="20"/>
        </w:rPr>
        <w:t>վերահսկվող</w:t>
      </w:r>
      <w:r w:rsidRPr="00712340">
        <w:rPr>
          <w:rFonts w:ascii="GHEA Grapalat" w:hAnsi="GHEA Grapalat"/>
          <w:sz w:val="20"/>
          <w:szCs w:val="20"/>
          <w:lang w:val="es-ES"/>
        </w:rPr>
        <w:t xml:space="preserve"> </w:t>
      </w:r>
      <w:r w:rsidRPr="00712340">
        <w:rPr>
          <w:rFonts w:ascii="GHEA Grapalat" w:hAnsi="GHEA Grapalat"/>
          <w:sz w:val="20"/>
          <w:szCs w:val="20"/>
        </w:rPr>
        <w:t>եկամուտների</w:t>
      </w:r>
      <w:r w:rsidRPr="00712340">
        <w:rPr>
          <w:rFonts w:ascii="GHEA Grapalat" w:hAnsi="GHEA Grapalat"/>
          <w:sz w:val="20"/>
          <w:szCs w:val="20"/>
          <w:lang w:val="es-ES"/>
        </w:rPr>
        <w:t xml:space="preserve"> </w:t>
      </w:r>
      <w:r w:rsidRPr="00712340">
        <w:rPr>
          <w:rFonts w:ascii="GHEA Grapalat" w:hAnsi="GHEA Grapalat"/>
          <w:sz w:val="20"/>
          <w:szCs w:val="20"/>
        </w:rPr>
        <w:t>գծով</w:t>
      </w:r>
      <w:r w:rsidRPr="00712340">
        <w:rPr>
          <w:rFonts w:ascii="GHEA Grapalat" w:hAnsi="GHEA Grapalat"/>
          <w:sz w:val="20"/>
          <w:szCs w:val="20"/>
          <w:lang w:val="es-ES"/>
        </w:rPr>
        <w:t xml:space="preserve"> </w:t>
      </w:r>
      <w:r w:rsidRPr="00712340">
        <w:rPr>
          <w:rFonts w:ascii="GHEA Grapalat" w:hAnsi="GHEA Grapalat" w:cs="Sylfaen"/>
          <w:sz w:val="20"/>
          <w:szCs w:val="20"/>
        </w:rPr>
        <w:t>ունեն</w:t>
      </w:r>
      <w:r w:rsidRPr="00712340">
        <w:rPr>
          <w:rFonts w:ascii="GHEA Grapalat" w:hAnsi="GHEA Grapalat"/>
          <w:sz w:val="20"/>
          <w:szCs w:val="20"/>
          <w:lang w:val="es-ES"/>
        </w:rPr>
        <w:t xml:space="preserve"> </w:t>
      </w:r>
      <w:r w:rsidRPr="00712340">
        <w:rPr>
          <w:rFonts w:ascii="GHEA Grapalat" w:hAnsi="GHEA Grapalat" w:cs="Sylfaen"/>
          <w:sz w:val="20"/>
          <w:szCs w:val="20"/>
        </w:rPr>
        <w:t>իրենց</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ներկայացրած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գնային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առաջարկի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մինչև</w:t>
      </w:r>
      <w:r w:rsidRPr="00712340">
        <w:rPr>
          <w:rFonts w:ascii="GHEA Grapalat" w:hAnsi="GHEA Grapalat" w:cs="Sylfaen"/>
          <w:sz w:val="20"/>
          <w:szCs w:val="20"/>
          <w:lang w:val="es-ES"/>
        </w:rPr>
        <w:t xml:space="preserve"> </w:t>
      </w:r>
      <w:r w:rsidRPr="00712340">
        <w:rPr>
          <w:rFonts w:ascii="GHEA Grapalat" w:hAnsi="GHEA Grapalat" w:cs="Sylfaen"/>
          <w:sz w:val="20"/>
          <w:szCs w:val="20"/>
        </w:rPr>
        <w:t>մեկ</w:t>
      </w:r>
      <w:r w:rsidRPr="00712340">
        <w:rPr>
          <w:rFonts w:ascii="GHEA Grapalat" w:hAnsi="GHEA Grapalat" w:cs="Sylfaen"/>
          <w:sz w:val="20"/>
          <w:szCs w:val="20"/>
          <w:lang w:val="es-ES"/>
        </w:rPr>
        <w:t xml:space="preserve"> </w:t>
      </w:r>
      <w:r w:rsidRPr="00712340">
        <w:rPr>
          <w:rFonts w:ascii="GHEA Grapalat" w:hAnsi="GHEA Grapalat" w:cs="Sylfaen"/>
          <w:sz w:val="20"/>
          <w:szCs w:val="20"/>
        </w:rPr>
        <w:t>տոկոսը</w:t>
      </w:r>
      <w:r w:rsidRPr="00712340">
        <w:rPr>
          <w:rFonts w:ascii="GHEA Grapalat" w:hAnsi="GHEA Grapalat" w:cs="Sylfaen"/>
          <w:sz w:val="20"/>
          <w:szCs w:val="20"/>
          <w:lang w:val="es-ES"/>
        </w:rPr>
        <w:t xml:space="preserve">, </w:t>
      </w:r>
      <w:r w:rsidRPr="00712340">
        <w:rPr>
          <w:rFonts w:ascii="GHEA Grapalat" w:hAnsi="GHEA Grapalat" w:cs="Sylfaen"/>
          <w:sz w:val="20"/>
          <w:szCs w:val="20"/>
        </w:rPr>
        <w:t>բայց</w:t>
      </w:r>
      <w:r w:rsidRPr="00712340">
        <w:rPr>
          <w:rFonts w:ascii="GHEA Grapalat" w:hAnsi="GHEA Grapalat" w:cs="Sylfaen"/>
          <w:sz w:val="20"/>
          <w:szCs w:val="20"/>
          <w:lang w:val="es-ES"/>
        </w:rPr>
        <w:t xml:space="preserve"> </w:t>
      </w:r>
      <w:r w:rsidRPr="00712340">
        <w:rPr>
          <w:rFonts w:ascii="GHEA Grapalat" w:hAnsi="GHEA Grapalat" w:cs="Sylfaen"/>
          <w:sz w:val="20"/>
          <w:szCs w:val="20"/>
        </w:rPr>
        <w:t>ոչ</w:t>
      </w:r>
      <w:r w:rsidRPr="00712340">
        <w:rPr>
          <w:rFonts w:ascii="GHEA Grapalat" w:hAnsi="GHEA Grapalat" w:cs="Sylfaen"/>
          <w:sz w:val="20"/>
          <w:szCs w:val="20"/>
          <w:lang w:val="es-ES"/>
        </w:rPr>
        <w:t xml:space="preserve"> </w:t>
      </w:r>
      <w:r w:rsidRPr="00712340">
        <w:rPr>
          <w:rFonts w:ascii="GHEA Grapalat" w:hAnsi="GHEA Grapalat" w:cs="Sylfaen"/>
          <w:sz w:val="20"/>
          <w:szCs w:val="20"/>
        </w:rPr>
        <w:t>ավելի</w:t>
      </w:r>
      <w:r w:rsidRPr="00712340">
        <w:rPr>
          <w:rFonts w:ascii="GHEA Grapalat" w:hAnsi="GHEA Grapalat" w:cs="Sylfaen"/>
          <w:sz w:val="20"/>
          <w:szCs w:val="20"/>
          <w:lang w:val="es-ES"/>
        </w:rPr>
        <w:t xml:space="preserve">, </w:t>
      </w:r>
      <w:r w:rsidRPr="00712340">
        <w:rPr>
          <w:rFonts w:ascii="GHEA Grapalat" w:hAnsi="GHEA Grapalat" w:cs="Sylfaen"/>
          <w:sz w:val="20"/>
          <w:szCs w:val="20"/>
        </w:rPr>
        <w:t>քան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հիսուն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հազար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Հայաստանի</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Հանրապետության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դրամը</w:t>
      </w:r>
      <w:r w:rsidRPr="00712340">
        <w:rPr>
          <w:rFonts w:ascii="GHEA Grapalat" w:hAnsi="GHEA Grapalat" w:cs="Sylfaen"/>
          <w:sz w:val="20"/>
          <w:szCs w:val="20"/>
          <w:lang w:val="es-ES"/>
        </w:rPr>
        <w:t xml:space="preserve"> </w:t>
      </w:r>
      <w:r w:rsidRPr="00712340">
        <w:rPr>
          <w:rFonts w:ascii="GHEA Grapalat" w:hAnsi="GHEA Grapalat"/>
          <w:sz w:val="20"/>
          <w:szCs w:val="20"/>
        </w:rPr>
        <w:t>գերազանցող</w:t>
      </w:r>
      <w:r w:rsidRPr="00712340">
        <w:rPr>
          <w:rFonts w:ascii="GHEA Grapalat" w:hAnsi="GHEA Grapalat"/>
          <w:sz w:val="20"/>
          <w:szCs w:val="20"/>
          <w:lang w:val="es-ES"/>
        </w:rPr>
        <w:t xml:space="preserve"> </w:t>
      </w:r>
      <w:r w:rsidRPr="00712340">
        <w:rPr>
          <w:rFonts w:ascii="GHEA Grapalat" w:hAnsi="GHEA Grapalat"/>
          <w:sz w:val="20"/>
          <w:szCs w:val="20"/>
        </w:rPr>
        <w:t>ժամկետանց</w:t>
      </w:r>
      <w:r w:rsidRPr="00712340">
        <w:rPr>
          <w:rFonts w:ascii="GHEA Grapalat" w:hAnsi="GHEA Grapalat"/>
          <w:sz w:val="20"/>
          <w:szCs w:val="20"/>
          <w:lang w:val="es-ES"/>
        </w:rPr>
        <w:t xml:space="preserve"> </w:t>
      </w:r>
      <w:r w:rsidRPr="00712340">
        <w:rPr>
          <w:rFonts w:ascii="GHEA Grapalat" w:hAnsi="GHEA Grapalat"/>
          <w:sz w:val="20"/>
          <w:szCs w:val="20"/>
        </w:rPr>
        <w:t>պարտավորություններ</w:t>
      </w:r>
      <w:r w:rsidRPr="00712340">
        <w:rPr>
          <w:rFonts w:ascii="GHEA Grapalat" w:hAnsi="GHEA Grapalat"/>
          <w:sz w:val="20"/>
          <w:szCs w:val="20"/>
          <w:lang w:val="es-ES"/>
        </w:rPr>
        <w:t>.</w:t>
      </w:r>
    </w:p>
    <w:p w:rsidR="003337BC" w:rsidRPr="00712340" w:rsidRDefault="003337BC" w:rsidP="003337BC">
      <w:pPr>
        <w:ind w:firstLine="720"/>
        <w:jc w:val="both"/>
        <w:rPr>
          <w:rFonts w:ascii="GHEA Grapalat" w:hAnsi="GHEA Grapalat"/>
          <w:sz w:val="20"/>
          <w:szCs w:val="20"/>
          <w:lang w:val="es-ES"/>
        </w:rPr>
      </w:pPr>
      <w:r w:rsidRPr="00712340">
        <w:rPr>
          <w:rFonts w:ascii="GHEA Grapalat" w:hAnsi="GHEA Grapalat"/>
          <w:sz w:val="20"/>
          <w:szCs w:val="20"/>
          <w:lang w:val="es-ES"/>
        </w:rPr>
        <w:t xml:space="preserve">3)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cs="Sylfaen"/>
          <w:sz w:val="20"/>
          <w:szCs w:val="20"/>
        </w:rPr>
        <w:t>գործադիր</w:t>
      </w:r>
      <w:r w:rsidRPr="00712340">
        <w:rPr>
          <w:rFonts w:ascii="GHEA Grapalat" w:hAnsi="GHEA Grapalat"/>
          <w:sz w:val="20"/>
          <w:szCs w:val="20"/>
          <w:lang w:val="es-ES"/>
        </w:rPr>
        <w:t xml:space="preserve"> </w:t>
      </w:r>
      <w:r w:rsidRPr="00712340">
        <w:rPr>
          <w:rFonts w:ascii="GHEA Grapalat" w:hAnsi="GHEA Grapalat" w:cs="Sylfaen"/>
          <w:sz w:val="20"/>
          <w:szCs w:val="20"/>
        </w:rPr>
        <w:t>մարմնի</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ներկայացուցիչը</w:t>
      </w:r>
      <w:r w:rsidRPr="00712340">
        <w:rPr>
          <w:rFonts w:ascii="GHEA Grapalat" w:hAnsi="GHEA Grapalat"/>
          <w:sz w:val="20"/>
          <w:szCs w:val="20"/>
          <w:lang w:val="es-ES"/>
        </w:rPr>
        <w:t xml:space="preserve"> </w:t>
      </w:r>
      <w:r w:rsidRPr="00712340">
        <w:rPr>
          <w:rFonts w:ascii="GHEA Grapalat" w:hAnsi="GHEA Grapalat" w:cs="Sylfaen"/>
          <w:sz w:val="20"/>
          <w:szCs w:val="20"/>
        </w:rPr>
        <w:t>հայտը</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cs="Sylfaen"/>
          <w:sz w:val="20"/>
          <w:szCs w:val="20"/>
        </w:rPr>
        <w:t>օրվան</w:t>
      </w:r>
      <w:r w:rsidRPr="00712340">
        <w:rPr>
          <w:rFonts w:ascii="GHEA Grapalat" w:hAnsi="GHEA Grapalat"/>
          <w:sz w:val="20"/>
          <w:szCs w:val="20"/>
          <w:lang w:val="es-ES"/>
        </w:rPr>
        <w:t xml:space="preserve"> </w:t>
      </w:r>
      <w:r w:rsidRPr="00712340">
        <w:rPr>
          <w:rFonts w:ascii="GHEA Grapalat" w:hAnsi="GHEA Grapalat" w:cs="Sylfaen"/>
          <w:sz w:val="20"/>
          <w:szCs w:val="20"/>
        </w:rPr>
        <w:t>նախորդող</w:t>
      </w:r>
      <w:r w:rsidRPr="00712340">
        <w:rPr>
          <w:rFonts w:ascii="GHEA Grapalat" w:hAnsi="GHEA Grapalat"/>
          <w:sz w:val="20"/>
          <w:szCs w:val="20"/>
          <w:lang w:val="es-ES"/>
        </w:rPr>
        <w:t xml:space="preserve"> </w:t>
      </w:r>
      <w:r w:rsidRPr="00712340">
        <w:rPr>
          <w:rFonts w:ascii="GHEA Grapalat" w:hAnsi="GHEA Grapalat" w:cs="Sylfaen"/>
          <w:sz w:val="20"/>
          <w:szCs w:val="20"/>
        </w:rPr>
        <w:t>երեք</w:t>
      </w:r>
      <w:r w:rsidRPr="00712340">
        <w:rPr>
          <w:rFonts w:ascii="GHEA Grapalat" w:hAnsi="GHEA Grapalat"/>
          <w:sz w:val="20"/>
          <w:szCs w:val="20"/>
          <w:lang w:val="es-ES"/>
        </w:rPr>
        <w:t xml:space="preserve"> </w:t>
      </w:r>
      <w:r w:rsidRPr="00712340">
        <w:rPr>
          <w:rFonts w:ascii="GHEA Grapalat" w:hAnsi="GHEA Grapalat" w:cs="Sylfaen"/>
          <w:sz w:val="20"/>
          <w:szCs w:val="20"/>
        </w:rPr>
        <w:t>տարիների</w:t>
      </w:r>
      <w:r w:rsidRPr="00712340">
        <w:rPr>
          <w:rFonts w:ascii="GHEA Grapalat" w:hAnsi="GHEA Grapalat"/>
          <w:sz w:val="20"/>
          <w:szCs w:val="20"/>
          <w:lang w:val="es-ES"/>
        </w:rPr>
        <w:t xml:space="preserve"> </w:t>
      </w:r>
      <w:r w:rsidRPr="00712340">
        <w:rPr>
          <w:rFonts w:ascii="GHEA Grapalat" w:hAnsi="GHEA Grapalat" w:cs="Sylfaen"/>
          <w:sz w:val="20"/>
          <w:szCs w:val="20"/>
        </w:rPr>
        <w:t>ընթացքում</w:t>
      </w:r>
      <w:r w:rsidRPr="00712340">
        <w:rPr>
          <w:rFonts w:ascii="GHEA Grapalat" w:hAnsi="GHEA Grapalat"/>
          <w:sz w:val="20"/>
          <w:szCs w:val="20"/>
          <w:lang w:val="es-ES"/>
        </w:rPr>
        <w:t xml:space="preserve"> </w:t>
      </w:r>
      <w:r w:rsidRPr="00712340">
        <w:rPr>
          <w:rFonts w:ascii="GHEA Grapalat" w:hAnsi="GHEA Grapalat" w:cs="Sylfaen"/>
          <w:sz w:val="20"/>
          <w:szCs w:val="20"/>
        </w:rPr>
        <w:t>դատապարտված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եղել</w:t>
      </w:r>
      <w:r w:rsidRPr="00712340">
        <w:rPr>
          <w:rFonts w:ascii="GHEA Grapalat" w:hAnsi="GHEA Grapalat"/>
          <w:sz w:val="20"/>
          <w:szCs w:val="20"/>
          <w:lang w:val="es-ES"/>
        </w:rPr>
        <w:t xml:space="preserve"> </w:t>
      </w:r>
      <w:r w:rsidRPr="00712340">
        <w:rPr>
          <w:rFonts w:ascii="GHEA Grapalat" w:hAnsi="GHEA Grapalat"/>
          <w:sz w:val="20"/>
          <w:szCs w:val="20"/>
        </w:rPr>
        <w:t>ահաբեկչության</w:t>
      </w:r>
      <w:r w:rsidRPr="00712340">
        <w:rPr>
          <w:rFonts w:ascii="GHEA Grapalat" w:hAnsi="GHEA Grapalat"/>
          <w:sz w:val="20"/>
          <w:szCs w:val="20"/>
          <w:lang w:val="es-ES"/>
        </w:rPr>
        <w:t xml:space="preserve"> </w:t>
      </w:r>
      <w:r w:rsidRPr="00712340">
        <w:rPr>
          <w:rFonts w:ascii="GHEA Grapalat" w:hAnsi="GHEA Grapalat"/>
          <w:sz w:val="20"/>
          <w:szCs w:val="20"/>
        </w:rPr>
        <w:t>ֆինանսավորման</w:t>
      </w:r>
      <w:r w:rsidRPr="00712340">
        <w:rPr>
          <w:rFonts w:ascii="GHEA Grapalat" w:hAnsi="GHEA Grapalat"/>
          <w:sz w:val="20"/>
          <w:szCs w:val="20"/>
          <w:lang w:val="es-ES"/>
        </w:rPr>
        <w:t xml:space="preserve">, </w:t>
      </w:r>
      <w:r w:rsidRPr="00712340">
        <w:rPr>
          <w:rFonts w:ascii="GHEA Grapalat" w:hAnsi="GHEA Grapalat"/>
          <w:sz w:val="20"/>
          <w:szCs w:val="20"/>
        </w:rPr>
        <w:t>երեխայի</w:t>
      </w:r>
      <w:r w:rsidRPr="00712340">
        <w:rPr>
          <w:rFonts w:ascii="GHEA Grapalat" w:hAnsi="GHEA Grapalat"/>
          <w:sz w:val="20"/>
          <w:szCs w:val="20"/>
          <w:lang w:val="es-ES"/>
        </w:rPr>
        <w:t xml:space="preserve"> </w:t>
      </w:r>
      <w:r w:rsidRPr="00712340">
        <w:rPr>
          <w:rFonts w:ascii="GHEA Grapalat" w:hAnsi="GHEA Grapalat"/>
          <w:sz w:val="20"/>
          <w:szCs w:val="20"/>
        </w:rPr>
        <w:t>շահագործման</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մարդկային</w:t>
      </w:r>
      <w:r w:rsidRPr="00712340">
        <w:rPr>
          <w:rFonts w:ascii="GHEA Grapalat" w:hAnsi="GHEA Grapalat"/>
          <w:sz w:val="20"/>
          <w:szCs w:val="20"/>
          <w:lang w:val="es-ES"/>
        </w:rPr>
        <w:t xml:space="preserve"> </w:t>
      </w:r>
      <w:r w:rsidRPr="00712340">
        <w:rPr>
          <w:rFonts w:ascii="GHEA Grapalat" w:hAnsi="GHEA Grapalat"/>
          <w:sz w:val="20"/>
          <w:szCs w:val="20"/>
        </w:rPr>
        <w:t>թրաֆիքինգ</w:t>
      </w:r>
      <w:r w:rsidRPr="00712340">
        <w:rPr>
          <w:rFonts w:ascii="GHEA Grapalat" w:hAnsi="GHEA Grapalat"/>
          <w:sz w:val="20"/>
          <w:szCs w:val="20"/>
          <w:lang w:val="es-ES"/>
        </w:rPr>
        <w:t xml:space="preserve"> </w:t>
      </w:r>
      <w:r w:rsidRPr="00712340">
        <w:rPr>
          <w:rFonts w:ascii="GHEA Grapalat" w:hAnsi="GHEA Grapalat"/>
          <w:sz w:val="20"/>
          <w:szCs w:val="20"/>
        </w:rPr>
        <w:t>ներառող</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հանցագործության</w:t>
      </w:r>
      <w:r w:rsidRPr="00712340">
        <w:rPr>
          <w:rFonts w:ascii="GHEA Grapalat" w:hAnsi="GHEA Grapalat"/>
          <w:sz w:val="20"/>
          <w:szCs w:val="20"/>
          <w:lang w:val="es-ES"/>
        </w:rPr>
        <w:t xml:space="preserve">, </w:t>
      </w:r>
      <w:r w:rsidRPr="00712340">
        <w:rPr>
          <w:rFonts w:ascii="GHEA Grapalat" w:hAnsi="GHEA Grapalat" w:cs="Sylfaen"/>
          <w:sz w:val="20"/>
          <w:szCs w:val="20"/>
        </w:rPr>
        <w:t>հանցավոր</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համագործակցություն</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ստեղծելու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կաշառք</w:t>
      </w:r>
      <w:r w:rsidRPr="00712340">
        <w:rPr>
          <w:rFonts w:ascii="GHEA Grapalat" w:hAnsi="GHEA Grapalat" w:cs="Sylfaen"/>
          <w:sz w:val="20"/>
          <w:szCs w:val="20"/>
          <w:lang w:val="es-ES"/>
        </w:rPr>
        <w:t xml:space="preserve"> </w:t>
      </w:r>
      <w:r w:rsidRPr="00712340">
        <w:rPr>
          <w:rFonts w:ascii="GHEA Grapalat" w:hAnsi="GHEA Grapalat" w:cs="Sylfaen"/>
          <w:sz w:val="20"/>
          <w:szCs w:val="20"/>
        </w:rPr>
        <w:t>ստանալու</w:t>
      </w:r>
      <w:r w:rsidRPr="00712340">
        <w:rPr>
          <w:rFonts w:ascii="GHEA Grapalat" w:hAnsi="GHEA Grapalat"/>
          <w:sz w:val="20"/>
          <w:szCs w:val="20"/>
          <w:lang w:val="es-ES"/>
        </w:rPr>
        <w:t xml:space="preserve">, </w:t>
      </w:r>
      <w:r w:rsidRPr="00712340">
        <w:rPr>
          <w:rFonts w:ascii="GHEA Grapalat" w:hAnsi="GHEA Grapalat"/>
          <w:sz w:val="20"/>
          <w:szCs w:val="20"/>
        </w:rPr>
        <w:t>կաշառք</w:t>
      </w:r>
      <w:r w:rsidRPr="00712340">
        <w:rPr>
          <w:rFonts w:ascii="GHEA Grapalat" w:hAnsi="GHEA Grapalat"/>
          <w:sz w:val="20"/>
          <w:szCs w:val="20"/>
          <w:lang w:val="es-ES"/>
        </w:rPr>
        <w:t xml:space="preserve"> </w:t>
      </w:r>
      <w:r w:rsidRPr="00712340">
        <w:rPr>
          <w:rFonts w:ascii="GHEA Grapalat" w:hAnsi="GHEA Grapalat"/>
          <w:sz w:val="20"/>
          <w:szCs w:val="20"/>
        </w:rPr>
        <w:t>տալու</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sz w:val="20"/>
          <w:szCs w:val="20"/>
        </w:rPr>
        <w:t>կաշառքի</w:t>
      </w:r>
      <w:r w:rsidRPr="00712340">
        <w:rPr>
          <w:rFonts w:ascii="GHEA Grapalat" w:hAnsi="GHEA Grapalat"/>
          <w:sz w:val="20"/>
          <w:szCs w:val="20"/>
          <w:lang w:val="es-ES"/>
        </w:rPr>
        <w:t xml:space="preserve"> </w:t>
      </w:r>
      <w:r w:rsidRPr="00712340">
        <w:rPr>
          <w:rFonts w:ascii="GHEA Grapalat" w:hAnsi="GHEA Grapalat"/>
          <w:sz w:val="20"/>
          <w:szCs w:val="20"/>
        </w:rPr>
        <w:t>միջնորդության</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նախատեսված</w:t>
      </w:r>
      <w:r w:rsidRPr="00712340">
        <w:rPr>
          <w:rFonts w:ascii="GHEA Grapalat" w:hAnsi="GHEA Grapalat"/>
          <w:sz w:val="20"/>
          <w:szCs w:val="20"/>
          <w:lang w:val="es-ES"/>
        </w:rPr>
        <w:t xml:space="preserve"> </w:t>
      </w:r>
      <w:r w:rsidRPr="00712340">
        <w:rPr>
          <w:rFonts w:ascii="GHEA Grapalat" w:hAnsi="GHEA Grapalat"/>
          <w:sz w:val="20"/>
          <w:szCs w:val="20"/>
        </w:rPr>
        <w:t>տնտեսական</w:t>
      </w:r>
      <w:r w:rsidRPr="00712340">
        <w:rPr>
          <w:rFonts w:ascii="GHEA Grapalat" w:hAnsi="GHEA Grapalat"/>
          <w:sz w:val="20"/>
          <w:szCs w:val="20"/>
          <w:lang w:val="es-ES"/>
        </w:rPr>
        <w:t xml:space="preserve"> </w:t>
      </w:r>
      <w:r w:rsidRPr="00712340">
        <w:rPr>
          <w:rFonts w:ascii="GHEA Grapalat" w:hAnsi="GHEA Grapalat"/>
          <w:sz w:val="20"/>
          <w:szCs w:val="20"/>
        </w:rPr>
        <w:t>գործունեության</w:t>
      </w:r>
      <w:r w:rsidRPr="00712340">
        <w:rPr>
          <w:rFonts w:ascii="GHEA Grapalat" w:hAnsi="GHEA Grapalat"/>
          <w:sz w:val="20"/>
          <w:szCs w:val="20"/>
          <w:lang w:val="es-ES"/>
        </w:rPr>
        <w:t xml:space="preserve"> </w:t>
      </w:r>
      <w:r w:rsidRPr="00712340">
        <w:rPr>
          <w:rFonts w:ascii="GHEA Grapalat" w:hAnsi="GHEA Grapalat"/>
          <w:sz w:val="20"/>
          <w:szCs w:val="20"/>
        </w:rPr>
        <w:t>դեմ</w:t>
      </w:r>
      <w:r w:rsidRPr="00712340">
        <w:rPr>
          <w:rFonts w:ascii="GHEA Grapalat" w:hAnsi="GHEA Grapalat"/>
          <w:sz w:val="20"/>
          <w:szCs w:val="20"/>
          <w:lang w:val="es-ES"/>
        </w:rPr>
        <w:t xml:space="preserve"> </w:t>
      </w:r>
      <w:r w:rsidRPr="00712340">
        <w:rPr>
          <w:rFonts w:ascii="GHEA Grapalat" w:hAnsi="GHEA Grapalat"/>
          <w:sz w:val="20"/>
          <w:szCs w:val="20"/>
        </w:rPr>
        <w:t>ուղղված</w:t>
      </w:r>
      <w:r w:rsidRPr="00712340">
        <w:rPr>
          <w:rFonts w:ascii="GHEA Grapalat" w:hAnsi="GHEA Grapalat"/>
          <w:sz w:val="20"/>
          <w:szCs w:val="20"/>
          <w:lang w:val="es-ES"/>
        </w:rPr>
        <w:t xml:space="preserve"> </w:t>
      </w:r>
      <w:r w:rsidRPr="00712340">
        <w:rPr>
          <w:rFonts w:ascii="GHEA Grapalat" w:hAnsi="GHEA Grapalat"/>
          <w:sz w:val="20"/>
          <w:szCs w:val="20"/>
        </w:rPr>
        <w:t>հանցագործությունների</w:t>
      </w:r>
      <w:r w:rsidRPr="00712340">
        <w:rPr>
          <w:rFonts w:ascii="GHEA Grapalat" w:hAnsi="GHEA Grapalat"/>
          <w:sz w:val="20"/>
          <w:szCs w:val="20"/>
          <w:lang w:val="es-ES"/>
        </w:rPr>
        <w:t xml:space="preserve"> </w:t>
      </w:r>
      <w:r w:rsidRPr="00712340">
        <w:rPr>
          <w:rFonts w:ascii="GHEA Grapalat" w:hAnsi="GHEA Grapalat"/>
          <w:sz w:val="20"/>
          <w:szCs w:val="20"/>
        </w:rPr>
        <w:t>համար</w:t>
      </w:r>
      <w:r w:rsidRPr="00712340">
        <w:rPr>
          <w:rFonts w:ascii="GHEA Grapalat" w:hAnsi="GHEA Grapalat"/>
          <w:sz w:val="20"/>
          <w:szCs w:val="20"/>
          <w:lang w:val="es-ES"/>
        </w:rPr>
        <w:t>,</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sz w:val="20"/>
          <w:szCs w:val="20"/>
          <w:lang w:val="es-ES"/>
        </w:rPr>
        <w:t xml:space="preserve">, </w:t>
      </w:r>
      <w:r w:rsidRPr="00712340">
        <w:rPr>
          <w:rFonts w:ascii="GHEA Grapalat" w:hAnsi="GHEA Grapalat" w:cs="Sylfaen"/>
          <w:sz w:val="20"/>
          <w:szCs w:val="20"/>
        </w:rPr>
        <w:t>երբ</w:t>
      </w:r>
      <w:r w:rsidRPr="00712340">
        <w:rPr>
          <w:rFonts w:ascii="GHEA Grapalat" w:hAnsi="GHEA Grapalat"/>
          <w:sz w:val="20"/>
          <w:szCs w:val="20"/>
          <w:lang w:val="es-ES"/>
        </w:rPr>
        <w:t xml:space="preserve"> </w:t>
      </w:r>
      <w:r w:rsidRPr="00712340">
        <w:rPr>
          <w:rFonts w:ascii="GHEA Grapalat" w:hAnsi="GHEA Grapalat" w:cs="Sylfaen"/>
          <w:sz w:val="20"/>
          <w:szCs w:val="20"/>
        </w:rPr>
        <w:t>դատվածությունը</w:t>
      </w:r>
      <w:r w:rsidRPr="00712340">
        <w:rPr>
          <w:rFonts w:ascii="GHEA Grapalat" w:hAnsi="GHEA Grapalat"/>
          <w:sz w:val="20"/>
          <w:szCs w:val="20"/>
          <w:lang w:val="es-ES"/>
        </w:rPr>
        <w:t xml:space="preserve"> </w:t>
      </w:r>
      <w:r w:rsidRPr="00712340">
        <w:rPr>
          <w:rFonts w:ascii="GHEA Grapalat" w:hAnsi="GHEA Grapalat" w:cs="Sylfaen"/>
          <w:sz w:val="20"/>
          <w:szCs w:val="20"/>
        </w:rPr>
        <w:t>օրենքով</w:t>
      </w:r>
      <w:r w:rsidRPr="00712340">
        <w:rPr>
          <w:rFonts w:ascii="GHEA Grapalat" w:hAnsi="GHEA Grapalat"/>
          <w:sz w:val="20"/>
          <w:szCs w:val="20"/>
          <w:lang w:val="es-ES"/>
        </w:rPr>
        <w:t xml:space="preserve"> </w:t>
      </w:r>
      <w:r w:rsidRPr="00712340">
        <w:rPr>
          <w:rFonts w:ascii="GHEA Grapalat" w:hAnsi="GHEA Grapalat" w:cs="Sylfaen"/>
          <w:sz w:val="20"/>
          <w:szCs w:val="20"/>
        </w:rPr>
        <w:t>սահմանված</w:t>
      </w:r>
      <w:r w:rsidRPr="00712340">
        <w:rPr>
          <w:rFonts w:ascii="GHEA Grapalat" w:hAnsi="GHEA Grapalat"/>
          <w:sz w:val="20"/>
          <w:szCs w:val="20"/>
          <w:lang w:val="es-ES"/>
        </w:rPr>
        <w:t xml:space="preserve"> </w:t>
      </w:r>
      <w:r w:rsidRPr="00712340">
        <w:rPr>
          <w:rFonts w:ascii="GHEA Grapalat" w:hAnsi="GHEA Grapalat" w:cs="Sylfaen"/>
          <w:sz w:val="20"/>
          <w:szCs w:val="20"/>
        </w:rPr>
        <w:t>կարգով</w:t>
      </w:r>
      <w:r w:rsidRPr="00712340">
        <w:rPr>
          <w:rFonts w:ascii="GHEA Grapalat" w:hAnsi="GHEA Grapalat"/>
          <w:sz w:val="20"/>
          <w:szCs w:val="20"/>
          <w:lang w:val="es-ES"/>
        </w:rPr>
        <w:t xml:space="preserve"> </w:t>
      </w:r>
      <w:r w:rsidRPr="00712340">
        <w:rPr>
          <w:rFonts w:ascii="GHEA Grapalat" w:hAnsi="GHEA Grapalat" w:cs="Sylfaen"/>
          <w:sz w:val="20"/>
          <w:szCs w:val="20"/>
        </w:rPr>
        <w:t>հանված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մարված</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p>
    <w:p w:rsidR="003337BC" w:rsidRPr="00712340" w:rsidRDefault="003337BC" w:rsidP="003337BC">
      <w:pPr>
        <w:ind w:firstLine="720"/>
        <w:jc w:val="both"/>
        <w:rPr>
          <w:rFonts w:ascii="GHEA Grapalat" w:hAnsi="GHEA Grapalat"/>
          <w:sz w:val="20"/>
          <w:szCs w:val="20"/>
          <w:lang w:val="es-ES"/>
        </w:rPr>
      </w:pPr>
      <w:r w:rsidRPr="00712340">
        <w:rPr>
          <w:rFonts w:ascii="GHEA Grapalat" w:hAnsi="GHEA Grapalat" w:cs="Sylfaen"/>
          <w:sz w:val="20"/>
          <w:szCs w:val="20"/>
          <w:lang w:val="es-ES"/>
        </w:rPr>
        <w:t>4)</w:t>
      </w:r>
      <w:r w:rsidRPr="00712340">
        <w:rPr>
          <w:rFonts w:ascii="GHEA Grapalat" w:hAnsi="GHEA Grapalat"/>
          <w:sz w:val="20"/>
          <w:szCs w:val="20"/>
          <w:lang w:val="es-ES"/>
        </w:rPr>
        <w:t xml:space="preserve"> </w:t>
      </w:r>
      <w:r w:rsidRPr="00712340">
        <w:rPr>
          <w:rFonts w:ascii="GHEA Grapalat" w:hAnsi="GHEA Grapalat"/>
          <w:sz w:val="20"/>
          <w:szCs w:val="20"/>
        </w:rPr>
        <w:t>որոնց</w:t>
      </w:r>
      <w:r w:rsidRPr="00712340">
        <w:rPr>
          <w:rFonts w:ascii="GHEA Grapalat" w:hAnsi="GHEA Grapalat"/>
          <w:sz w:val="20"/>
          <w:szCs w:val="20"/>
          <w:lang w:val="es-ES"/>
        </w:rPr>
        <w:t xml:space="preserve"> </w:t>
      </w:r>
      <w:r w:rsidRPr="00712340">
        <w:rPr>
          <w:rFonts w:ascii="GHEA Grapalat" w:hAnsi="GHEA Grapalat"/>
          <w:sz w:val="20"/>
          <w:szCs w:val="20"/>
        </w:rPr>
        <w:t>վերաբերյալ</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ներկայացվելու</w:t>
      </w:r>
      <w:r w:rsidRPr="00712340">
        <w:rPr>
          <w:rFonts w:ascii="GHEA Grapalat" w:hAnsi="GHEA Grapalat"/>
          <w:sz w:val="20"/>
          <w:szCs w:val="20"/>
          <w:lang w:val="es-ES"/>
        </w:rPr>
        <w:t xml:space="preserve"> </w:t>
      </w:r>
      <w:r w:rsidRPr="00712340">
        <w:rPr>
          <w:rFonts w:ascii="GHEA Grapalat" w:hAnsi="GHEA Grapalat"/>
          <w:sz w:val="20"/>
          <w:szCs w:val="20"/>
        </w:rPr>
        <w:t>օրվան</w:t>
      </w:r>
      <w:r w:rsidRPr="00712340">
        <w:rPr>
          <w:rFonts w:ascii="GHEA Grapalat" w:hAnsi="GHEA Grapalat"/>
          <w:sz w:val="20"/>
          <w:szCs w:val="20"/>
          <w:lang w:val="es-ES"/>
        </w:rPr>
        <w:t xml:space="preserve"> </w:t>
      </w:r>
      <w:r w:rsidRPr="00712340">
        <w:rPr>
          <w:rFonts w:ascii="GHEA Grapalat" w:hAnsi="GHEA Grapalat"/>
          <w:sz w:val="20"/>
          <w:szCs w:val="20"/>
        </w:rPr>
        <w:t>նախորդող</w:t>
      </w:r>
      <w:r w:rsidRPr="00712340">
        <w:rPr>
          <w:rFonts w:ascii="GHEA Grapalat" w:hAnsi="GHEA Grapalat"/>
          <w:sz w:val="20"/>
          <w:szCs w:val="20"/>
          <w:lang w:val="es-ES"/>
        </w:rPr>
        <w:t xml:space="preserve"> </w:t>
      </w:r>
      <w:r w:rsidRPr="00712340">
        <w:rPr>
          <w:rFonts w:ascii="GHEA Grapalat" w:hAnsi="GHEA Grapalat"/>
          <w:sz w:val="20"/>
          <w:szCs w:val="20"/>
        </w:rPr>
        <w:t>մեկ</w:t>
      </w:r>
      <w:r w:rsidRPr="00712340">
        <w:rPr>
          <w:rFonts w:ascii="GHEA Grapalat" w:hAnsi="GHEA Grapalat"/>
          <w:sz w:val="20"/>
          <w:szCs w:val="20"/>
          <w:lang w:val="es-ES"/>
        </w:rPr>
        <w:t xml:space="preserve"> </w:t>
      </w:r>
      <w:r w:rsidRPr="00712340">
        <w:rPr>
          <w:rFonts w:ascii="GHEA Grapalat" w:hAnsi="GHEA Grapalat"/>
          <w:sz w:val="20"/>
          <w:szCs w:val="20"/>
        </w:rPr>
        <w:t>տարվա</w:t>
      </w:r>
      <w:r w:rsidRPr="00712340">
        <w:rPr>
          <w:rFonts w:ascii="GHEA Grapalat" w:hAnsi="GHEA Grapalat"/>
          <w:sz w:val="20"/>
          <w:szCs w:val="20"/>
          <w:lang w:val="es-ES"/>
        </w:rPr>
        <w:t xml:space="preserve"> </w:t>
      </w:r>
      <w:r w:rsidRPr="00712340">
        <w:rPr>
          <w:rFonts w:ascii="GHEA Grapalat" w:hAnsi="GHEA Grapalat"/>
          <w:sz w:val="20"/>
          <w:szCs w:val="20"/>
        </w:rPr>
        <w:t>ընթացքում</w:t>
      </w:r>
      <w:r w:rsidRPr="00712340">
        <w:rPr>
          <w:rFonts w:ascii="GHEA Grapalat" w:hAnsi="GHEA Grapalat"/>
          <w:sz w:val="20"/>
          <w:szCs w:val="20"/>
          <w:lang w:val="es-ES"/>
        </w:rPr>
        <w:t xml:space="preserve"> </w:t>
      </w:r>
      <w:r w:rsidRPr="00712340">
        <w:rPr>
          <w:rFonts w:ascii="GHEA Grapalat" w:hAnsi="GHEA Grapalat"/>
          <w:sz w:val="20"/>
          <w:szCs w:val="20"/>
        </w:rPr>
        <w:t>առկա</w:t>
      </w:r>
      <w:r w:rsidRPr="00712340">
        <w:rPr>
          <w:rFonts w:ascii="GHEA Grapalat" w:hAnsi="GHEA Grapalat"/>
          <w:sz w:val="20"/>
          <w:szCs w:val="20"/>
          <w:lang w:val="es-ES"/>
        </w:rPr>
        <w:t xml:space="preserve"> </w:t>
      </w:r>
      <w:r w:rsidRPr="00712340">
        <w:rPr>
          <w:rFonts w:ascii="GHEA Grapalat" w:hAnsi="GHEA Grapalat"/>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օրենքով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կարգով</w:t>
      </w:r>
      <w:r w:rsidRPr="00712340">
        <w:rPr>
          <w:rFonts w:ascii="GHEA Grapalat" w:hAnsi="GHEA Grapalat"/>
          <w:sz w:val="20"/>
          <w:szCs w:val="20"/>
          <w:lang w:val="es-ES"/>
        </w:rPr>
        <w:t xml:space="preserve"> </w:t>
      </w:r>
      <w:r w:rsidRPr="00712340">
        <w:rPr>
          <w:rFonts w:ascii="GHEA Grapalat" w:hAnsi="GHEA Grapalat"/>
          <w:sz w:val="20"/>
          <w:szCs w:val="20"/>
        </w:rPr>
        <w:t>կայացված</w:t>
      </w:r>
      <w:r w:rsidRPr="00712340">
        <w:rPr>
          <w:rFonts w:ascii="GHEA Grapalat" w:hAnsi="GHEA Grapalat"/>
          <w:sz w:val="20"/>
          <w:szCs w:val="20"/>
          <w:lang w:val="es-ES"/>
        </w:rPr>
        <w:t xml:space="preserve"> </w:t>
      </w:r>
      <w:r w:rsidRPr="00712340">
        <w:rPr>
          <w:rFonts w:ascii="GHEA Grapalat" w:hAnsi="GHEA Grapalat"/>
          <w:sz w:val="20"/>
          <w:szCs w:val="20"/>
        </w:rPr>
        <w:t>անբողոքարկելի</w:t>
      </w:r>
      <w:r w:rsidRPr="00712340">
        <w:rPr>
          <w:rFonts w:ascii="GHEA Grapalat" w:hAnsi="GHEA Grapalat"/>
          <w:sz w:val="20"/>
          <w:szCs w:val="20"/>
          <w:lang w:val="es-ES"/>
        </w:rPr>
        <w:t xml:space="preserve"> </w:t>
      </w:r>
      <w:r w:rsidRPr="00712340">
        <w:rPr>
          <w:rFonts w:ascii="GHEA Grapalat" w:hAnsi="GHEA Grapalat"/>
          <w:sz w:val="20"/>
          <w:szCs w:val="20"/>
        </w:rPr>
        <w:t>վարչական</w:t>
      </w:r>
      <w:r w:rsidRPr="00712340">
        <w:rPr>
          <w:rFonts w:ascii="GHEA Grapalat" w:hAnsi="GHEA Grapalat"/>
          <w:sz w:val="20"/>
          <w:szCs w:val="20"/>
          <w:lang w:val="es-ES"/>
        </w:rPr>
        <w:t xml:space="preserve"> </w:t>
      </w:r>
      <w:r w:rsidRPr="00712340">
        <w:rPr>
          <w:rFonts w:ascii="GHEA Grapalat" w:hAnsi="GHEA Grapalat"/>
          <w:sz w:val="20"/>
          <w:szCs w:val="20"/>
        </w:rPr>
        <w:t>ակտ</w:t>
      </w:r>
      <w:r w:rsidRPr="00712340">
        <w:rPr>
          <w:rFonts w:ascii="GHEA Grapalat" w:hAnsi="GHEA Grapalat"/>
          <w:sz w:val="20"/>
          <w:szCs w:val="20"/>
          <w:lang w:val="es-ES"/>
        </w:rPr>
        <w:t xml:space="preserve">` </w:t>
      </w:r>
      <w:r w:rsidRPr="00712340">
        <w:rPr>
          <w:rFonts w:ascii="GHEA Grapalat" w:hAnsi="GHEA Grapalat"/>
          <w:sz w:val="20"/>
          <w:szCs w:val="20"/>
        </w:rPr>
        <w:t>գնումների</w:t>
      </w:r>
      <w:r w:rsidRPr="00712340">
        <w:rPr>
          <w:rFonts w:ascii="GHEA Grapalat" w:hAnsi="GHEA Grapalat"/>
          <w:sz w:val="20"/>
          <w:szCs w:val="20"/>
          <w:lang w:val="es-ES"/>
        </w:rPr>
        <w:t xml:space="preserve"> </w:t>
      </w:r>
      <w:r w:rsidRPr="00712340">
        <w:rPr>
          <w:rFonts w:ascii="GHEA Grapalat" w:hAnsi="GHEA Grapalat"/>
          <w:sz w:val="20"/>
          <w:szCs w:val="20"/>
        </w:rPr>
        <w:t>ոլորտում</w:t>
      </w:r>
      <w:r w:rsidRPr="00712340">
        <w:rPr>
          <w:rFonts w:ascii="GHEA Grapalat" w:hAnsi="GHEA Grapalat"/>
          <w:sz w:val="20"/>
          <w:szCs w:val="20"/>
          <w:lang w:val="es-ES"/>
        </w:rPr>
        <w:t xml:space="preserve"> </w:t>
      </w:r>
      <w:r w:rsidRPr="00712340">
        <w:rPr>
          <w:rFonts w:ascii="GHEA Grapalat" w:hAnsi="GHEA Grapalat" w:cs="Sylfaen"/>
          <w:sz w:val="20"/>
          <w:szCs w:val="20"/>
        </w:rPr>
        <w:t>հակամրցակցային</w:t>
      </w:r>
      <w:r w:rsidRPr="00712340">
        <w:rPr>
          <w:rFonts w:ascii="GHEA Grapalat" w:hAnsi="GHEA Grapalat"/>
          <w:sz w:val="20"/>
          <w:szCs w:val="20"/>
          <w:lang w:val="es-ES"/>
        </w:rPr>
        <w:t xml:space="preserve"> </w:t>
      </w:r>
      <w:r w:rsidRPr="00712340">
        <w:rPr>
          <w:rFonts w:ascii="GHEA Grapalat" w:hAnsi="GHEA Grapalat" w:cs="Sylfaen"/>
          <w:sz w:val="20"/>
          <w:szCs w:val="20"/>
        </w:rPr>
        <w:t>համաձայնության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գերիշխող</w:t>
      </w:r>
      <w:r w:rsidRPr="00712340">
        <w:rPr>
          <w:rFonts w:ascii="GHEA Grapalat" w:hAnsi="GHEA Grapalat"/>
          <w:sz w:val="20"/>
          <w:szCs w:val="20"/>
          <w:lang w:val="es-ES"/>
        </w:rPr>
        <w:t xml:space="preserve"> </w:t>
      </w:r>
      <w:r w:rsidRPr="00712340">
        <w:rPr>
          <w:rFonts w:ascii="GHEA Grapalat" w:hAnsi="GHEA Grapalat" w:cs="Sylfaen"/>
          <w:sz w:val="20"/>
          <w:szCs w:val="20"/>
        </w:rPr>
        <w:t>դիրքի</w:t>
      </w:r>
      <w:r w:rsidRPr="00712340">
        <w:rPr>
          <w:rFonts w:ascii="GHEA Grapalat" w:hAnsi="GHEA Grapalat"/>
          <w:sz w:val="20"/>
          <w:szCs w:val="20"/>
          <w:lang w:val="es-ES"/>
        </w:rPr>
        <w:t xml:space="preserve"> </w:t>
      </w:r>
      <w:r w:rsidRPr="00712340">
        <w:rPr>
          <w:rFonts w:ascii="GHEA Grapalat" w:hAnsi="GHEA Grapalat" w:cs="Sylfaen"/>
          <w:sz w:val="20"/>
          <w:szCs w:val="20"/>
        </w:rPr>
        <w:t>չարաշահման</w:t>
      </w:r>
      <w:r w:rsidRPr="00712340">
        <w:rPr>
          <w:rFonts w:ascii="GHEA Grapalat" w:hAnsi="GHEA Grapalat"/>
          <w:sz w:val="20"/>
          <w:szCs w:val="20"/>
          <w:lang w:val="es-ES"/>
        </w:rPr>
        <w:t xml:space="preserve"> </w:t>
      </w:r>
      <w:r w:rsidRPr="00712340">
        <w:rPr>
          <w:rFonts w:ascii="GHEA Grapalat" w:hAnsi="GHEA Grapalat" w:cs="Sylfaen"/>
          <w:sz w:val="20"/>
          <w:szCs w:val="20"/>
        </w:rPr>
        <w:t>համար</w:t>
      </w:r>
      <w:r w:rsidRPr="00712340">
        <w:rPr>
          <w:rFonts w:ascii="GHEA Grapalat" w:hAnsi="GHEA Grapalat" w:cs="Sylfaen"/>
          <w:sz w:val="20"/>
          <w:szCs w:val="20"/>
          <w:lang w:val="es-ES"/>
        </w:rPr>
        <w:t>.</w:t>
      </w:r>
    </w:p>
    <w:p w:rsidR="003337BC" w:rsidRPr="00712340" w:rsidRDefault="003337BC" w:rsidP="003337BC">
      <w:pPr>
        <w:ind w:firstLine="720"/>
        <w:jc w:val="both"/>
        <w:rPr>
          <w:rFonts w:ascii="GHEA Grapalat" w:hAnsi="GHEA Grapalat"/>
          <w:sz w:val="20"/>
          <w:szCs w:val="20"/>
          <w:lang w:val="es-ES"/>
        </w:rPr>
      </w:pPr>
      <w:r w:rsidRPr="00712340">
        <w:rPr>
          <w:rFonts w:ascii="GHEA Grapalat" w:hAnsi="GHEA Grapalat" w:cs="Sylfaen"/>
          <w:sz w:val="20"/>
          <w:szCs w:val="20"/>
          <w:lang w:val="es-ES"/>
        </w:rPr>
        <w:t xml:space="preserve">5) </w:t>
      </w:r>
      <w:r w:rsidRPr="00712340">
        <w:rPr>
          <w:rFonts w:ascii="GHEA Grapalat" w:hAnsi="GHEA Grapalat" w:cs="Sylfaen"/>
          <w:sz w:val="20"/>
          <w:szCs w:val="20"/>
        </w:rPr>
        <w:t>որոնք</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ներկայացնելու</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օրվա</w:t>
      </w:r>
      <w:r w:rsidRPr="00712340">
        <w:rPr>
          <w:rFonts w:ascii="GHEA Grapalat" w:hAnsi="GHEA Grapalat" w:cs="Sylfaen"/>
          <w:sz w:val="20"/>
          <w:szCs w:val="20"/>
          <w:lang w:val="es-ES"/>
        </w:rPr>
        <w:t xml:space="preserve"> </w:t>
      </w:r>
      <w:r w:rsidRPr="00712340">
        <w:rPr>
          <w:rFonts w:ascii="GHEA Grapalat" w:hAnsi="GHEA Grapalat" w:cs="Sylfaen"/>
          <w:sz w:val="20"/>
          <w:szCs w:val="20"/>
        </w:rPr>
        <w:t>դրությամբ</w:t>
      </w:r>
      <w:r w:rsidRPr="00712340">
        <w:rPr>
          <w:rFonts w:ascii="GHEA Grapalat" w:hAnsi="GHEA Grapalat" w:cs="Sylfaen"/>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են</w:t>
      </w:r>
      <w:r w:rsidRPr="00712340">
        <w:rPr>
          <w:rFonts w:ascii="GHEA Grapalat" w:hAnsi="GHEA Grapalat" w:cs="Sylfaen"/>
          <w:sz w:val="20"/>
          <w:szCs w:val="20"/>
          <w:lang w:val="es-ES"/>
        </w:rPr>
        <w:t xml:space="preserve"> </w:t>
      </w:r>
      <w:r w:rsidRPr="00712340">
        <w:rPr>
          <w:rFonts w:ascii="GHEA Grapalat" w:hAnsi="GHEA Grapalat" w:cs="Sylfaen"/>
          <w:sz w:val="20"/>
          <w:szCs w:val="20"/>
        </w:rPr>
        <w:t>Եվրասիական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տնտեսական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միությանն</w:t>
      </w:r>
      <w:r w:rsidRPr="00712340">
        <w:rPr>
          <w:rFonts w:ascii="GHEA Grapalat" w:hAnsi="GHEA Grapalat" w:cs="Sylfaen"/>
          <w:sz w:val="20"/>
          <w:szCs w:val="20"/>
          <w:lang w:val="es-ES"/>
        </w:rPr>
        <w:t xml:space="preserve"> </w:t>
      </w:r>
      <w:r w:rsidRPr="00712340">
        <w:rPr>
          <w:rFonts w:ascii="GHEA Grapalat" w:hAnsi="GHEA Grapalat" w:cs="Sylfaen"/>
          <w:sz w:val="20"/>
          <w:szCs w:val="20"/>
        </w:rPr>
        <w:t>անդամակցող</w:t>
      </w:r>
      <w:r w:rsidRPr="00712340">
        <w:rPr>
          <w:rFonts w:ascii="GHEA Grapalat" w:hAnsi="GHEA Grapalat" w:cs="Sylfaen"/>
          <w:sz w:val="20"/>
          <w:szCs w:val="20"/>
          <w:lang w:val="es-ES"/>
        </w:rPr>
        <w:t xml:space="preserve"> </w:t>
      </w:r>
      <w:r w:rsidRPr="00712340">
        <w:rPr>
          <w:rFonts w:ascii="GHEA Grapalat" w:hAnsi="GHEA Grapalat" w:cs="Sylfaen"/>
          <w:sz w:val="20"/>
          <w:szCs w:val="20"/>
        </w:rPr>
        <w:t>երկրների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es-ES"/>
        </w:rPr>
        <w:t xml:space="preserve"> </w:t>
      </w:r>
      <w:r w:rsidRPr="00712340">
        <w:rPr>
          <w:rFonts w:ascii="GHEA Grapalat" w:hAnsi="GHEA Grapalat" w:cs="Sylfaen"/>
          <w:sz w:val="20"/>
          <w:szCs w:val="20"/>
        </w:rPr>
        <w:t>օրենսդրության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համաձայն</w:t>
      </w:r>
      <w:r w:rsidRPr="00712340">
        <w:rPr>
          <w:rFonts w:ascii="GHEA Grapalat" w:hAnsi="GHEA Grapalat" w:cs="Sylfaen"/>
          <w:sz w:val="20"/>
          <w:szCs w:val="20"/>
          <w:lang w:val="es-ES"/>
        </w:rPr>
        <w:t xml:space="preserve"> </w:t>
      </w:r>
      <w:r w:rsidRPr="00712340">
        <w:rPr>
          <w:rFonts w:ascii="GHEA Grapalat" w:hAnsi="GHEA Grapalat" w:cs="Sylfaen"/>
          <w:sz w:val="20"/>
          <w:szCs w:val="20"/>
        </w:rPr>
        <w:t>հրապարակված</w:t>
      </w:r>
      <w:r w:rsidRPr="00712340">
        <w:rPr>
          <w:rFonts w:ascii="GHEA Grapalat" w:hAnsi="GHEA Grapalat" w:cs="Sylfaen"/>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es-ES"/>
        </w:rPr>
        <w:t xml:space="preserve">. </w:t>
      </w:r>
    </w:p>
    <w:p w:rsidR="003337BC" w:rsidRPr="00712340" w:rsidRDefault="003337BC" w:rsidP="003337BC">
      <w:pPr>
        <w:ind w:firstLine="567"/>
        <w:jc w:val="both"/>
        <w:rPr>
          <w:rFonts w:ascii="GHEA Grapalat" w:hAnsi="GHEA Grapalat"/>
          <w:sz w:val="20"/>
          <w:szCs w:val="20"/>
          <w:lang w:val="es-ES"/>
        </w:rPr>
      </w:pPr>
      <w:r w:rsidRPr="00712340">
        <w:rPr>
          <w:rFonts w:ascii="GHEA Grapalat" w:hAnsi="GHEA Grapalat"/>
          <w:sz w:val="20"/>
          <w:szCs w:val="20"/>
          <w:lang w:val="es-ES"/>
        </w:rPr>
        <w:t xml:space="preserve">   6) </w:t>
      </w:r>
      <w:r w:rsidRPr="00712340">
        <w:rPr>
          <w:rFonts w:ascii="GHEA Grapalat" w:hAnsi="GHEA Grapalat"/>
          <w:sz w:val="20"/>
          <w:szCs w:val="20"/>
        </w:rPr>
        <w:t>որոնք</w:t>
      </w:r>
      <w:r w:rsidRPr="00712340">
        <w:rPr>
          <w:rFonts w:ascii="GHEA Grapalat" w:hAnsi="GHEA Grapalat"/>
          <w:sz w:val="20"/>
          <w:szCs w:val="20"/>
          <w:lang w:val="es-ES"/>
        </w:rPr>
        <w:t xml:space="preserve"> </w:t>
      </w:r>
      <w:r w:rsidRPr="00712340">
        <w:rPr>
          <w:rFonts w:ascii="GHEA Grapalat" w:hAnsi="GHEA Grapalat"/>
          <w:sz w:val="20"/>
          <w:szCs w:val="20"/>
        </w:rPr>
        <w:t>հայտը</w:t>
      </w:r>
      <w:r w:rsidRPr="00712340">
        <w:rPr>
          <w:rFonts w:ascii="GHEA Grapalat" w:hAnsi="GHEA Grapalat"/>
          <w:sz w:val="20"/>
          <w:szCs w:val="20"/>
          <w:lang w:val="es-ES"/>
        </w:rPr>
        <w:t xml:space="preserve"> </w:t>
      </w:r>
      <w:r w:rsidRPr="00712340">
        <w:rPr>
          <w:rFonts w:ascii="GHEA Grapalat" w:hAnsi="GHEA Grapalat"/>
          <w:sz w:val="20"/>
          <w:szCs w:val="20"/>
        </w:rPr>
        <w:t>ներկայացնելու</w:t>
      </w:r>
      <w:r w:rsidRPr="00712340">
        <w:rPr>
          <w:rFonts w:ascii="GHEA Grapalat" w:hAnsi="GHEA Grapalat"/>
          <w:sz w:val="20"/>
          <w:szCs w:val="20"/>
          <w:lang w:val="es-ES"/>
        </w:rPr>
        <w:t xml:space="preserve"> </w:t>
      </w:r>
      <w:r w:rsidRPr="00712340">
        <w:rPr>
          <w:rFonts w:ascii="GHEA Grapalat" w:hAnsi="GHEA Grapalat"/>
          <w:sz w:val="20"/>
          <w:szCs w:val="20"/>
        </w:rPr>
        <w:t>օրվա</w:t>
      </w:r>
      <w:r w:rsidRPr="00712340">
        <w:rPr>
          <w:rFonts w:ascii="GHEA Grapalat" w:hAnsi="GHEA Grapalat"/>
          <w:sz w:val="20"/>
          <w:szCs w:val="20"/>
          <w:lang w:val="es-ES"/>
        </w:rPr>
        <w:t xml:space="preserve"> </w:t>
      </w:r>
      <w:r w:rsidRPr="00712340">
        <w:rPr>
          <w:rFonts w:ascii="GHEA Grapalat" w:hAnsi="GHEA Grapalat"/>
          <w:sz w:val="20"/>
          <w:szCs w:val="20"/>
        </w:rPr>
        <w:t>դրությամբ</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գործընթացին</w:t>
      </w:r>
      <w:r w:rsidRPr="00712340">
        <w:rPr>
          <w:rFonts w:ascii="GHEA Grapalat" w:hAnsi="GHEA Grapalat"/>
          <w:sz w:val="20"/>
          <w:szCs w:val="20"/>
          <w:lang w:val="es-ES"/>
        </w:rPr>
        <w:t xml:space="preserve"> </w:t>
      </w:r>
      <w:r w:rsidRPr="00712340">
        <w:rPr>
          <w:rFonts w:ascii="GHEA Grapalat" w:hAnsi="GHEA Grapalat" w:cs="Sylfaen"/>
          <w:sz w:val="20"/>
          <w:szCs w:val="20"/>
        </w:rPr>
        <w:t>մասնակցելու</w:t>
      </w:r>
      <w:r w:rsidRPr="00712340">
        <w:rPr>
          <w:rFonts w:ascii="GHEA Grapalat" w:hAnsi="GHEA Grapalat"/>
          <w:sz w:val="20"/>
          <w:szCs w:val="20"/>
          <w:lang w:val="es-ES"/>
        </w:rPr>
        <w:t xml:space="preserve"> </w:t>
      </w:r>
      <w:r w:rsidRPr="00712340">
        <w:rPr>
          <w:rFonts w:ascii="GHEA Grapalat" w:hAnsi="GHEA Grapalat" w:cs="Sylfaen"/>
          <w:sz w:val="20"/>
          <w:szCs w:val="20"/>
        </w:rPr>
        <w:t>իրավունք</w:t>
      </w:r>
      <w:r w:rsidRPr="00712340">
        <w:rPr>
          <w:rFonts w:ascii="GHEA Grapalat" w:hAnsi="GHEA Grapalat"/>
          <w:sz w:val="20"/>
          <w:szCs w:val="20"/>
          <w:lang w:val="es-ES"/>
        </w:rPr>
        <w:t xml:space="preserve"> </w:t>
      </w:r>
      <w:r w:rsidRPr="00712340">
        <w:rPr>
          <w:rFonts w:ascii="GHEA Grapalat" w:hAnsi="GHEA Grapalat" w:cs="Sylfaen"/>
          <w:sz w:val="20"/>
          <w:szCs w:val="20"/>
        </w:rPr>
        <w:t>չունեցող</w:t>
      </w:r>
      <w:r w:rsidRPr="00712340">
        <w:rPr>
          <w:rFonts w:ascii="GHEA Grapalat" w:hAnsi="GHEA Grapalat"/>
          <w:sz w:val="20"/>
          <w:szCs w:val="20"/>
          <w:lang w:val="es-ES"/>
        </w:rPr>
        <w:t xml:space="preserve"> </w:t>
      </w:r>
      <w:r w:rsidRPr="00712340">
        <w:rPr>
          <w:rFonts w:ascii="GHEA Grapalat" w:hAnsi="GHEA Grapalat" w:cs="Sylfaen"/>
          <w:sz w:val="20"/>
          <w:szCs w:val="20"/>
        </w:rPr>
        <w:t>մասնակիցների</w:t>
      </w:r>
      <w:r w:rsidRPr="00712340">
        <w:rPr>
          <w:rFonts w:ascii="GHEA Grapalat" w:hAnsi="GHEA Grapalat"/>
          <w:sz w:val="20"/>
          <w:szCs w:val="20"/>
          <w:lang w:val="es-ES"/>
        </w:rPr>
        <w:t xml:space="preserve"> </w:t>
      </w:r>
      <w:r w:rsidRPr="00712340">
        <w:rPr>
          <w:rFonts w:ascii="GHEA Grapalat" w:hAnsi="GHEA Grapalat" w:cs="Sylfaen"/>
          <w:sz w:val="20"/>
          <w:szCs w:val="20"/>
        </w:rPr>
        <w:t>ցուցակում</w:t>
      </w:r>
      <w:r w:rsidRPr="00712340">
        <w:rPr>
          <w:rFonts w:ascii="GHEA Grapalat" w:hAnsi="GHEA Grapalat"/>
          <w:sz w:val="20"/>
          <w:szCs w:val="20"/>
          <w:lang w:val="es-ES"/>
        </w:rPr>
        <w:t>:</w:t>
      </w:r>
    </w:p>
    <w:p w:rsidR="003337BC" w:rsidRPr="00712340" w:rsidRDefault="003337BC" w:rsidP="003337BC">
      <w:pPr>
        <w:ind w:firstLine="567"/>
        <w:jc w:val="both"/>
        <w:rPr>
          <w:rFonts w:ascii="GHEA Grapalat" w:hAnsi="GHEA Grapalat" w:cs="Sylfaen"/>
          <w:sz w:val="20"/>
          <w:lang w:val="es-ES"/>
        </w:rPr>
      </w:pPr>
      <w:r w:rsidRPr="0071234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7BC" w:rsidRPr="00712340" w:rsidRDefault="003337BC" w:rsidP="003337BC">
      <w:pPr>
        <w:ind w:firstLine="567"/>
        <w:jc w:val="both"/>
        <w:rPr>
          <w:rFonts w:ascii="GHEA Grapalat" w:hAnsi="GHEA Grapalat" w:cs="Sylfaen"/>
          <w:sz w:val="20"/>
          <w:lang w:val="es-ES"/>
        </w:rPr>
      </w:pPr>
      <w:r w:rsidRPr="00712340">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712340">
        <w:rPr>
          <w:rFonts w:ascii="GHEA Grapalat" w:hAnsi="GHEA Grapalat" w:cs="Arial"/>
          <w:sz w:val="20"/>
          <w:lang w:val="es-ES"/>
        </w:rPr>
        <w:t xml:space="preserve"> </w:t>
      </w:r>
      <w:r w:rsidRPr="00712340">
        <w:rPr>
          <w:rFonts w:ascii="GHEA Grapalat" w:hAnsi="GHEA Grapalat" w:cs="Sylfaen"/>
          <w:sz w:val="20"/>
          <w:lang w:val="es-ES"/>
        </w:rPr>
        <w:t>հրավերի</w:t>
      </w:r>
      <w:r w:rsidRPr="00712340">
        <w:rPr>
          <w:rFonts w:ascii="GHEA Grapalat" w:hAnsi="GHEA Grapalat" w:cs="Arial"/>
          <w:sz w:val="20"/>
          <w:lang w:val="es-ES"/>
        </w:rPr>
        <w:t xml:space="preserve"> 2-րդ </w:t>
      </w:r>
      <w:r w:rsidRPr="00712340">
        <w:rPr>
          <w:rFonts w:ascii="GHEA Grapalat" w:hAnsi="GHEA Grapalat" w:cs="Sylfaen"/>
          <w:sz w:val="20"/>
          <w:lang w:val="es-ES"/>
        </w:rPr>
        <w:t>մասի</w:t>
      </w:r>
      <w:r w:rsidRPr="00712340">
        <w:rPr>
          <w:rFonts w:ascii="GHEA Grapalat" w:hAnsi="GHEA Grapalat" w:cs="Arial"/>
          <w:sz w:val="20"/>
          <w:lang w:val="es-ES"/>
        </w:rPr>
        <w:t xml:space="preserve"> 2.</w:t>
      </w:r>
      <w:r>
        <w:rPr>
          <w:rFonts w:ascii="GHEA Grapalat" w:hAnsi="GHEA Grapalat" w:cs="Arial"/>
          <w:sz w:val="20"/>
          <w:lang w:val="hy-AM"/>
        </w:rPr>
        <w:t>1</w:t>
      </w:r>
      <w:r w:rsidRPr="00712340">
        <w:rPr>
          <w:rFonts w:ascii="GHEA Grapalat" w:hAnsi="GHEA Grapalat" w:cs="Arial"/>
          <w:sz w:val="20"/>
          <w:lang w:val="es-ES"/>
        </w:rPr>
        <w:t xml:space="preserve"> </w:t>
      </w:r>
      <w:r w:rsidRPr="00712340">
        <w:rPr>
          <w:rFonts w:ascii="GHEA Grapalat" w:hAnsi="GHEA Grapalat" w:cs="Sylfaen"/>
          <w:sz w:val="20"/>
          <w:lang w:val="es-ES"/>
        </w:rPr>
        <w:t>կետով</w:t>
      </w:r>
      <w:r w:rsidRPr="00712340">
        <w:rPr>
          <w:rFonts w:ascii="GHEA Grapalat" w:hAnsi="GHEA Grapalat" w:cs="Arial"/>
          <w:sz w:val="20"/>
          <w:lang w:val="es-ES"/>
        </w:rPr>
        <w:t xml:space="preserve"> </w:t>
      </w:r>
      <w:r w:rsidRPr="00712340">
        <w:rPr>
          <w:rFonts w:ascii="GHEA Grapalat" w:hAnsi="GHEA Grapalat" w:cs="Sylfaen"/>
          <w:sz w:val="20"/>
          <w:lang w:val="es-ES"/>
        </w:rPr>
        <w:t>նախատեսված</w:t>
      </w:r>
      <w:r w:rsidRPr="00712340">
        <w:rPr>
          <w:rFonts w:ascii="GHEA Grapalat" w:hAnsi="GHEA Grapalat" w:cs="Arial"/>
          <w:sz w:val="20"/>
          <w:lang w:val="es-ES"/>
        </w:rPr>
        <w:t xml:space="preserve"> </w:t>
      </w:r>
      <w:r w:rsidRPr="00712340">
        <w:rPr>
          <w:rFonts w:ascii="GHEA Grapalat" w:hAnsi="GHEA Grapalat" w:cs="Sylfaen"/>
          <w:sz w:val="20"/>
          <w:lang w:val="es-ES"/>
        </w:rPr>
        <w:t>գրավոր</w:t>
      </w:r>
      <w:r w:rsidRPr="00712340">
        <w:rPr>
          <w:rFonts w:ascii="GHEA Grapalat" w:hAnsi="GHEA Grapalat" w:cs="Arial"/>
          <w:sz w:val="20"/>
          <w:lang w:val="es-ES"/>
        </w:rPr>
        <w:t xml:space="preserve"> </w:t>
      </w:r>
      <w:r w:rsidRPr="00712340">
        <w:rPr>
          <w:rFonts w:ascii="GHEA Grapalat" w:hAnsi="GHEA Grapalat" w:cs="Sylfaen"/>
          <w:sz w:val="20"/>
          <w:lang w:val="es-ES"/>
        </w:rPr>
        <w:t xml:space="preserve">հայտարարություն: </w:t>
      </w:r>
      <w:r w:rsidRPr="00712340">
        <w:rPr>
          <w:rFonts w:ascii="GHEA Grapalat" w:hAnsi="GHEA Grapalat" w:cs="Sylfaen"/>
          <w:sz w:val="20"/>
        </w:rPr>
        <w:t>Բացի</w:t>
      </w:r>
      <w:r w:rsidRPr="00712340">
        <w:rPr>
          <w:rFonts w:ascii="GHEA Grapalat" w:hAnsi="GHEA Grapalat" w:cs="Sylfaen"/>
          <w:sz w:val="20"/>
          <w:lang w:val="es-ES"/>
        </w:rPr>
        <w:t xml:space="preserve"> </w:t>
      </w:r>
      <w:r w:rsidRPr="00712340">
        <w:rPr>
          <w:rFonts w:ascii="GHEA Grapalat" w:hAnsi="GHEA Grapalat" w:cs="Sylfaen"/>
          <w:sz w:val="20"/>
        </w:rPr>
        <w:t>սույն</w:t>
      </w:r>
      <w:r w:rsidRPr="00712340">
        <w:rPr>
          <w:rFonts w:ascii="GHEA Grapalat" w:hAnsi="GHEA Grapalat" w:cs="Sylfaen"/>
          <w:sz w:val="20"/>
          <w:lang w:val="es-ES"/>
        </w:rPr>
        <w:t xml:space="preserve"> </w:t>
      </w:r>
      <w:r w:rsidRPr="00712340">
        <w:rPr>
          <w:rFonts w:ascii="GHEA Grapalat" w:hAnsi="GHEA Grapalat" w:cs="Sylfaen"/>
          <w:sz w:val="20"/>
        </w:rPr>
        <w:t>կետով</w:t>
      </w:r>
      <w:r w:rsidRPr="00712340">
        <w:rPr>
          <w:rFonts w:ascii="GHEA Grapalat" w:hAnsi="GHEA Grapalat" w:cs="Sylfaen"/>
          <w:sz w:val="20"/>
          <w:lang w:val="es-ES"/>
        </w:rPr>
        <w:t xml:space="preserve"> </w:t>
      </w:r>
      <w:r w:rsidRPr="00712340">
        <w:rPr>
          <w:rFonts w:ascii="GHEA Grapalat" w:hAnsi="GHEA Grapalat" w:cs="Sylfaen"/>
          <w:sz w:val="20"/>
        </w:rPr>
        <w:t>նախատեսված</w:t>
      </w:r>
      <w:r w:rsidRPr="00712340">
        <w:rPr>
          <w:rFonts w:ascii="GHEA Grapalat" w:hAnsi="GHEA Grapalat" w:cs="Sylfaen"/>
          <w:sz w:val="20"/>
          <w:lang w:val="es-ES"/>
        </w:rPr>
        <w:t xml:space="preserve"> </w:t>
      </w:r>
      <w:r w:rsidRPr="00712340">
        <w:rPr>
          <w:rFonts w:ascii="GHEA Grapalat" w:hAnsi="GHEA Grapalat" w:cs="Sylfaen"/>
          <w:sz w:val="20"/>
        </w:rPr>
        <w:t>հայտարարությունից</w:t>
      </w:r>
      <w:r w:rsidRPr="00712340">
        <w:rPr>
          <w:rFonts w:ascii="GHEA Grapalat" w:hAnsi="GHEA Grapalat" w:cs="Sylfaen"/>
          <w:sz w:val="20"/>
          <w:lang w:val="es-ES"/>
        </w:rPr>
        <w:t xml:space="preserve"> </w:t>
      </w:r>
      <w:r w:rsidRPr="00712340">
        <w:rPr>
          <w:rFonts w:ascii="GHEA Grapalat" w:hAnsi="GHEA Grapalat" w:cs="Sylfaen"/>
          <w:sz w:val="20"/>
        </w:rPr>
        <w:t>մասնակցության</w:t>
      </w:r>
      <w:r w:rsidRPr="00712340">
        <w:rPr>
          <w:rFonts w:ascii="GHEA Grapalat" w:hAnsi="GHEA Grapalat" w:cs="Sylfaen"/>
          <w:sz w:val="20"/>
          <w:lang w:val="es-ES"/>
        </w:rPr>
        <w:t xml:space="preserve"> </w:t>
      </w:r>
      <w:r w:rsidRPr="00712340">
        <w:rPr>
          <w:rFonts w:ascii="GHEA Grapalat" w:hAnsi="GHEA Grapalat" w:cs="Sylfaen"/>
          <w:sz w:val="20"/>
        </w:rPr>
        <w:t>իրավունքի</w:t>
      </w:r>
      <w:r w:rsidRPr="00712340">
        <w:rPr>
          <w:rFonts w:ascii="GHEA Grapalat" w:hAnsi="GHEA Grapalat" w:cs="Sylfaen"/>
          <w:sz w:val="20"/>
          <w:lang w:val="es-ES"/>
        </w:rPr>
        <w:t xml:space="preserve"> </w:t>
      </w:r>
      <w:r w:rsidRPr="00712340">
        <w:rPr>
          <w:rFonts w:ascii="GHEA Grapalat" w:hAnsi="GHEA Grapalat" w:cs="Sylfaen"/>
          <w:sz w:val="20"/>
        </w:rPr>
        <w:t>գնահատման</w:t>
      </w:r>
      <w:r w:rsidRPr="00712340">
        <w:rPr>
          <w:rFonts w:ascii="GHEA Grapalat" w:hAnsi="GHEA Grapalat" w:cs="Sylfaen"/>
          <w:sz w:val="20"/>
          <w:lang w:val="es-ES"/>
        </w:rPr>
        <w:t xml:space="preserve"> </w:t>
      </w:r>
      <w:r w:rsidRPr="00712340">
        <w:rPr>
          <w:rFonts w:ascii="GHEA Grapalat" w:hAnsi="GHEA Grapalat" w:cs="Sylfaen"/>
          <w:sz w:val="20"/>
        </w:rPr>
        <w:t>համար</w:t>
      </w:r>
      <w:r w:rsidRPr="00712340">
        <w:rPr>
          <w:rFonts w:ascii="GHEA Grapalat" w:hAnsi="GHEA Grapalat" w:cs="Sylfaen"/>
          <w:sz w:val="20"/>
          <w:lang w:val="es-ES"/>
        </w:rPr>
        <w:t xml:space="preserve"> </w:t>
      </w:r>
      <w:r w:rsidRPr="00712340">
        <w:rPr>
          <w:rFonts w:ascii="GHEA Grapalat" w:hAnsi="GHEA Grapalat" w:cs="Sylfaen"/>
          <w:sz w:val="20"/>
        </w:rPr>
        <w:t>մասնակցից</w:t>
      </w:r>
      <w:r w:rsidRPr="00712340">
        <w:rPr>
          <w:rFonts w:ascii="GHEA Grapalat" w:hAnsi="GHEA Grapalat" w:cs="Sylfaen"/>
          <w:sz w:val="20"/>
          <w:lang w:val="es-ES"/>
        </w:rPr>
        <w:t xml:space="preserve">, </w:t>
      </w:r>
      <w:r w:rsidRPr="00712340">
        <w:rPr>
          <w:rFonts w:ascii="GHEA Grapalat" w:hAnsi="GHEA Grapalat" w:cs="Sylfaen"/>
          <w:sz w:val="20"/>
        </w:rPr>
        <w:t>այդ</w:t>
      </w:r>
      <w:r w:rsidRPr="00712340">
        <w:rPr>
          <w:rFonts w:ascii="GHEA Grapalat" w:hAnsi="GHEA Grapalat" w:cs="Sylfaen"/>
          <w:sz w:val="20"/>
          <w:lang w:val="es-ES"/>
        </w:rPr>
        <w:t xml:space="preserve"> </w:t>
      </w:r>
      <w:r w:rsidRPr="00712340">
        <w:rPr>
          <w:rFonts w:ascii="GHEA Grapalat" w:hAnsi="GHEA Grapalat" w:cs="Sylfaen"/>
          <w:sz w:val="20"/>
        </w:rPr>
        <w:t>թվում</w:t>
      </w:r>
      <w:r w:rsidRPr="00712340">
        <w:rPr>
          <w:rFonts w:ascii="GHEA Grapalat" w:hAnsi="GHEA Grapalat" w:cs="Sylfaen"/>
          <w:sz w:val="20"/>
          <w:lang w:val="es-ES"/>
        </w:rPr>
        <w:t xml:space="preserve"> </w:t>
      </w:r>
      <w:r w:rsidRPr="00712340">
        <w:rPr>
          <w:rFonts w:ascii="GHEA Grapalat" w:hAnsi="GHEA Grapalat" w:cs="Sylfaen"/>
          <w:sz w:val="20"/>
        </w:rPr>
        <w:t>ընտրված</w:t>
      </w:r>
      <w:r w:rsidRPr="00712340">
        <w:rPr>
          <w:rFonts w:ascii="GHEA Grapalat" w:hAnsi="GHEA Grapalat" w:cs="Sylfaen"/>
          <w:sz w:val="20"/>
          <w:lang w:val="es-ES"/>
        </w:rPr>
        <w:t xml:space="preserve"> </w:t>
      </w:r>
      <w:r w:rsidRPr="00712340">
        <w:rPr>
          <w:rFonts w:ascii="GHEA Grapalat" w:hAnsi="GHEA Grapalat" w:cs="Sylfaen"/>
          <w:sz w:val="20"/>
        </w:rPr>
        <w:t>մասնակցից</w:t>
      </w:r>
      <w:r w:rsidRPr="00712340">
        <w:rPr>
          <w:rFonts w:ascii="GHEA Grapalat" w:hAnsi="GHEA Grapalat" w:cs="Sylfaen"/>
          <w:sz w:val="20"/>
          <w:lang w:val="es-ES"/>
        </w:rPr>
        <w:t xml:space="preserve"> </w:t>
      </w:r>
      <w:r w:rsidRPr="00712340">
        <w:rPr>
          <w:rFonts w:ascii="GHEA Grapalat" w:hAnsi="GHEA Grapalat" w:cs="Sylfaen"/>
          <w:sz w:val="20"/>
        </w:rPr>
        <w:t>այլ</w:t>
      </w:r>
      <w:r w:rsidRPr="00712340">
        <w:rPr>
          <w:rFonts w:ascii="GHEA Grapalat" w:hAnsi="GHEA Grapalat" w:cs="Sylfaen"/>
          <w:sz w:val="20"/>
          <w:lang w:val="es-ES"/>
        </w:rPr>
        <w:t xml:space="preserve"> </w:t>
      </w:r>
      <w:r w:rsidRPr="00712340">
        <w:rPr>
          <w:rFonts w:ascii="GHEA Grapalat" w:hAnsi="GHEA Grapalat" w:cs="Sylfaen"/>
          <w:sz w:val="20"/>
        </w:rPr>
        <w:t>փաստաթղթեր</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հիմնավորումներ</w:t>
      </w:r>
      <w:r w:rsidRPr="00712340">
        <w:rPr>
          <w:rFonts w:ascii="GHEA Grapalat" w:hAnsi="GHEA Grapalat" w:cs="Sylfaen"/>
          <w:sz w:val="20"/>
          <w:lang w:val="es-ES"/>
        </w:rPr>
        <w:t xml:space="preserve"> </w:t>
      </w:r>
      <w:r w:rsidRPr="00712340">
        <w:rPr>
          <w:rFonts w:ascii="GHEA Grapalat" w:hAnsi="GHEA Grapalat" w:cs="Sylfaen"/>
          <w:sz w:val="20"/>
        </w:rPr>
        <w:t>չեն</w:t>
      </w:r>
      <w:r w:rsidRPr="00712340">
        <w:rPr>
          <w:rFonts w:ascii="GHEA Grapalat" w:hAnsi="GHEA Grapalat" w:cs="Sylfaen"/>
          <w:sz w:val="20"/>
          <w:lang w:val="es-ES"/>
        </w:rPr>
        <w:t xml:space="preserve"> </w:t>
      </w:r>
      <w:r w:rsidRPr="00712340">
        <w:rPr>
          <w:rFonts w:ascii="GHEA Grapalat" w:hAnsi="GHEA Grapalat" w:cs="Sylfaen"/>
          <w:sz w:val="20"/>
        </w:rPr>
        <w:t>կարող</w:t>
      </w:r>
      <w:r w:rsidRPr="00712340">
        <w:rPr>
          <w:rFonts w:ascii="GHEA Grapalat" w:hAnsi="GHEA Grapalat" w:cs="Sylfaen"/>
          <w:sz w:val="20"/>
          <w:lang w:val="es-ES"/>
        </w:rPr>
        <w:t xml:space="preserve"> </w:t>
      </w:r>
      <w:r w:rsidRPr="00712340">
        <w:rPr>
          <w:rFonts w:ascii="GHEA Grapalat" w:hAnsi="GHEA Grapalat" w:cs="Sylfaen"/>
          <w:sz w:val="20"/>
        </w:rPr>
        <w:t>պահանջվել</w:t>
      </w:r>
      <w:r w:rsidRPr="00712340">
        <w:rPr>
          <w:rFonts w:ascii="GHEA Grapalat" w:hAnsi="GHEA Grapalat" w:cs="Sylfaen"/>
          <w:sz w:val="20"/>
          <w:lang w:val="es-ES"/>
        </w:rPr>
        <w:t>:</w:t>
      </w:r>
      <w:r w:rsidRPr="00712340">
        <w:rPr>
          <w:rFonts w:ascii="GHEA Grapalat" w:hAnsi="GHEA Grapalat" w:cs="Tahoma"/>
          <w:sz w:val="20"/>
          <w:lang w:val="hy-AM"/>
        </w:rPr>
        <w:t xml:space="preserve"> </w:t>
      </w:r>
      <w:r w:rsidRPr="00712340">
        <w:rPr>
          <w:rFonts w:ascii="GHEA Grapalat" w:hAnsi="GHEA Grapalat" w:cs="Tahoma"/>
          <w:sz w:val="20"/>
        </w:rPr>
        <w:t>Մասնակցի</w:t>
      </w:r>
      <w:r w:rsidRPr="00712340">
        <w:rPr>
          <w:rFonts w:ascii="GHEA Grapalat" w:hAnsi="GHEA Grapalat" w:cs="Tahoma"/>
          <w:sz w:val="20"/>
          <w:lang w:val="es-ES"/>
        </w:rPr>
        <w:t xml:space="preserve"> </w:t>
      </w:r>
      <w:r w:rsidRPr="00712340">
        <w:rPr>
          <w:rFonts w:ascii="GHEA Grapalat" w:hAnsi="GHEA Grapalat" w:cs="Tahoma"/>
          <w:sz w:val="20"/>
        </w:rPr>
        <w:t>հայտարարության</w:t>
      </w:r>
      <w:r w:rsidRPr="00712340">
        <w:rPr>
          <w:rFonts w:ascii="GHEA Grapalat" w:hAnsi="GHEA Grapalat" w:cs="Tahoma"/>
          <w:sz w:val="20"/>
          <w:lang w:val="es-ES"/>
        </w:rPr>
        <w:t xml:space="preserve"> </w:t>
      </w:r>
      <w:r w:rsidRPr="00712340">
        <w:rPr>
          <w:rFonts w:ascii="GHEA Grapalat" w:hAnsi="GHEA Grapalat" w:cs="Tahoma"/>
          <w:sz w:val="20"/>
        </w:rPr>
        <w:t>իսկությունը</w:t>
      </w:r>
      <w:r w:rsidRPr="00712340">
        <w:rPr>
          <w:rFonts w:ascii="GHEA Grapalat" w:hAnsi="GHEA Grapalat" w:cs="Tahoma"/>
          <w:sz w:val="20"/>
          <w:lang w:val="es-ES"/>
        </w:rPr>
        <w:t xml:space="preserve"> </w:t>
      </w:r>
      <w:r w:rsidRPr="00712340">
        <w:rPr>
          <w:rFonts w:ascii="GHEA Grapalat" w:hAnsi="GHEA Grapalat" w:cs="Tahoma"/>
          <w:sz w:val="20"/>
        </w:rPr>
        <w:t>գնահատող</w:t>
      </w:r>
      <w:r w:rsidRPr="00712340">
        <w:rPr>
          <w:rFonts w:ascii="GHEA Grapalat" w:hAnsi="GHEA Grapalat" w:cs="Tahoma"/>
          <w:sz w:val="20"/>
          <w:lang w:val="es-ES"/>
        </w:rPr>
        <w:t xml:space="preserve"> </w:t>
      </w:r>
      <w:r w:rsidRPr="00712340">
        <w:rPr>
          <w:rFonts w:ascii="GHEA Grapalat" w:hAnsi="GHEA Grapalat" w:cs="Tahoma"/>
          <w:sz w:val="20"/>
        </w:rPr>
        <w:t>հանձնաժողովը</w:t>
      </w:r>
      <w:r w:rsidRPr="00712340">
        <w:rPr>
          <w:rFonts w:ascii="GHEA Grapalat" w:hAnsi="GHEA Grapalat" w:cs="Tahoma"/>
          <w:sz w:val="20"/>
          <w:lang w:val="es-ES"/>
        </w:rPr>
        <w:t xml:space="preserve"> (</w:t>
      </w:r>
      <w:r w:rsidRPr="00712340">
        <w:rPr>
          <w:rFonts w:ascii="GHEA Grapalat" w:hAnsi="GHEA Grapalat" w:cs="Tahoma"/>
          <w:sz w:val="20"/>
        </w:rPr>
        <w:t>այսուհետ</w:t>
      </w:r>
      <w:r w:rsidRPr="00712340">
        <w:rPr>
          <w:rFonts w:ascii="GHEA Grapalat" w:hAnsi="GHEA Grapalat" w:cs="Tahoma"/>
          <w:sz w:val="20"/>
          <w:lang w:val="es-ES"/>
        </w:rPr>
        <w:t xml:space="preserve">` </w:t>
      </w:r>
      <w:r w:rsidRPr="00712340">
        <w:rPr>
          <w:rFonts w:ascii="GHEA Grapalat" w:hAnsi="GHEA Grapalat" w:cs="Tahoma"/>
          <w:sz w:val="20"/>
        </w:rPr>
        <w:t>հանձնաժողով</w:t>
      </w:r>
      <w:r w:rsidRPr="00712340">
        <w:rPr>
          <w:rFonts w:ascii="GHEA Grapalat" w:hAnsi="GHEA Grapalat" w:cs="Tahoma"/>
          <w:sz w:val="20"/>
          <w:lang w:val="es-ES"/>
        </w:rPr>
        <w:t xml:space="preserve">) </w:t>
      </w:r>
      <w:r w:rsidRPr="00712340">
        <w:rPr>
          <w:rFonts w:ascii="GHEA Grapalat" w:hAnsi="GHEA Grapalat" w:cs="Tahoma"/>
          <w:sz w:val="20"/>
        </w:rPr>
        <w:t>գնահատում</w:t>
      </w:r>
      <w:r w:rsidRPr="00712340">
        <w:rPr>
          <w:rFonts w:ascii="GHEA Grapalat" w:hAnsi="GHEA Grapalat" w:cs="Tahoma"/>
          <w:sz w:val="20"/>
          <w:lang w:val="es-ES"/>
        </w:rPr>
        <w:t xml:space="preserve"> </w:t>
      </w:r>
      <w:r w:rsidRPr="00712340">
        <w:rPr>
          <w:rFonts w:ascii="GHEA Grapalat" w:hAnsi="GHEA Grapalat" w:cs="Tahoma"/>
          <w:sz w:val="20"/>
        </w:rPr>
        <w:t>է</w:t>
      </w:r>
      <w:r w:rsidRPr="00712340">
        <w:rPr>
          <w:rFonts w:ascii="GHEA Grapalat" w:hAnsi="GHEA Grapalat" w:cs="Tahoma"/>
          <w:sz w:val="20"/>
          <w:lang w:val="es-ES"/>
        </w:rPr>
        <w:t xml:space="preserve"> </w:t>
      </w:r>
      <w:r w:rsidRPr="00712340">
        <w:rPr>
          <w:rFonts w:ascii="GHEA Grapalat" w:hAnsi="GHEA Grapalat" w:cs="Tahoma"/>
          <w:sz w:val="20"/>
        </w:rPr>
        <w:t>սույն</w:t>
      </w:r>
      <w:r w:rsidRPr="00712340">
        <w:rPr>
          <w:rFonts w:ascii="GHEA Grapalat" w:hAnsi="GHEA Grapalat" w:cs="Tahoma"/>
          <w:sz w:val="20"/>
          <w:lang w:val="es-ES"/>
        </w:rPr>
        <w:t xml:space="preserve"> </w:t>
      </w:r>
      <w:r w:rsidRPr="00712340">
        <w:rPr>
          <w:rFonts w:ascii="GHEA Grapalat" w:hAnsi="GHEA Grapalat" w:cs="Tahoma"/>
          <w:sz w:val="20"/>
        </w:rPr>
        <w:t>հրավերով</w:t>
      </w:r>
      <w:r w:rsidRPr="00712340">
        <w:rPr>
          <w:rFonts w:ascii="GHEA Grapalat" w:hAnsi="GHEA Grapalat" w:cs="Tahoma"/>
          <w:sz w:val="20"/>
          <w:lang w:val="es-ES"/>
        </w:rPr>
        <w:t xml:space="preserve"> </w:t>
      </w:r>
      <w:r w:rsidRPr="00712340">
        <w:rPr>
          <w:rFonts w:ascii="GHEA Grapalat" w:hAnsi="GHEA Grapalat" w:cs="Tahoma"/>
          <w:sz w:val="20"/>
        </w:rPr>
        <w:t>սահմանված</w:t>
      </w:r>
      <w:r w:rsidRPr="00712340">
        <w:rPr>
          <w:rFonts w:ascii="GHEA Grapalat" w:hAnsi="GHEA Grapalat" w:cs="Tahoma"/>
          <w:sz w:val="20"/>
          <w:lang w:val="es-ES"/>
        </w:rPr>
        <w:t xml:space="preserve"> </w:t>
      </w:r>
      <w:r w:rsidRPr="00712340">
        <w:rPr>
          <w:rFonts w:ascii="GHEA Grapalat" w:hAnsi="GHEA Grapalat" w:cs="Tahoma"/>
          <w:sz w:val="20"/>
        </w:rPr>
        <w:t>պայմաններով</w:t>
      </w:r>
      <w:r w:rsidRPr="00712340">
        <w:rPr>
          <w:rFonts w:ascii="GHEA Grapalat" w:hAnsi="GHEA Grapalat" w:cs="Tahoma"/>
          <w:sz w:val="20"/>
          <w:lang w:val="es-ES"/>
        </w:rPr>
        <w:t>:</w:t>
      </w:r>
    </w:p>
    <w:p w:rsidR="003337BC" w:rsidRPr="00712340" w:rsidRDefault="003337BC" w:rsidP="003337BC">
      <w:pPr>
        <w:ind w:firstLine="720"/>
        <w:jc w:val="both"/>
        <w:rPr>
          <w:rFonts w:ascii="GHEA Grapalat" w:hAnsi="GHEA Grapalat"/>
          <w:sz w:val="20"/>
          <w:szCs w:val="20"/>
          <w:lang w:val="es-ES"/>
        </w:rPr>
      </w:pPr>
      <w:r w:rsidRPr="00712340">
        <w:rPr>
          <w:rFonts w:ascii="GHEA Grapalat" w:hAnsi="GHEA Grapalat" w:cs="Tahoma"/>
          <w:sz w:val="20"/>
          <w:szCs w:val="20"/>
          <w:lang w:val="es-ES"/>
        </w:rPr>
        <w:t xml:space="preserve">2.3 </w:t>
      </w:r>
      <w:r w:rsidRPr="00712340">
        <w:rPr>
          <w:rFonts w:ascii="GHEA Grapalat" w:hAnsi="GHEA Grapalat" w:cs="Sylfaen"/>
          <w:sz w:val="20"/>
          <w:szCs w:val="20"/>
        </w:rPr>
        <w:t>Արգելվում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sz w:val="20"/>
          <w:szCs w:val="20"/>
        </w:rPr>
        <w:t>սույն</w:t>
      </w:r>
      <w:r w:rsidRPr="00712340">
        <w:rPr>
          <w:rFonts w:ascii="GHEA Grapalat" w:hAnsi="GHEA Grapalat"/>
          <w:sz w:val="20"/>
          <w:szCs w:val="20"/>
          <w:lang w:val="es-ES"/>
        </w:rPr>
        <w:t xml:space="preserve"> </w:t>
      </w:r>
      <w:r w:rsidRPr="00712340">
        <w:rPr>
          <w:rFonts w:ascii="GHEA Grapalat" w:hAnsi="GHEA Grapalat"/>
          <w:sz w:val="20"/>
          <w:szCs w:val="20"/>
        </w:rPr>
        <w:t>կետով</w:t>
      </w:r>
      <w:r w:rsidRPr="00712340">
        <w:rPr>
          <w:rFonts w:ascii="GHEA Grapalat" w:hAnsi="GHEA Grapalat"/>
          <w:sz w:val="20"/>
          <w:szCs w:val="20"/>
          <w:lang w:val="es-ES"/>
        </w:rPr>
        <w:t xml:space="preserve"> </w:t>
      </w:r>
      <w:r w:rsidRPr="00712340">
        <w:rPr>
          <w:rFonts w:ascii="GHEA Grapalat" w:hAnsi="GHEA Grapalat"/>
          <w:sz w:val="20"/>
          <w:szCs w:val="20"/>
        </w:rPr>
        <w:t>սահմանված</w:t>
      </w:r>
      <w:r w:rsidRPr="00712340">
        <w:rPr>
          <w:rFonts w:ascii="GHEA Grapalat" w:hAnsi="GHEA Grapalat"/>
          <w:sz w:val="20"/>
          <w:szCs w:val="20"/>
          <w:lang w:val="es-ES"/>
        </w:rPr>
        <w:t xml:space="preserve"> </w:t>
      </w:r>
      <w:r w:rsidRPr="00712340">
        <w:rPr>
          <w:rFonts w:ascii="GHEA Grapalat" w:hAnsi="GHEA Grapalat"/>
          <w:sz w:val="20"/>
          <w:szCs w:val="20"/>
        </w:rPr>
        <w:t>փոխկապակցված</w:t>
      </w:r>
      <w:r w:rsidRPr="00712340">
        <w:rPr>
          <w:rFonts w:ascii="GHEA Grapalat" w:hAnsi="GHEA Grapalat"/>
          <w:sz w:val="20"/>
          <w:szCs w:val="20"/>
          <w:lang w:val="es-ES"/>
        </w:rPr>
        <w:t xml:space="preserve"> </w:t>
      </w:r>
      <w:r w:rsidRPr="00712340">
        <w:rPr>
          <w:rFonts w:ascii="GHEA Grapalat" w:hAnsi="GHEA Grapalat"/>
          <w:sz w:val="20"/>
          <w:szCs w:val="20"/>
        </w:rPr>
        <w:t>անձանց</w:t>
      </w:r>
      <w:r w:rsidRPr="00712340">
        <w:rPr>
          <w:rFonts w:ascii="GHEA Grapalat" w:hAnsi="GHEA Grapalat"/>
          <w:sz w:val="20"/>
          <w:szCs w:val="20"/>
          <w:lang w:val="es-ES"/>
        </w:rPr>
        <w:t xml:space="preserve"> </w:t>
      </w:r>
      <w:r w:rsidRPr="00712340">
        <w:rPr>
          <w:rFonts w:ascii="GHEA Grapalat" w:hAnsi="GHEA Grapalat"/>
          <w:sz w:val="20"/>
          <w:szCs w:val="20"/>
        </w:rPr>
        <w:t>և</w:t>
      </w:r>
      <w:r w:rsidRPr="00712340">
        <w:rPr>
          <w:rFonts w:ascii="GHEA Grapalat" w:hAnsi="GHEA Grapalat"/>
          <w:sz w:val="20"/>
          <w:szCs w:val="20"/>
          <w:lang w:val="es-ES"/>
        </w:rPr>
        <w:t xml:space="preserve"> (</w:t>
      </w:r>
      <w:r w:rsidRPr="00712340">
        <w:rPr>
          <w:rFonts w:ascii="GHEA Grapalat" w:hAnsi="GHEA Grapalat"/>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ավելի</w:t>
      </w:r>
      <w:r w:rsidRPr="00712340">
        <w:rPr>
          <w:rFonts w:ascii="GHEA Grapalat" w:hAnsi="GHEA Grapalat"/>
          <w:sz w:val="20"/>
          <w:szCs w:val="20"/>
          <w:lang w:val="es-ES"/>
        </w:rPr>
        <w:t xml:space="preserve"> </w:t>
      </w:r>
      <w:r w:rsidRPr="00712340">
        <w:rPr>
          <w:rFonts w:ascii="GHEA Grapalat" w:hAnsi="GHEA Grapalat" w:cs="Sylfaen"/>
          <w:sz w:val="20"/>
          <w:szCs w:val="20"/>
        </w:rPr>
        <w:t>քան</w:t>
      </w:r>
      <w:r w:rsidRPr="00712340">
        <w:rPr>
          <w:rFonts w:ascii="GHEA Grapalat" w:hAnsi="GHEA Grapalat"/>
          <w:sz w:val="20"/>
          <w:szCs w:val="20"/>
          <w:lang w:val="es-ES"/>
        </w:rPr>
        <w:t xml:space="preserve"> </w:t>
      </w:r>
      <w:r w:rsidRPr="00712340">
        <w:rPr>
          <w:rFonts w:ascii="GHEA Grapalat" w:hAnsi="GHEA Grapalat" w:cs="Sylfaen"/>
          <w:sz w:val="20"/>
          <w:szCs w:val="20"/>
        </w:rPr>
        <w:t>հիսուն</w:t>
      </w:r>
      <w:r w:rsidRPr="00712340">
        <w:rPr>
          <w:rFonts w:ascii="GHEA Grapalat" w:hAnsi="GHEA Grapalat"/>
          <w:sz w:val="20"/>
          <w:szCs w:val="20"/>
          <w:lang w:val="es-ES"/>
        </w:rPr>
        <w:t xml:space="preserve"> </w:t>
      </w:r>
      <w:r w:rsidRPr="00712340">
        <w:rPr>
          <w:rFonts w:ascii="GHEA Grapalat" w:hAnsi="GHEA Grapalat" w:cs="Sylfaen"/>
          <w:sz w:val="20"/>
          <w:szCs w:val="20"/>
        </w:rPr>
        <w:t>տոկոս</w:t>
      </w:r>
      <w:r w:rsidRPr="00712340">
        <w:rPr>
          <w:rFonts w:ascii="GHEA Grapalat" w:hAnsi="GHEA Grapalat"/>
          <w:sz w:val="20"/>
          <w:szCs w:val="20"/>
          <w:lang w:val="es-ES"/>
        </w:rPr>
        <w:t xml:space="preserve"> </w:t>
      </w:r>
      <w:r w:rsidRPr="00712340">
        <w:rPr>
          <w:rFonts w:ascii="GHEA Grapalat" w:hAnsi="GHEA Grapalat" w:cs="Sylfaen"/>
          <w:sz w:val="20"/>
          <w:szCs w:val="20"/>
        </w:rPr>
        <w:t>միևնույն</w:t>
      </w:r>
      <w:r w:rsidRPr="00712340">
        <w:rPr>
          <w:rFonts w:ascii="GHEA Grapalat" w:hAnsi="GHEA Grapalat"/>
          <w:sz w:val="20"/>
          <w:szCs w:val="20"/>
          <w:lang w:val="es-ES"/>
        </w:rPr>
        <w:t xml:space="preserve"> </w:t>
      </w:r>
      <w:r w:rsidRPr="00712340">
        <w:rPr>
          <w:rFonts w:ascii="GHEA Grapalat" w:hAnsi="GHEA Grapalat" w:cs="Sylfaen"/>
          <w:sz w:val="20"/>
          <w:szCs w:val="20"/>
        </w:rPr>
        <w:t>անձի</w:t>
      </w:r>
      <w:r w:rsidRPr="00712340">
        <w:rPr>
          <w:rFonts w:ascii="GHEA Grapalat" w:hAnsi="GHEA Grapalat"/>
          <w:sz w:val="20"/>
          <w:szCs w:val="20"/>
          <w:lang w:val="es-ES"/>
        </w:rPr>
        <w:t xml:space="preserve"> (</w:t>
      </w:r>
      <w:r w:rsidRPr="00712340">
        <w:rPr>
          <w:rFonts w:ascii="GHEA Grapalat" w:hAnsi="GHEA Grapalat" w:cs="Sylfaen"/>
          <w:sz w:val="20"/>
          <w:szCs w:val="20"/>
        </w:rPr>
        <w:t>անձանց</w:t>
      </w:r>
      <w:r w:rsidRPr="00712340">
        <w:rPr>
          <w:rFonts w:ascii="GHEA Grapalat" w:hAnsi="GHEA Grapalat"/>
          <w:sz w:val="20"/>
          <w:szCs w:val="20"/>
          <w:lang w:val="es-ES"/>
        </w:rPr>
        <w:t xml:space="preserve">) </w:t>
      </w:r>
      <w:r w:rsidRPr="00712340">
        <w:rPr>
          <w:rFonts w:ascii="GHEA Grapalat" w:hAnsi="GHEA Grapalat" w:cs="Sylfaen"/>
          <w:sz w:val="20"/>
          <w:szCs w:val="20"/>
        </w:rPr>
        <w:t>պատկանող</w:t>
      </w:r>
      <w:r w:rsidRPr="00712340">
        <w:rPr>
          <w:rFonts w:ascii="GHEA Grapalat" w:hAnsi="GHEA Grapalat"/>
          <w:sz w:val="20"/>
          <w:szCs w:val="20"/>
          <w:lang w:val="es-ES"/>
        </w:rPr>
        <w:t xml:space="preserve"> </w:t>
      </w:r>
      <w:r w:rsidRPr="00712340">
        <w:rPr>
          <w:rFonts w:ascii="GHEA Grapalat" w:hAnsi="GHEA Grapalat" w:cs="Sylfaen"/>
          <w:sz w:val="20"/>
          <w:szCs w:val="20"/>
        </w:rPr>
        <w:t>բաժնեմաս</w:t>
      </w:r>
      <w:r w:rsidRPr="00712340">
        <w:rPr>
          <w:rFonts w:ascii="GHEA Grapalat" w:hAnsi="GHEA Grapalat"/>
          <w:sz w:val="20"/>
          <w:szCs w:val="20"/>
          <w:lang w:val="es-ES"/>
        </w:rPr>
        <w:t xml:space="preserve"> (</w:t>
      </w:r>
      <w:r w:rsidRPr="00712340">
        <w:rPr>
          <w:rFonts w:ascii="GHEA Grapalat" w:hAnsi="GHEA Grapalat"/>
          <w:sz w:val="20"/>
          <w:szCs w:val="20"/>
        </w:rPr>
        <w:t>փայաբաժին</w:t>
      </w:r>
      <w:r w:rsidRPr="00712340">
        <w:rPr>
          <w:rFonts w:ascii="GHEA Grapalat" w:hAnsi="GHEA Grapalat"/>
          <w:sz w:val="20"/>
          <w:szCs w:val="20"/>
          <w:lang w:val="es-ES"/>
        </w:rPr>
        <w:t xml:space="preserve">) </w:t>
      </w:r>
      <w:r w:rsidRPr="00712340">
        <w:rPr>
          <w:rFonts w:ascii="GHEA Grapalat" w:hAnsi="GHEA Grapalat" w:cs="Sylfaen"/>
          <w:sz w:val="20"/>
          <w:szCs w:val="20"/>
        </w:rPr>
        <w:t>ունեցող</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sz w:val="20"/>
          <w:szCs w:val="20"/>
          <w:lang w:val="es-ES"/>
        </w:rPr>
        <w:t xml:space="preserve"> </w:t>
      </w:r>
      <w:r w:rsidRPr="00712340">
        <w:rPr>
          <w:rFonts w:ascii="GHEA Grapalat" w:hAnsi="GHEA Grapalat" w:cs="Sylfaen"/>
          <w:sz w:val="20"/>
          <w:szCs w:val="20"/>
        </w:rPr>
        <w:t>միաժամանակյա</w:t>
      </w:r>
      <w:r w:rsidRPr="00712340">
        <w:rPr>
          <w:rFonts w:ascii="GHEA Grapalat" w:hAnsi="GHEA Grapalat"/>
          <w:sz w:val="20"/>
          <w:szCs w:val="20"/>
          <w:lang w:val="es-ES"/>
        </w:rPr>
        <w:t xml:space="preserve"> </w:t>
      </w:r>
      <w:r w:rsidRPr="00712340">
        <w:rPr>
          <w:rFonts w:ascii="GHEA Grapalat" w:hAnsi="GHEA Grapalat" w:cs="Sylfaen"/>
          <w:sz w:val="20"/>
          <w:szCs w:val="20"/>
        </w:rPr>
        <w:t>մասնակցությունը</w:t>
      </w:r>
      <w:r w:rsidRPr="00712340">
        <w:rPr>
          <w:rFonts w:ascii="GHEA Grapalat" w:hAnsi="GHEA Grapalat"/>
          <w:sz w:val="20"/>
          <w:szCs w:val="20"/>
          <w:lang w:val="es-ES"/>
        </w:rPr>
        <w:t xml:space="preserve"> </w:t>
      </w:r>
      <w:r w:rsidRPr="00712340">
        <w:rPr>
          <w:rFonts w:ascii="GHEA Grapalat" w:hAnsi="GHEA Grapalat"/>
          <w:sz w:val="20"/>
          <w:szCs w:val="20"/>
        </w:rPr>
        <w:t>սույն</w:t>
      </w:r>
      <w:r w:rsidRPr="00712340">
        <w:rPr>
          <w:rFonts w:ascii="GHEA Grapalat" w:hAnsi="GHEA Grapalat"/>
          <w:sz w:val="20"/>
          <w:szCs w:val="20"/>
          <w:lang w:val="es-ES"/>
        </w:rPr>
        <w:t xml:space="preserve"> </w:t>
      </w:r>
      <w:r w:rsidRPr="00712340">
        <w:rPr>
          <w:rFonts w:ascii="GHEA Grapalat" w:hAnsi="GHEA Grapalat"/>
          <w:sz w:val="20"/>
          <w:szCs w:val="20"/>
        </w:rPr>
        <w:t>ընթացակարգին</w:t>
      </w:r>
      <w:r w:rsidRPr="00712340">
        <w:rPr>
          <w:rFonts w:ascii="GHEA Grapalat" w:hAnsi="GHEA Grapalat"/>
          <w:sz w:val="20"/>
          <w:szCs w:val="20"/>
          <w:lang w:val="hy-AM"/>
        </w:rPr>
        <w:t xml:space="preserve"> </w:t>
      </w:r>
      <w:r w:rsidRPr="00712340">
        <w:rPr>
          <w:rFonts w:ascii="GHEA Grapalat" w:hAnsi="GHEA Grapalat" w:cs="Sylfaen"/>
          <w:sz w:val="20"/>
          <w:szCs w:val="20"/>
          <w:lang w:val="es-ES"/>
        </w:rPr>
        <w:t>(</w:t>
      </w:r>
      <w:r w:rsidRPr="00712340">
        <w:rPr>
          <w:rFonts w:ascii="GHEA Grapalat" w:hAnsi="GHEA Grapalat" w:cs="Sylfaen"/>
          <w:sz w:val="20"/>
          <w:szCs w:val="20"/>
        </w:rPr>
        <w:t>միևնույն</w:t>
      </w:r>
      <w:r w:rsidRPr="00712340">
        <w:rPr>
          <w:rFonts w:ascii="GHEA Grapalat" w:hAnsi="GHEA Grapalat" w:cs="Sylfaen"/>
          <w:sz w:val="20"/>
          <w:szCs w:val="20"/>
          <w:lang w:val="es-ES"/>
        </w:rPr>
        <w:t xml:space="preserve"> </w:t>
      </w:r>
      <w:r w:rsidRPr="00712340">
        <w:rPr>
          <w:rFonts w:ascii="GHEA Grapalat" w:hAnsi="GHEA Grapalat" w:cs="Sylfaen"/>
          <w:sz w:val="20"/>
          <w:szCs w:val="20"/>
        </w:rPr>
        <w:t>չափաբաժնին</w:t>
      </w:r>
      <w:r w:rsidRPr="00712340">
        <w:rPr>
          <w:rFonts w:ascii="GHEA Grapalat" w:hAnsi="GHEA Grapalat" w:cs="Sylfaen"/>
          <w:sz w:val="20"/>
          <w:szCs w:val="20"/>
          <w:lang w:val="es-ES"/>
        </w:rPr>
        <w:t xml:space="preserve">), </w:t>
      </w:r>
      <w:r w:rsidRPr="00712340">
        <w:rPr>
          <w:rFonts w:ascii="GHEA Grapalat" w:hAnsi="GHEA Grapalat" w:cs="Sylfaen"/>
          <w:sz w:val="20"/>
          <w:szCs w:val="20"/>
        </w:rPr>
        <w:t>բացառությամբ</w:t>
      </w:r>
      <w:r w:rsidRPr="00712340">
        <w:rPr>
          <w:rFonts w:ascii="GHEA Grapalat" w:hAnsi="GHEA Grapalat"/>
          <w:sz w:val="20"/>
          <w:szCs w:val="20"/>
          <w:lang w:val="es-ES"/>
        </w:rPr>
        <w:t xml:space="preserve"> </w:t>
      </w:r>
      <w:r w:rsidRPr="00712340">
        <w:rPr>
          <w:rFonts w:ascii="GHEA Grapalat" w:hAnsi="GHEA Grapalat" w:cs="Sylfaen"/>
          <w:sz w:val="20"/>
          <w:szCs w:val="20"/>
        </w:rPr>
        <w:t>պետության</w:t>
      </w:r>
      <w:r w:rsidRPr="00712340">
        <w:rPr>
          <w:rFonts w:ascii="GHEA Grapalat" w:hAnsi="GHEA Grapalat"/>
          <w:sz w:val="20"/>
          <w:szCs w:val="20"/>
          <w:lang w:val="es-ES"/>
        </w:rPr>
        <w:t xml:space="preserve"> </w:t>
      </w:r>
      <w:r w:rsidRPr="00712340">
        <w:rPr>
          <w:rFonts w:ascii="GHEA Grapalat" w:hAnsi="GHEA Grapalat" w:cs="Sylfaen"/>
          <w:sz w:val="20"/>
          <w:szCs w:val="20"/>
        </w:rPr>
        <w:t>կամ</w:t>
      </w:r>
      <w:r w:rsidRPr="00712340">
        <w:rPr>
          <w:rFonts w:ascii="GHEA Grapalat" w:hAnsi="GHEA Grapalat"/>
          <w:sz w:val="20"/>
          <w:szCs w:val="20"/>
          <w:lang w:val="es-ES"/>
        </w:rPr>
        <w:t xml:space="preserve"> </w:t>
      </w:r>
      <w:r w:rsidRPr="00712340">
        <w:rPr>
          <w:rFonts w:ascii="GHEA Grapalat" w:hAnsi="GHEA Grapalat" w:cs="Sylfaen"/>
          <w:sz w:val="20"/>
          <w:szCs w:val="20"/>
        </w:rPr>
        <w:t>համայնքների</w:t>
      </w:r>
      <w:r w:rsidRPr="00712340">
        <w:rPr>
          <w:rFonts w:ascii="GHEA Grapalat" w:hAnsi="GHEA Grapalat"/>
          <w:sz w:val="20"/>
          <w:szCs w:val="20"/>
          <w:lang w:val="es-ES"/>
        </w:rPr>
        <w:t xml:space="preserve"> </w:t>
      </w:r>
      <w:r w:rsidRPr="00712340">
        <w:rPr>
          <w:rFonts w:ascii="GHEA Grapalat" w:hAnsi="GHEA Grapalat" w:cs="Sylfaen"/>
          <w:sz w:val="20"/>
          <w:szCs w:val="20"/>
        </w:rPr>
        <w:t>կողմից</w:t>
      </w:r>
      <w:r w:rsidRPr="00712340">
        <w:rPr>
          <w:rFonts w:ascii="GHEA Grapalat" w:hAnsi="GHEA Grapalat"/>
          <w:sz w:val="20"/>
          <w:szCs w:val="20"/>
          <w:lang w:val="es-ES"/>
        </w:rPr>
        <w:t xml:space="preserve"> </w:t>
      </w:r>
      <w:r w:rsidRPr="00712340">
        <w:rPr>
          <w:rFonts w:ascii="GHEA Grapalat" w:hAnsi="GHEA Grapalat" w:cs="Sylfaen"/>
          <w:sz w:val="20"/>
          <w:szCs w:val="20"/>
        </w:rPr>
        <w:t>հիմնադրված</w:t>
      </w:r>
      <w:r w:rsidRPr="00712340">
        <w:rPr>
          <w:rFonts w:ascii="GHEA Grapalat" w:hAnsi="GHEA Grapalat"/>
          <w:sz w:val="20"/>
          <w:szCs w:val="20"/>
          <w:lang w:val="es-ES"/>
        </w:rPr>
        <w:t xml:space="preserve"> </w:t>
      </w:r>
      <w:r w:rsidRPr="00712340">
        <w:rPr>
          <w:rFonts w:ascii="GHEA Grapalat" w:hAnsi="GHEA Grapalat" w:cs="Sylfaen"/>
          <w:sz w:val="20"/>
          <w:szCs w:val="20"/>
        </w:rPr>
        <w:t>կազմակերպությունների</w:t>
      </w:r>
      <w:r w:rsidRPr="00712340">
        <w:rPr>
          <w:rFonts w:ascii="GHEA Grapalat" w:hAnsi="GHEA Grapalat" w:cs="Sylfaen"/>
          <w:sz w:val="20"/>
          <w:szCs w:val="20"/>
          <w:lang w:val="es-ES"/>
        </w:rPr>
        <w:t xml:space="preserve"> </w:t>
      </w:r>
      <w:r w:rsidRPr="00712340">
        <w:rPr>
          <w:rFonts w:ascii="GHEA Grapalat" w:hAnsi="GHEA Grapalat" w:cs="Sylfaen"/>
          <w:sz w:val="20"/>
          <w:szCs w:val="20"/>
        </w:rPr>
        <w:t>և</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կամ</w:t>
      </w:r>
      <w:r w:rsidRPr="00712340">
        <w:rPr>
          <w:rFonts w:ascii="GHEA Grapalat" w:hAnsi="GHEA Grapalat" w:cs="Sylfaen"/>
          <w:sz w:val="20"/>
          <w:szCs w:val="20"/>
          <w:lang w:val="es-ES"/>
        </w:rPr>
        <w:t xml:space="preserve">) </w:t>
      </w:r>
      <w:r w:rsidRPr="00712340">
        <w:rPr>
          <w:rFonts w:ascii="GHEA Grapalat" w:hAnsi="GHEA Grapalat" w:cs="Sylfaen"/>
          <w:sz w:val="20"/>
        </w:rPr>
        <w:t>համատեղ</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ործունեության</w:t>
      </w:r>
      <w:r w:rsidRPr="00712340">
        <w:rPr>
          <w:rFonts w:ascii="GHEA Grapalat" w:hAnsi="GHEA Grapalat" w:cs="Times Armenian"/>
          <w:sz w:val="20"/>
          <w:lang w:val="af-ZA"/>
        </w:rPr>
        <w:t xml:space="preserve"> </w:t>
      </w:r>
      <w:r w:rsidRPr="00712340">
        <w:rPr>
          <w:rFonts w:ascii="GHEA Grapalat" w:hAnsi="GHEA Grapalat" w:cs="Sylfaen"/>
          <w:sz w:val="20"/>
        </w:rPr>
        <w:t>կար</w:t>
      </w:r>
      <w:r w:rsidRPr="00712340">
        <w:rPr>
          <w:rFonts w:ascii="GHEA Grapalat" w:hAnsi="GHEA Grapalat" w:cs="Times Armenian"/>
          <w:sz w:val="20"/>
        </w:rPr>
        <w:t>գ</w:t>
      </w:r>
      <w:r w:rsidRPr="00712340">
        <w:rPr>
          <w:rFonts w:ascii="GHEA Grapalat" w:hAnsi="GHEA Grapalat" w:cs="Sylfaen"/>
          <w:sz w:val="20"/>
        </w:rPr>
        <w:t>ով</w:t>
      </w:r>
      <w:r w:rsidRPr="00712340">
        <w:rPr>
          <w:rFonts w:ascii="GHEA Grapalat" w:hAnsi="GHEA Grapalat" w:cs="Sylfaen"/>
          <w:sz w:val="20"/>
          <w:lang w:val="af-ZA"/>
        </w:rPr>
        <w:t xml:space="preserve"> </w:t>
      </w:r>
      <w:r w:rsidRPr="00712340">
        <w:rPr>
          <w:rFonts w:ascii="GHEA Grapalat" w:hAnsi="GHEA Grapalat" w:cs="Times Armenian"/>
          <w:sz w:val="20"/>
          <w:lang w:val="af-ZA"/>
        </w:rPr>
        <w:t>(</w:t>
      </w:r>
      <w:r w:rsidRPr="00712340">
        <w:rPr>
          <w:rFonts w:ascii="GHEA Grapalat" w:hAnsi="GHEA Grapalat" w:cs="Sylfaen"/>
          <w:sz w:val="20"/>
        </w:rPr>
        <w:t>կոնսորցիումով</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նումների</w:t>
      </w:r>
      <w:r w:rsidRPr="00712340">
        <w:rPr>
          <w:rFonts w:ascii="GHEA Grapalat" w:hAnsi="GHEA Grapalat" w:cs="Times Armenian"/>
          <w:sz w:val="20"/>
          <w:lang w:val="af-ZA"/>
        </w:rPr>
        <w:t xml:space="preserve"> </w:t>
      </w:r>
      <w:r w:rsidRPr="00712340">
        <w:rPr>
          <w:rFonts w:ascii="GHEA Grapalat" w:hAnsi="GHEA Grapalat" w:cs="Times Armenian"/>
          <w:sz w:val="20"/>
        </w:rPr>
        <w:t>գ</w:t>
      </w:r>
      <w:r w:rsidRPr="00712340">
        <w:rPr>
          <w:rFonts w:ascii="GHEA Grapalat" w:hAnsi="GHEA Grapalat" w:cs="Sylfaen"/>
          <w:sz w:val="20"/>
        </w:rPr>
        <w:t>ործընթացին</w:t>
      </w:r>
      <w:r w:rsidRPr="00712340">
        <w:rPr>
          <w:rFonts w:ascii="GHEA Grapalat" w:hAnsi="GHEA Grapalat" w:cs="Sylfaen"/>
          <w:sz w:val="20"/>
          <w:lang w:val="es-ES"/>
        </w:rPr>
        <w:t xml:space="preserve"> </w:t>
      </w:r>
      <w:r w:rsidRPr="00712340">
        <w:rPr>
          <w:rFonts w:ascii="GHEA Grapalat" w:hAnsi="GHEA Grapalat" w:cs="Sylfaen"/>
          <w:sz w:val="20"/>
          <w:szCs w:val="20"/>
        </w:rPr>
        <w:t>մասնակցության</w:t>
      </w:r>
      <w:r w:rsidRPr="00712340">
        <w:rPr>
          <w:rFonts w:ascii="GHEA Grapalat" w:hAnsi="GHEA Grapalat" w:cs="Sylfaen"/>
          <w:sz w:val="20"/>
          <w:szCs w:val="20"/>
          <w:lang w:val="es-ES"/>
        </w:rPr>
        <w:t xml:space="preserve"> </w:t>
      </w:r>
      <w:r w:rsidRPr="00712340">
        <w:rPr>
          <w:rFonts w:ascii="GHEA Grapalat" w:hAnsi="GHEA Grapalat" w:cs="Sylfaen"/>
          <w:sz w:val="20"/>
          <w:szCs w:val="20"/>
        </w:rPr>
        <w:t>դեպքերի</w:t>
      </w:r>
      <w:r w:rsidRPr="00712340">
        <w:rPr>
          <w:rFonts w:ascii="GHEA Grapalat" w:hAnsi="GHEA Grapalat" w:cs="Sylfaen"/>
          <w:sz w:val="20"/>
          <w:szCs w:val="20"/>
          <w:lang w:val="es-ES"/>
        </w:rPr>
        <w:t>:</w:t>
      </w:r>
    </w:p>
    <w:p w:rsidR="003337BC" w:rsidRPr="00712340" w:rsidRDefault="003337BC" w:rsidP="003337BC">
      <w:pPr>
        <w:pStyle w:val="af4"/>
        <w:spacing w:before="0" w:beforeAutospacing="0" w:after="0" w:afterAutospacing="0"/>
        <w:ind w:firstLine="708"/>
        <w:jc w:val="both"/>
        <w:rPr>
          <w:rFonts w:ascii="GHEA Grapalat" w:hAnsi="GHEA Grapalat"/>
          <w:sz w:val="20"/>
          <w:szCs w:val="20"/>
          <w:lang w:val="hy-AM"/>
        </w:rPr>
      </w:pPr>
      <w:r w:rsidRPr="00712340">
        <w:rPr>
          <w:rFonts w:ascii="GHEA Grapalat" w:hAnsi="GHEA Grapalat"/>
          <w:sz w:val="20"/>
          <w:szCs w:val="20"/>
        </w:rPr>
        <w:t>Կարգի</w:t>
      </w:r>
      <w:r w:rsidRPr="00712340">
        <w:rPr>
          <w:rFonts w:ascii="GHEA Grapalat" w:hAnsi="GHEA Grapalat"/>
          <w:sz w:val="20"/>
          <w:szCs w:val="20"/>
          <w:lang w:val="es-ES"/>
        </w:rPr>
        <w:t xml:space="preserve"> 119-</w:t>
      </w:r>
      <w:r w:rsidRPr="00712340">
        <w:rPr>
          <w:rFonts w:ascii="GHEA Grapalat" w:hAnsi="GHEA Grapalat"/>
          <w:sz w:val="20"/>
          <w:szCs w:val="20"/>
        </w:rPr>
        <w:t>րդ</w:t>
      </w:r>
      <w:r w:rsidRPr="00712340">
        <w:rPr>
          <w:rFonts w:ascii="GHEA Grapalat" w:hAnsi="GHEA Grapalat"/>
          <w:sz w:val="20"/>
          <w:szCs w:val="20"/>
          <w:lang w:val="es-ES"/>
        </w:rPr>
        <w:t xml:space="preserve"> </w:t>
      </w:r>
      <w:r w:rsidRPr="00712340">
        <w:rPr>
          <w:rFonts w:ascii="GHEA Grapalat" w:hAnsi="GHEA Grapalat"/>
          <w:sz w:val="20"/>
          <w:szCs w:val="20"/>
        </w:rPr>
        <w:t>կետի</w:t>
      </w:r>
      <w:r w:rsidRPr="00712340">
        <w:rPr>
          <w:rFonts w:ascii="GHEA Grapalat" w:hAnsi="GHEA Grapalat"/>
          <w:sz w:val="20"/>
          <w:szCs w:val="20"/>
          <w:lang w:val="es-ES"/>
        </w:rPr>
        <w:t xml:space="preserve"> </w:t>
      </w:r>
      <w:r w:rsidRPr="00712340">
        <w:rPr>
          <w:rFonts w:ascii="GHEA Grapalat" w:hAnsi="GHEA Grapalat"/>
          <w:sz w:val="20"/>
          <w:szCs w:val="20"/>
          <w:lang w:val="hy-AM"/>
        </w:rPr>
        <w:t>իմաստով`</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1</w:t>
      </w:r>
      <w:r w:rsidRPr="00712340">
        <w:rPr>
          <w:rFonts w:ascii="GHEA Grapalat" w:hAnsi="GHEA Grapalat"/>
          <w:color w:val="000000"/>
          <w:sz w:val="20"/>
          <w:szCs w:val="20"/>
          <w:lang w:val="hy-AM"/>
        </w:rPr>
        <w:t xml:space="preserve">) </w:t>
      </w:r>
      <w:r w:rsidRPr="00712340">
        <w:rPr>
          <w:rFonts w:ascii="GHEA Grapalat" w:hAnsi="GHEA Grapalat"/>
          <w:sz w:val="20"/>
          <w:szCs w:val="20"/>
          <w:lang w:val="hy-AM"/>
        </w:rPr>
        <w:t xml:space="preserve">ֆիզիկական </w:t>
      </w:r>
      <w:r w:rsidRPr="00712340">
        <w:rPr>
          <w:rFonts w:ascii="GHEA Grapalat" w:hAnsi="GHEA Grapalat" w:cs="GHEA Grapalat"/>
          <w:color w:val="000000"/>
          <w:sz w:val="20"/>
          <w:szCs w:val="20"/>
          <w:lang w:val="hy-AM"/>
        </w:rPr>
        <w:t xml:space="preserve">անձինք համարվում են փոխկապակցված, </w:t>
      </w:r>
      <w:r w:rsidRPr="0071234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ա. տվյալ իրավաբանական անձի բաժնետոմսերի տաս տոկոսից ավելին տնօրինող մասնակից.</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sz w:val="20"/>
          <w:szCs w:val="20"/>
          <w:lang w:val="hy-AM"/>
        </w:rPr>
        <w:t xml:space="preserve">3) ֆիզիկական անձի կարգավիճակ չունեցող մասնակիցները </w:t>
      </w:r>
      <w:r w:rsidRPr="00712340">
        <w:rPr>
          <w:rFonts w:ascii="GHEA Grapalat" w:hAnsi="GHEA Grapalat"/>
          <w:color w:val="000000"/>
          <w:sz w:val="20"/>
          <w:szCs w:val="20"/>
          <w:lang w:val="hy-AM"/>
        </w:rPr>
        <w:t xml:space="preserve">համարվում են փոխկապակցված, եթե` </w:t>
      </w:r>
    </w:p>
    <w:p w:rsidR="003337BC" w:rsidRPr="00712340" w:rsidRDefault="003337BC" w:rsidP="003337BC">
      <w:pPr>
        <w:pStyle w:val="af4"/>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3337BC" w:rsidRPr="00712340" w:rsidRDefault="003337BC" w:rsidP="003337BC">
      <w:pPr>
        <w:pStyle w:val="af4"/>
        <w:spacing w:before="0" w:beforeAutospacing="0" w:after="0" w:afterAutospacing="0"/>
        <w:ind w:firstLine="269"/>
        <w:jc w:val="both"/>
        <w:rPr>
          <w:rFonts w:ascii="GHEA Grapalat" w:hAnsi="GHEA Grapalat"/>
          <w:color w:val="000000"/>
          <w:sz w:val="20"/>
          <w:szCs w:val="20"/>
          <w:lang w:val="hy-AM"/>
        </w:rPr>
      </w:pPr>
      <w:r w:rsidRPr="00712340">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3337BC" w:rsidRPr="00712340" w:rsidRDefault="003337BC" w:rsidP="003337BC">
      <w:pPr>
        <w:pStyle w:val="af4"/>
        <w:spacing w:before="0" w:beforeAutospacing="0" w:after="0" w:afterAutospacing="0"/>
        <w:ind w:firstLine="708"/>
        <w:jc w:val="both"/>
        <w:rPr>
          <w:rFonts w:ascii="Sylfaen" w:hAnsi="Sylfaen"/>
          <w:sz w:val="20"/>
          <w:szCs w:val="20"/>
          <w:lang w:val="hy-AM"/>
        </w:rPr>
      </w:pPr>
      <w:r w:rsidRPr="0071234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3337BC" w:rsidRPr="00712340" w:rsidRDefault="003337BC" w:rsidP="003337BC">
      <w:pPr>
        <w:pStyle w:val="af4"/>
        <w:spacing w:before="0" w:beforeAutospacing="0" w:after="0" w:afterAutospacing="0"/>
        <w:ind w:firstLine="708"/>
        <w:jc w:val="both"/>
        <w:rPr>
          <w:rFonts w:ascii="GHEA Grapalat" w:hAnsi="GHEA Grapalat"/>
          <w:color w:val="000000"/>
          <w:sz w:val="20"/>
          <w:szCs w:val="20"/>
          <w:lang w:val="hy-AM"/>
        </w:rPr>
      </w:pPr>
      <w:r w:rsidRPr="0071234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3337BC" w:rsidRPr="00712340" w:rsidRDefault="003337BC" w:rsidP="003337BC">
      <w:pPr>
        <w:ind w:firstLine="284"/>
        <w:jc w:val="both"/>
        <w:rPr>
          <w:rFonts w:ascii="GHEA Grapalat" w:hAnsi="GHEA Grapalat"/>
          <w:color w:val="000000"/>
          <w:sz w:val="20"/>
          <w:szCs w:val="20"/>
          <w:lang w:val="hy-AM"/>
        </w:rPr>
      </w:pPr>
      <w:r w:rsidRPr="0071234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337BC" w:rsidRPr="007B2F09" w:rsidRDefault="003337BC" w:rsidP="003337BC">
      <w:pPr>
        <w:ind w:firstLine="567"/>
        <w:jc w:val="both"/>
        <w:rPr>
          <w:rFonts w:ascii="GHEA Grapalat" w:hAnsi="GHEA Grapalat" w:cs="Arial"/>
          <w:color w:val="FFFFFF"/>
          <w:sz w:val="20"/>
          <w:lang w:val="hy-AM"/>
        </w:rPr>
      </w:pPr>
      <w:r w:rsidRPr="00712340">
        <w:rPr>
          <w:rFonts w:ascii="GHEA Grapalat" w:hAnsi="GHEA Grapalat" w:cs="Arial Armenian"/>
          <w:sz w:val="20"/>
          <w:lang w:val="hy-AM"/>
        </w:rPr>
        <w:t xml:space="preserve">2.4 </w:t>
      </w:r>
      <w:r w:rsidRPr="00712340">
        <w:rPr>
          <w:rFonts w:ascii="GHEA Grapalat" w:hAnsi="GHEA Grapalat" w:cs="Sylfaen"/>
          <w:sz w:val="20"/>
          <w:lang w:val="hy-AM"/>
        </w:rPr>
        <w:t>Մասնակիցը</w:t>
      </w:r>
      <w:r w:rsidRPr="00712340">
        <w:rPr>
          <w:rFonts w:ascii="GHEA Grapalat" w:hAnsi="GHEA Grapalat" w:cs="Arial"/>
          <w:sz w:val="20"/>
          <w:lang w:val="hy-AM"/>
        </w:rPr>
        <w:t xml:space="preserve"> ընտրված մասնակից ճանաչվելու դեպքում, Օրենքի 35-րդ հոդվածով սահմանված ժամկետում</w:t>
      </w:r>
      <w:r w:rsidRPr="005D3374">
        <w:rPr>
          <w:rFonts w:ascii="GHEA Grapalat" w:hAnsi="GHEA Grapalat" w:cs="Arial"/>
          <w:sz w:val="20"/>
          <w:lang w:val="hy-AM"/>
        </w:rPr>
        <w:t xml:space="preserve"> </w:t>
      </w:r>
      <w:r>
        <w:rPr>
          <w:rFonts w:ascii="GHEA Grapalat" w:hAnsi="GHEA Grapalat" w:cs="Arial"/>
          <w:sz w:val="20"/>
          <w:lang w:val="hy-AM"/>
        </w:rPr>
        <w:t xml:space="preserve">և կարգով </w:t>
      </w:r>
      <w:r w:rsidRPr="00F566BF">
        <w:rPr>
          <w:rFonts w:ascii="GHEA Grapalat" w:hAnsi="GHEA Grapalat" w:cs="Arial"/>
          <w:sz w:val="20"/>
          <w:lang w:val="hy-AM"/>
        </w:rPr>
        <w:t xml:space="preserve">ներկայացնում է որակավորման ապահովում՝ </w:t>
      </w:r>
      <w:r w:rsidRPr="00177245">
        <w:rPr>
          <w:rFonts w:ascii="GHEA Grapalat" w:hAnsi="GHEA Grapalat" w:cs="Arial"/>
          <w:sz w:val="20"/>
          <w:lang w:val="hy-AM"/>
        </w:rPr>
        <w:t xml:space="preserve">իր ներկայացրած գնային առաջարկի </w:t>
      </w:r>
      <w:r w:rsidRPr="00B01C80">
        <w:rPr>
          <w:rFonts w:ascii="GHEA Grapalat" w:hAnsi="GHEA Grapalat"/>
          <w:color w:val="000000"/>
          <w:sz w:val="20"/>
          <w:szCs w:val="20"/>
          <w:lang w:val="hy-AM"/>
        </w:rPr>
        <w:t>15 տոկոսի</w:t>
      </w:r>
      <w:r>
        <w:rPr>
          <w:rStyle w:val="af6"/>
          <w:rFonts w:ascii="GHEA Grapalat" w:hAnsi="GHEA Grapalat" w:cs="Arial"/>
          <w:sz w:val="20"/>
          <w:lang w:val="hy-AM"/>
        </w:rPr>
        <w:footnoteReference w:id="3"/>
      </w:r>
      <w:r w:rsidRPr="00F949BD">
        <w:rPr>
          <w:rFonts w:ascii="GHEA Grapalat" w:hAnsi="GHEA Grapalat"/>
          <w:color w:val="000000"/>
          <w:sz w:val="20"/>
          <w:szCs w:val="20"/>
          <w:vertAlign w:val="superscript"/>
          <w:lang w:val="hy-AM"/>
        </w:rPr>
        <w:t>.1</w:t>
      </w:r>
      <w:r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7" w:tgtFrame="_blank" w:history="1">
        <w:r w:rsidRPr="00B01C80">
          <w:rPr>
            <w:rFonts w:ascii="GHEA Grapalat" w:hAnsi="GHEA Grapalat"/>
            <w:color w:val="000000"/>
            <w:sz w:val="20"/>
            <w:szCs w:val="20"/>
            <w:lang w:val="hy-AM"/>
          </w:rPr>
          <w:t>Standard &amp; Poor’s</w:t>
        </w:r>
      </w:hyperlink>
      <w:r w:rsidRPr="00B01C80">
        <w:rPr>
          <w:rFonts w:ascii="Calibri" w:hAnsi="Calibri" w:cs="Calibri"/>
          <w:color w:val="000000"/>
          <w:sz w:val="20"/>
          <w:szCs w:val="20"/>
          <w:lang w:val="hy-AM"/>
        </w:rPr>
        <w:t> </w:t>
      </w:r>
      <w:r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 xml:space="preserve">սուվերեն </w:t>
      </w:r>
      <w:r w:rsidRPr="00B01C80">
        <w:rPr>
          <w:rFonts w:ascii="GHEA Grapalat" w:hAnsi="GHEA Grapalat"/>
          <w:color w:val="000000"/>
          <w:sz w:val="20"/>
          <w:szCs w:val="20"/>
          <w:lang w:val="hy-AM"/>
        </w:rPr>
        <w:t>վարկանիշի չափով:</w:t>
      </w:r>
      <w:r w:rsidRPr="007B2F09">
        <w:rPr>
          <w:rStyle w:val="af6"/>
          <w:rFonts w:ascii="GHEA Grapalat" w:hAnsi="GHEA Grapalat" w:cs="Sylfaen"/>
          <w:color w:val="FFFFFF"/>
          <w:sz w:val="20"/>
          <w:lang w:val="hy-AM"/>
        </w:rPr>
        <w:footnoteReference w:id="4"/>
      </w:r>
      <w:r w:rsidRPr="007B2F09">
        <w:rPr>
          <w:rFonts w:ascii="GHEA Grapalat" w:hAnsi="GHEA Grapalat" w:cs="Arial"/>
          <w:color w:val="FFFFFF"/>
          <w:sz w:val="20"/>
          <w:lang w:val="hy-AM"/>
        </w:rPr>
        <w:t xml:space="preserve"> </w:t>
      </w:r>
    </w:p>
    <w:p w:rsidR="003337BC" w:rsidRPr="00712340" w:rsidRDefault="003337BC" w:rsidP="003337BC">
      <w:pPr>
        <w:pStyle w:val="norm"/>
        <w:spacing w:line="240" w:lineRule="auto"/>
        <w:ind w:firstLine="540"/>
        <w:rPr>
          <w:rFonts w:ascii="GHEA Grapalat" w:hAnsi="GHEA Grapalat" w:cs="Sylfaen"/>
          <w:sz w:val="20"/>
          <w:szCs w:val="24"/>
          <w:lang w:val="af-ZA" w:eastAsia="en-US"/>
        </w:rPr>
      </w:pPr>
      <w:r w:rsidRPr="00E81BDB">
        <w:rPr>
          <w:rFonts w:ascii="GHEA Grapalat" w:hAnsi="GHEA Grapalat" w:cs="Sylfaen"/>
          <w:sz w:val="20"/>
          <w:szCs w:val="24"/>
          <w:lang w:val="hy-AM" w:eastAsia="en-US"/>
        </w:rPr>
        <w:lastRenderedPageBreak/>
        <w:t>2.5 Սույն ընթացակարգի շրջանակում կնքվելիք պայմանագիրը</w:t>
      </w:r>
      <w:r w:rsidRPr="00712340">
        <w:rPr>
          <w:rFonts w:ascii="GHEA Grapalat" w:hAnsi="GHEA Grapalat" w:cs="Sylfaen"/>
          <w:sz w:val="20"/>
          <w:szCs w:val="24"/>
          <w:lang w:val="af-ZA" w:eastAsia="en-US"/>
        </w:rPr>
        <w:t xml:space="preserve"> </w:t>
      </w:r>
      <w:r w:rsidRPr="00E81BDB">
        <w:rPr>
          <w:rFonts w:ascii="GHEA Grapalat" w:hAnsi="GHEA Grapalat" w:cs="Sylfaen"/>
          <w:sz w:val="20"/>
          <w:szCs w:val="24"/>
          <w:lang w:val="hy-AM" w:eastAsia="en-US"/>
        </w:rPr>
        <w:t>կարող</w:t>
      </w:r>
      <w:r w:rsidRPr="00712340">
        <w:rPr>
          <w:rFonts w:ascii="GHEA Grapalat" w:hAnsi="GHEA Grapalat" w:cs="Sylfaen"/>
          <w:sz w:val="20"/>
          <w:szCs w:val="24"/>
          <w:lang w:val="af-ZA" w:eastAsia="en-US"/>
        </w:rPr>
        <w:t xml:space="preserve"> է </w:t>
      </w:r>
      <w:r w:rsidRPr="00E81BDB">
        <w:rPr>
          <w:rFonts w:ascii="GHEA Grapalat" w:hAnsi="GHEA Grapalat" w:cs="Sylfaen"/>
          <w:sz w:val="20"/>
          <w:szCs w:val="24"/>
          <w:lang w:val="hy-AM" w:eastAsia="en-US"/>
        </w:rPr>
        <w:t>իրականացվել</w:t>
      </w:r>
      <w:r w:rsidRPr="00712340">
        <w:rPr>
          <w:rFonts w:ascii="GHEA Grapalat" w:hAnsi="GHEA Grapalat" w:cs="Sylfaen"/>
          <w:sz w:val="20"/>
          <w:szCs w:val="24"/>
          <w:lang w:val="af-ZA" w:eastAsia="en-US"/>
        </w:rPr>
        <w:t xml:space="preserve"> </w:t>
      </w:r>
      <w:r w:rsidRPr="00E81BDB">
        <w:rPr>
          <w:rFonts w:ascii="GHEA Grapalat" w:hAnsi="GHEA Grapalat" w:cs="Sylfaen"/>
          <w:sz w:val="20"/>
          <w:szCs w:val="24"/>
          <w:lang w:val="hy-AM" w:eastAsia="en-US"/>
        </w:rPr>
        <w:t>գործակալության</w:t>
      </w:r>
      <w:r w:rsidRPr="00712340">
        <w:rPr>
          <w:rFonts w:ascii="GHEA Grapalat" w:hAnsi="GHEA Grapalat" w:cs="Sylfaen"/>
          <w:sz w:val="20"/>
          <w:szCs w:val="24"/>
          <w:lang w:val="af-ZA" w:eastAsia="en-US"/>
        </w:rPr>
        <w:t xml:space="preserve"> </w:t>
      </w:r>
      <w:r w:rsidRPr="00E81BDB">
        <w:rPr>
          <w:rFonts w:ascii="GHEA Grapalat" w:hAnsi="GHEA Grapalat" w:cs="Sylfaen"/>
          <w:sz w:val="20"/>
          <w:szCs w:val="24"/>
          <w:lang w:val="hy-AM" w:eastAsia="en-US"/>
        </w:rPr>
        <w:t>պայմանագիր</w:t>
      </w:r>
      <w:r w:rsidRPr="00712340">
        <w:rPr>
          <w:rFonts w:ascii="GHEA Grapalat" w:hAnsi="GHEA Grapalat" w:cs="Sylfaen"/>
          <w:sz w:val="20"/>
          <w:szCs w:val="24"/>
          <w:lang w:val="af-ZA" w:eastAsia="en-US"/>
        </w:rPr>
        <w:t xml:space="preserve"> </w:t>
      </w:r>
      <w:r w:rsidRPr="00E81BDB">
        <w:rPr>
          <w:rFonts w:ascii="GHEA Grapalat" w:hAnsi="GHEA Grapalat" w:cs="Sylfaen"/>
          <w:sz w:val="20"/>
          <w:szCs w:val="24"/>
          <w:lang w:val="hy-AM" w:eastAsia="en-US"/>
        </w:rPr>
        <w:t>կնքելու</w:t>
      </w:r>
      <w:r w:rsidRPr="00712340">
        <w:rPr>
          <w:rFonts w:ascii="GHEA Grapalat" w:hAnsi="GHEA Grapalat" w:cs="Sylfaen"/>
          <w:sz w:val="20"/>
          <w:szCs w:val="24"/>
          <w:lang w:val="af-ZA" w:eastAsia="en-US"/>
        </w:rPr>
        <w:t xml:space="preserve"> </w:t>
      </w:r>
      <w:r w:rsidRPr="00E81BDB">
        <w:rPr>
          <w:rFonts w:ascii="GHEA Grapalat" w:hAnsi="GHEA Grapalat" w:cs="Sylfaen"/>
          <w:sz w:val="20"/>
          <w:szCs w:val="24"/>
          <w:lang w:val="hy-AM" w:eastAsia="en-US"/>
        </w:rPr>
        <w:t>միջոցով։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կողմ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չի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հանդիսանալ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ընթացակարգին</w:t>
      </w:r>
      <w:r w:rsidRPr="00712340">
        <w:rPr>
          <w:rFonts w:ascii="GHEA Grapalat" w:hAnsi="GHEA Grapalat" w:cs="Sylfaen"/>
          <w:sz w:val="20"/>
          <w:szCs w:val="24"/>
          <w:lang w:val="af-ZA" w:eastAsia="en-US"/>
        </w:rPr>
        <w:t xml:space="preserve"> </w:t>
      </w:r>
      <w:r w:rsidRPr="00712340">
        <w:rPr>
          <w:rFonts w:ascii="GHEA Grapalat" w:hAnsi="GHEA Grapalat" w:cs="Sylfaen"/>
          <w:sz w:val="20"/>
          <w:lang w:val="af-ZA"/>
        </w:rPr>
        <w:t>(</w:t>
      </w:r>
      <w:r w:rsidRPr="00712340">
        <w:rPr>
          <w:rFonts w:ascii="GHEA Grapalat" w:hAnsi="GHEA Grapalat" w:cs="Sylfaen"/>
          <w:sz w:val="20"/>
        </w:rPr>
        <w:t>միևնույն</w:t>
      </w:r>
      <w:r w:rsidRPr="00712340">
        <w:rPr>
          <w:rFonts w:ascii="GHEA Grapalat" w:hAnsi="GHEA Grapalat" w:cs="Sylfaen"/>
          <w:sz w:val="20"/>
          <w:lang w:val="af-ZA"/>
        </w:rPr>
        <w:t xml:space="preserve"> </w:t>
      </w:r>
      <w:r w:rsidRPr="00712340">
        <w:rPr>
          <w:rFonts w:ascii="GHEA Grapalat" w:hAnsi="GHEA Grapalat" w:cs="Sylfaen"/>
          <w:sz w:val="20"/>
        </w:rPr>
        <w:t>չափաբաժնին</w:t>
      </w:r>
      <w:r w:rsidRPr="00712340">
        <w:rPr>
          <w:rFonts w:ascii="GHEA Grapalat" w:hAnsi="GHEA Grapalat" w:cs="Sylfaen"/>
          <w:sz w:val="20"/>
          <w:lang w:val="af-ZA"/>
        </w:rPr>
        <w:t xml:space="preserve">) </w:t>
      </w:r>
      <w:r w:rsidRPr="00712340">
        <w:rPr>
          <w:rFonts w:ascii="GHEA Grapalat" w:hAnsi="GHEA Grapalat" w:cs="Sylfaen"/>
          <w:sz w:val="20"/>
          <w:szCs w:val="24"/>
          <w:lang w:eastAsia="en-US"/>
        </w:rPr>
        <w:t>մասնակցելու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հայտ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մասնակիցը</w:t>
      </w:r>
      <w:r w:rsidRPr="00712340">
        <w:rPr>
          <w:rFonts w:ascii="GHEA Grapalat" w:hAnsi="GHEA Grapalat" w:cs="Sylfaen"/>
          <w:sz w:val="20"/>
          <w:szCs w:val="24"/>
          <w:lang w:val="af-ZA" w:eastAsia="en-US"/>
        </w:rPr>
        <w:t xml:space="preserve">: </w:t>
      </w:r>
    </w:p>
    <w:p w:rsidR="003337BC" w:rsidRPr="00712340" w:rsidRDefault="003337BC" w:rsidP="003337BC">
      <w:pPr>
        <w:pStyle w:val="23"/>
        <w:spacing w:line="240" w:lineRule="auto"/>
        <w:rPr>
          <w:rFonts w:ascii="GHEA Grapalat" w:hAnsi="GHEA Grapalat" w:cs="Sylfaen"/>
          <w:szCs w:val="24"/>
        </w:rPr>
      </w:pPr>
      <w:r w:rsidRPr="00712340">
        <w:rPr>
          <w:rFonts w:ascii="GHEA Grapalat" w:hAnsi="GHEA Grapalat" w:cs="Sylfaen"/>
          <w:szCs w:val="24"/>
        </w:rPr>
        <w:t xml:space="preserve"> 2</w:t>
      </w:r>
      <w:r w:rsidRPr="00712340">
        <w:rPr>
          <w:rFonts w:ascii="GHEA Grapalat" w:hAnsi="GHEA Grapalat" w:cs="Sylfaen"/>
          <w:szCs w:val="24"/>
          <w:lang w:val="hy-AM"/>
        </w:rPr>
        <w:t>.</w:t>
      </w:r>
      <w:r w:rsidRPr="00E81BDB">
        <w:rPr>
          <w:rFonts w:ascii="GHEA Grapalat" w:hAnsi="GHEA Grapalat" w:cs="Sylfaen"/>
          <w:szCs w:val="24"/>
        </w:rPr>
        <w:t xml:space="preserve">6 </w:t>
      </w:r>
      <w:r w:rsidRPr="00712340">
        <w:rPr>
          <w:rFonts w:ascii="GHEA Grapalat" w:hAnsi="GHEA Grapalat" w:cs="Sylfaen"/>
          <w:szCs w:val="24"/>
          <w:lang w:val="ru-RU"/>
        </w:rPr>
        <w:t>Մասնակիցները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ընթացակարգին</w:t>
      </w:r>
      <w:r w:rsidRPr="00712340">
        <w:rPr>
          <w:rFonts w:ascii="GHEA Grapalat" w:hAnsi="GHEA Grapalat" w:cs="Sylfaen"/>
          <w:szCs w:val="24"/>
        </w:rPr>
        <w:t xml:space="preserve"> </w:t>
      </w:r>
      <w:r w:rsidRPr="00712340">
        <w:rPr>
          <w:rFonts w:ascii="GHEA Grapalat" w:hAnsi="GHEA Grapalat" w:cs="Sylfaen"/>
          <w:szCs w:val="24"/>
          <w:lang w:val="ru-RU"/>
        </w:rPr>
        <w:t>մասնակցել</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կարգով</w:t>
      </w:r>
      <w:r w:rsidRPr="00712340">
        <w:rPr>
          <w:rFonts w:ascii="GHEA Grapalat" w:hAnsi="GHEA Grapalat" w:cs="Sylfaen"/>
          <w:szCs w:val="24"/>
        </w:rPr>
        <w:t xml:space="preserve"> (</w:t>
      </w:r>
      <w:r w:rsidRPr="00712340">
        <w:rPr>
          <w:rFonts w:ascii="GHEA Grapalat" w:hAnsi="GHEA Grapalat" w:cs="Sylfaen"/>
          <w:szCs w:val="24"/>
          <w:lang w:val="ru-RU"/>
        </w:rPr>
        <w:t>կոնսորցիումով</w:t>
      </w:r>
      <w:r w:rsidRPr="00712340">
        <w:rPr>
          <w:rFonts w:ascii="GHEA Grapalat" w:hAnsi="GHEA Grapalat" w:cs="Sylfaen"/>
          <w:szCs w:val="24"/>
        </w:rPr>
        <w:t>)</w:t>
      </w:r>
      <w:r w:rsidRPr="00712340">
        <w:rPr>
          <w:rFonts w:ascii="GHEA Grapalat" w:hAnsi="GHEA Grapalat" w:cs="Sylfaen"/>
          <w:szCs w:val="24"/>
          <w:lang w:val="ru-RU"/>
        </w:rPr>
        <w:t>։</w:t>
      </w:r>
      <w:r w:rsidRPr="00712340">
        <w:rPr>
          <w:rFonts w:ascii="GHEA Grapalat" w:hAnsi="GHEA Grapalat" w:cs="Sylfaen"/>
          <w:szCs w:val="24"/>
        </w:rPr>
        <w:t xml:space="preserve"> </w:t>
      </w:r>
      <w:r w:rsidRPr="00712340">
        <w:rPr>
          <w:rFonts w:ascii="GHEA Grapalat" w:hAnsi="GHEA Grapalat" w:cs="Sylfaen"/>
          <w:szCs w:val="24"/>
          <w:lang w:val="ru-RU"/>
        </w:rPr>
        <w:t>Նման</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w:t>
      </w:r>
    </w:p>
    <w:p w:rsidR="003337BC" w:rsidRPr="00712340" w:rsidRDefault="003337BC" w:rsidP="003337BC">
      <w:pPr>
        <w:pStyle w:val="23"/>
        <w:spacing w:line="240" w:lineRule="auto"/>
        <w:rPr>
          <w:rFonts w:ascii="GHEA Grapalat" w:hAnsi="GHEA Grapalat" w:cs="Sylfaen"/>
          <w:szCs w:val="24"/>
        </w:rPr>
      </w:pPr>
      <w:r>
        <w:rPr>
          <w:rFonts w:ascii="GHEA Grapalat" w:hAnsi="GHEA Grapalat" w:cs="Sylfaen"/>
          <w:szCs w:val="24"/>
        </w:rPr>
        <w:t>1</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պայմանագրի</w:t>
      </w:r>
      <w:r w:rsidRPr="00712340">
        <w:rPr>
          <w:rFonts w:ascii="GHEA Grapalat" w:hAnsi="GHEA Grapalat" w:cs="Sylfaen"/>
          <w:szCs w:val="24"/>
        </w:rPr>
        <w:t xml:space="preserve"> </w:t>
      </w:r>
      <w:r w:rsidRPr="00712340">
        <w:rPr>
          <w:rFonts w:ascii="GHEA Grapalat" w:hAnsi="GHEA Grapalat" w:cs="Sylfaen"/>
          <w:szCs w:val="24"/>
          <w:lang w:val="ru-RU"/>
        </w:rPr>
        <w:t>կողմերից</w:t>
      </w:r>
      <w:r w:rsidRPr="00712340">
        <w:rPr>
          <w:rFonts w:ascii="GHEA Grapalat" w:hAnsi="GHEA Grapalat" w:cs="Sylfaen"/>
          <w:szCs w:val="24"/>
        </w:rPr>
        <w:t xml:space="preserve"> </w:t>
      </w:r>
      <w:r w:rsidRPr="00712340">
        <w:rPr>
          <w:rFonts w:ascii="GHEA Grapalat" w:hAnsi="GHEA Grapalat" w:cs="Sylfaen"/>
          <w:szCs w:val="24"/>
          <w:lang w:val="ru-RU"/>
        </w:rPr>
        <w:t>որևէ</w:t>
      </w:r>
      <w:r w:rsidRPr="00712340">
        <w:rPr>
          <w:rFonts w:ascii="GHEA Grapalat" w:hAnsi="GHEA Grapalat" w:cs="Sylfaen"/>
          <w:szCs w:val="24"/>
        </w:rPr>
        <w:t xml:space="preserve"> </w:t>
      </w:r>
      <w:r w:rsidRPr="00712340">
        <w:rPr>
          <w:rFonts w:ascii="GHEA Grapalat" w:hAnsi="GHEA Grapalat" w:cs="Sylfaen"/>
          <w:szCs w:val="24"/>
          <w:lang w:val="ru-RU"/>
        </w:rPr>
        <w:t>մեկը</w:t>
      </w:r>
      <w:r w:rsidRPr="00712340">
        <w:rPr>
          <w:rFonts w:ascii="GHEA Grapalat" w:hAnsi="GHEA Grapalat" w:cs="Sylfaen"/>
          <w:szCs w:val="24"/>
        </w:rPr>
        <w:t xml:space="preserve"> </w:t>
      </w:r>
      <w:r w:rsidRPr="00712340">
        <w:rPr>
          <w:rFonts w:ascii="GHEA Grapalat" w:hAnsi="GHEA Grapalat" w:cs="Sylfaen"/>
          <w:szCs w:val="24"/>
          <w:lang w:val="ru-RU"/>
        </w:rPr>
        <w:t>չի</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նույն</w:t>
      </w:r>
      <w:r w:rsidRPr="00712340">
        <w:rPr>
          <w:rFonts w:ascii="GHEA Grapalat" w:hAnsi="GHEA Grapalat" w:cs="Sylfaen"/>
          <w:szCs w:val="24"/>
        </w:rPr>
        <w:t xml:space="preserve"> </w:t>
      </w:r>
      <w:r w:rsidRPr="00712340">
        <w:rPr>
          <w:rFonts w:ascii="GHEA Grapalat" w:hAnsi="GHEA Grapalat" w:cs="Sylfaen"/>
          <w:szCs w:val="24"/>
          <w:lang w:val="ru-RU"/>
        </w:rPr>
        <w:t>ընթացակարգին</w:t>
      </w:r>
      <w:r w:rsidRPr="00712340">
        <w:rPr>
          <w:rFonts w:ascii="GHEA Grapalat" w:hAnsi="GHEA Grapalat" w:cs="Sylfaen"/>
          <w:szCs w:val="24"/>
        </w:rPr>
        <w:t xml:space="preserve"> </w:t>
      </w:r>
      <w:r w:rsidRPr="00712340">
        <w:rPr>
          <w:rFonts w:ascii="GHEA Grapalat" w:hAnsi="GHEA Grapalat" w:cs="Sylfaen"/>
        </w:rPr>
        <w:t>(</w:t>
      </w:r>
      <w:r w:rsidRPr="00712340">
        <w:rPr>
          <w:rFonts w:ascii="GHEA Grapalat" w:hAnsi="GHEA Grapalat" w:cs="Sylfaen"/>
          <w:lang w:val="en-US"/>
        </w:rPr>
        <w:t>միևնույն</w:t>
      </w:r>
      <w:r w:rsidRPr="00712340">
        <w:rPr>
          <w:rFonts w:ascii="GHEA Grapalat" w:hAnsi="GHEA Grapalat" w:cs="Sylfaen"/>
        </w:rPr>
        <w:t xml:space="preserve"> </w:t>
      </w:r>
      <w:r w:rsidRPr="00712340">
        <w:rPr>
          <w:rFonts w:ascii="GHEA Grapalat" w:hAnsi="GHEA Grapalat" w:cs="Sylfaen"/>
          <w:lang w:val="en-US"/>
        </w:rPr>
        <w:t>չափաբաժնին</w:t>
      </w:r>
      <w:r w:rsidRPr="00712340">
        <w:rPr>
          <w:rFonts w:ascii="GHEA Grapalat" w:hAnsi="GHEA Grapalat" w:cs="Sylfaen"/>
        </w:rPr>
        <w:t xml:space="preserve">) </w:t>
      </w:r>
      <w:r w:rsidRPr="00712340">
        <w:rPr>
          <w:rFonts w:ascii="GHEA Grapalat" w:hAnsi="GHEA Grapalat" w:cs="Sylfaen"/>
          <w:szCs w:val="24"/>
          <w:lang w:val="ru-RU"/>
        </w:rPr>
        <w:t>ներկայացնել</w:t>
      </w:r>
      <w:r w:rsidRPr="00712340">
        <w:rPr>
          <w:rFonts w:ascii="GHEA Grapalat" w:hAnsi="GHEA Grapalat" w:cs="Sylfaen"/>
          <w:szCs w:val="24"/>
        </w:rPr>
        <w:t xml:space="preserve"> </w:t>
      </w:r>
      <w:r w:rsidRPr="00712340">
        <w:rPr>
          <w:rFonts w:ascii="GHEA Grapalat" w:hAnsi="GHEA Grapalat" w:cs="Sylfaen"/>
          <w:szCs w:val="24"/>
          <w:lang w:val="ru-RU"/>
        </w:rPr>
        <w:t>առանձին</w:t>
      </w:r>
      <w:r w:rsidRPr="00712340">
        <w:rPr>
          <w:rFonts w:ascii="GHEA Grapalat" w:hAnsi="GHEA Grapalat" w:cs="Sylfaen"/>
          <w:szCs w:val="24"/>
        </w:rPr>
        <w:t xml:space="preserve"> </w:t>
      </w:r>
      <w:r w:rsidRPr="00712340">
        <w:rPr>
          <w:rFonts w:ascii="GHEA Grapalat" w:hAnsi="GHEA Grapalat" w:cs="Sylfaen"/>
          <w:szCs w:val="24"/>
          <w:lang w:val="ru-RU"/>
        </w:rPr>
        <w:t>հայտ</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պարբերության</w:t>
      </w:r>
      <w:r w:rsidRPr="00712340">
        <w:rPr>
          <w:rFonts w:ascii="GHEA Grapalat" w:hAnsi="GHEA Grapalat" w:cs="Sylfaen"/>
          <w:szCs w:val="24"/>
        </w:rPr>
        <w:t xml:space="preserve"> </w:t>
      </w:r>
      <w:r w:rsidRPr="00712340">
        <w:rPr>
          <w:rFonts w:ascii="GHEA Grapalat" w:hAnsi="GHEA Grapalat" w:cs="Sylfaen"/>
          <w:szCs w:val="24"/>
          <w:lang w:val="ru-RU"/>
        </w:rPr>
        <w:t>պահանջի</w:t>
      </w:r>
      <w:r w:rsidRPr="00712340">
        <w:rPr>
          <w:rFonts w:ascii="GHEA Grapalat" w:hAnsi="GHEA Grapalat" w:cs="Sylfaen"/>
          <w:szCs w:val="24"/>
        </w:rPr>
        <w:t xml:space="preserve"> </w:t>
      </w:r>
      <w:r w:rsidRPr="00712340">
        <w:rPr>
          <w:rFonts w:ascii="GHEA Grapalat" w:hAnsi="GHEA Grapalat" w:cs="Sylfaen"/>
          <w:szCs w:val="24"/>
          <w:lang w:val="ru-RU"/>
        </w:rPr>
        <w:t>չպահպանման</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 xml:space="preserve">` </w:t>
      </w:r>
      <w:r w:rsidRPr="00712340">
        <w:rPr>
          <w:rFonts w:ascii="GHEA Grapalat" w:hAnsi="GHEA Grapalat" w:cs="Sylfaen"/>
          <w:szCs w:val="24"/>
          <w:lang w:val="ru-RU"/>
        </w:rPr>
        <w:t>հայտերի</w:t>
      </w:r>
      <w:r w:rsidRPr="00712340">
        <w:rPr>
          <w:rFonts w:ascii="GHEA Grapalat" w:hAnsi="GHEA Grapalat" w:cs="Sylfaen"/>
          <w:szCs w:val="24"/>
        </w:rPr>
        <w:t xml:space="preserve"> </w:t>
      </w:r>
      <w:r w:rsidRPr="00712340">
        <w:rPr>
          <w:rFonts w:ascii="GHEA Grapalat" w:hAnsi="GHEA Grapalat" w:cs="Sylfaen"/>
          <w:szCs w:val="24"/>
          <w:lang w:val="ru-RU"/>
        </w:rPr>
        <w:t>բացման</w:t>
      </w:r>
      <w:r w:rsidRPr="00712340">
        <w:rPr>
          <w:rFonts w:ascii="GHEA Grapalat" w:hAnsi="GHEA Grapalat" w:cs="Sylfaen"/>
          <w:szCs w:val="24"/>
        </w:rPr>
        <w:t xml:space="preserve"> </w:t>
      </w:r>
      <w:r w:rsidRPr="00712340">
        <w:rPr>
          <w:rFonts w:ascii="GHEA Grapalat" w:hAnsi="GHEA Grapalat" w:cs="Sylfaen"/>
          <w:szCs w:val="24"/>
          <w:lang w:val="ru-RU"/>
        </w:rPr>
        <w:t>նիստում</w:t>
      </w:r>
      <w:r w:rsidRPr="00712340">
        <w:rPr>
          <w:rFonts w:ascii="GHEA Grapalat" w:hAnsi="GHEA Grapalat" w:cs="Sylfaen"/>
          <w:szCs w:val="24"/>
        </w:rPr>
        <w:t xml:space="preserve"> </w:t>
      </w:r>
      <w:r w:rsidRPr="00712340">
        <w:rPr>
          <w:rFonts w:ascii="GHEA Grapalat" w:hAnsi="GHEA Grapalat" w:cs="Sylfaen"/>
          <w:szCs w:val="24"/>
          <w:lang w:val="ru-RU"/>
        </w:rPr>
        <w:t>մերժվում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ինչպես</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գործունեության</w:t>
      </w:r>
      <w:r w:rsidRPr="00712340">
        <w:rPr>
          <w:rFonts w:ascii="GHEA Grapalat" w:hAnsi="GHEA Grapalat" w:cs="Sylfaen"/>
          <w:szCs w:val="24"/>
        </w:rPr>
        <w:t xml:space="preserve"> </w:t>
      </w:r>
      <w:r w:rsidRPr="00712340">
        <w:rPr>
          <w:rFonts w:ascii="GHEA Grapalat" w:hAnsi="GHEA Grapalat" w:cs="Sylfaen"/>
          <w:szCs w:val="24"/>
          <w:lang w:val="ru-RU"/>
        </w:rPr>
        <w:t>կարգով</w:t>
      </w:r>
      <w:r w:rsidRPr="00712340">
        <w:rPr>
          <w:rFonts w:ascii="GHEA Grapalat" w:hAnsi="GHEA Grapalat" w:cs="Sylfaen"/>
          <w:szCs w:val="24"/>
        </w:rPr>
        <w:t xml:space="preserve">, </w:t>
      </w:r>
      <w:r w:rsidRPr="00712340">
        <w:rPr>
          <w:rFonts w:ascii="GHEA Grapalat" w:hAnsi="GHEA Grapalat" w:cs="Sylfaen"/>
          <w:szCs w:val="24"/>
          <w:lang w:val="ru-RU"/>
        </w:rPr>
        <w:t>այնպես</w:t>
      </w:r>
      <w:r w:rsidRPr="00712340">
        <w:rPr>
          <w:rFonts w:ascii="GHEA Grapalat" w:hAnsi="GHEA Grapalat" w:cs="Sylfaen"/>
          <w:szCs w:val="24"/>
        </w:rPr>
        <w:t xml:space="preserve"> </w:t>
      </w:r>
      <w:r w:rsidRPr="00712340">
        <w:rPr>
          <w:rFonts w:ascii="GHEA Grapalat" w:hAnsi="GHEA Grapalat" w:cs="Sylfaen"/>
          <w:szCs w:val="24"/>
          <w:lang w:val="ru-RU"/>
        </w:rPr>
        <w:t>էլ</w:t>
      </w:r>
      <w:r w:rsidRPr="00712340">
        <w:rPr>
          <w:rFonts w:ascii="GHEA Grapalat" w:hAnsi="GHEA Grapalat" w:cs="Sylfaen"/>
          <w:szCs w:val="24"/>
        </w:rPr>
        <w:t xml:space="preserve"> </w:t>
      </w:r>
      <w:r w:rsidRPr="00712340">
        <w:rPr>
          <w:rFonts w:ascii="GHEA Grapalat" w:hAnsi="GHEA Grapalat" w:cs="Sylfaen"/>
          <w:szCs w:val="24"/>
          <w:lang w:val="ru-RU"/>
        </w:rPr>
        <w:t>առանձին</w:t>
      </w:r>
      <w:r w:rsidRPr="00712340">
        <w:rPr>
          <w:rFonts w:ascii="GHEA Grapalat" w:hAnsi="GHEA Grapalat" w:cs="Sylfaen"/>
          <w:szCs w:val="24"/>
        </w:rPr>
        <w:t xml:space="preserve"> </w:t>
      </w:r>
      <w:r w:rsidRPr="00712340">
        <w:rPr>
          <w:rFonts w:ascii="GHEA Grapalat" w:hAnsi="GHEA Grapalat" w:cs="Sylfaen"/>
          <w:szCs w:val="24"/>
          <w:lang w:val="ru-RU"/>
        </w:rPr>
        <w:t>ներկայացված</w:t>
      </w:r>
      <w:r w:rsidRPr="00712340">
        <w:rPr>
          <w:rFonts w:ascii="GHEA Grapalat" w:hAnsi="GHEA Grapalat" w:cs="Sylfaen"/>
          <w:szCs w:val="24"/>
        </w:rPr>
        <w:t xml:space="preserve"> </w:t>
      </w:r>
      <w:r w:rsidRPr="00712340">
        <w:rPr>
          <w:rFonts w:ascii="GHEA Grapalat" w:hAnsi="GHEA Grapalat" w:cs="Sylfaen"/>
          <w:szCs w:val="24"/>
          <w:lang w:val="ru-RU"/>
        </w:rPr>
        <w:t>հայտերը</w:t>
      </w:r>
      <w:r w:rsidRPr="00712340">
        <w:rPr>
          <w:rFonts w:ascii="GHEA Grapalat" w:hAnsi="GHEA Grapalat" w:cs="Sylfaen"/>
          <w:szCs w:val="24"/>
        </w:rPr>
        <w:t>.</w:t>
      </w:r>
    </w:p>
    <w:p w:rsidR="003337BC" w:rsidRPr="00712340" w:rsidRDefault="003337BC" w:rsidP="003337BC">
      <w:pPr>
        <w:pStyle w:val="23"/>
        <w:spacing w:line="240" w:lineRule="auto"/>
        <w:ind w:firstLine="567"/>
        <w:rPr>
          <w:rFonts w:ascii="GHEA Grapalat" w:hAnsi="GHEA Grapalat" w:cs="Sylfaen"/>
          <w:szCs w:val="24"/>
          <w:lang w:val="hy-AM"/>
        </w:rPr>
      </w:pPr>
      <w:r>
        <w:rPr>
          <w:rFonts w:ascii="GHEA Grapalat" w:hAnsi="GHEA Grapalat" w:cs="Sylfaen"/>
          <w:szCs w:val="24"/>
        </w:rPr>
        <w:t>2</w:t>
      </w:r>
      <w:r w:rsidRPr="00712340">
        <w:rPr>
          <w:rFonts w:ascii="GHEA Grapalat" w:hAnsi="GHEA Grapalat" w:cs="Sylfaen"/>
          <w:szCs w:val="24"/>
        </w:rPr>
        <w:t>) Մ</w:t>
      </w:r>
      <w:r w:rsidRPr="00712340">
        <w:rPr>
          <w:rFonts w:ascii="GHEA Grapalat" w:hAnsi="GHEA Grapalat" w:cs="Sylfaen"/>
          <w:szCs w:val="24"/>
          <w:lang w:val="ru-RU"/>
        </w:rPr>
        <w:t>ասնակիցները</w:t>
      </w:r>
      <w:r w:rsidRPr="00712340">
        <w:rPr>
          <w:rFonts w:ascii="GHEA Grapalat" w:hAnsi="GHEA Grapalat" w:cs="Sylfaen"/>
          <w:szCs w:val="24"/>
        </w:rPr>
        <w:t xml:space="preserve"> </w:t>
      </w:r>
      <w:r w:rsidRPr="00712340">
        <w:rPr>
          <w:rFonts w:ascii="GHEA Grapalat" w:hAnsi="GHEA Grapalat" w:cs="Sylfaen"/>
          <w:szCs w:val="24"/>
          <w:lang w:val="ru-RU"/>
        </w:rPr>
        <w:t>կրում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համատեղ</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համապարտ</w:t>
      </w:r>
      <w:r w:rsidRPr="00712340">
        <w:rPr>
          <w:rFonts w:ascii="GHEA Grapalat" w:hAnsi="GHEA Grapalat" w:cs="Sylfaen"/>
          <w:szCs w:val="24"/>
        </w:rPr>
        <w:t xml:space="preserve"> </w:t>
      </w:r>
      <w:r w:rsidRPr="00712340">
        <w:rPr>
          <w:rFonts w:ascii="GHEA Grapalat" w:hAnsi="GHEA Grapalat" w:cs="Sylfaen"/>
          <w:szCs w:val="24"/>
          <w:lang w:val="ru-RU"/>
        </w:rPr>
        <w:t>պատասխանատվություն</w:t>
      </w:r>
      <w:r w:rsidRPr="00712340">
        <w:rPr>
          <w:rFonts w:ascii="GHEA Grapalat" w:hAnsi="GHEA Grapalat" w:cs="Sylfaen"/>
          <w:szCs w:val="24"/>
        </w:rPr>
        <w:t>:</w:t>
      </w:r>
      <w:r w:rsidRPr="00712340">
        <w:rPr>
          <w:rFonts w:ascii="GHEA Grapalat" w:hAnsi="GHEA Grapalat" w:cs="Sylfaen"/>
          <w:szCs w:val="24"/>
          <w:lang w:val="hy-AM"/>
        </w:rPr>
        <w:t xml:space="preserve"> </w:t>
      </w:r>
      <w:r w:rsidRPr="00712340">
        <w:rPr>
          <w:rFonts w:ascii="GHEA Grapalat" w:hAnsi="GHEA Grapalat" w:cs="Sylfaen"/>
          <w:szCs w:val="24"/>
        </w:rPr>
        <w:t>Ընդ որում,</w:t>
      </w:r>
      <w:r w:rsidRPr="00712340">
        <w:rPr>
          <w:rFonts w:ascii="GHEA Grapalat" w:hAnsi="GHEA Grapalat" w:cs="Sylfaen"/>
          <w:szCs w:val="24"/>
          <w:lang w:val="hy-AM"/>
        </w:rPr>
        <w:t xml:space="preserve"> </w:t>
      </w:r>
      <w:r w:rsidRPr="00712340">
        <w:rPr>
          <w:rFonts w:ascii="GHEA Grapalat" w:hAnsi="GHEA Grapalat" w:cs="Sylfaen"/>
          <w:szCs w:val="24"/>
          <w:lang w:val="ru-RU"/>
        </w:rPr>
        <w:t>կոնսորցիումի</w:t>
      </w:r>
      <w:r w:rsidRPr="00712340">
        <w:rPr>
          <w:rFonts w:ascii="GHEA Grapalat" w:hAnsi="GHEA Grapalat" w:cs="Sylfaen"/>
          <w:szCs w:val="24"/>
        </w:rPr>
        <w:t xml:space="preserve"> </w:t>
      </w:r>
      <w:r w:rsidRPr="00712340">
        <w:rPr>
          <w:rFonts w:ascii="GHEA Grapalat" w:hAnsi="GHEA Grapalat" w:cs="Sylfaen"/>
          <w:szCs w:val="24"/>
          <w:lang w:val="ru-RU"/>
        </w:rPr>
        <w:t>անդամի</w:t>
      </w:r>
      <w:r w:rsidRPr="00712340">
        <w:rPr>
          <w:rFonts w:ascii="GHEA Grapalat" w:hAnsi="GHEA Grapalat" w:cs="Sylfaen"/>
          <w:szCs w:val="24"/>
        </w:rPr>
        <w:t xml:space="preserve"> </w:t>
      </w:r>
      <w:r w:rsidRPr="00712340">
        <w:rPr>
          <w:rFonts w:ascii="GHEA Grapalat" w:hAnsi="GHEA Grapalat" w:cs="Sylfaen"/>
          <w:szCs w:val="24"/>
          <w:lang w:val="ru-RU"/>
        </w:rPr>
        <w:t>կոնսորցիումից</w:t>
      </w:r>
      <w:r w:rsidRPr="00712340">
        <w:rPr>
          <w:rFonts w:ascii="GHEA Grapalat" w:hAnsi="GHEA Grapalat" w:cs="Sylfaen"/>
          <w:szCs w:val="24"/>
        </w:rPr>
        <w:t xml:space="preserve"> </w:t>
      </w:r>
      <w:r w:rsidRPr="00712340">
        <w:rPr>
          <w:rFonts w:ascii="GHEA Grapalat" w:hAnsi="GHEA Grapalat" w:cs="Sylfaen"/>
          <w:szCs w:val="24"/>
          <w:lang w:val="ru-RU"/>
        </w:rPr>
        <w:t>դուրս</w:t>
      </w:r>
      <w:r w:rsidRPr="00712340">
        <w:rPr>
          <w:rFonts w:ascii="GHEA Grapalat" w:hAnsi="GHEA Grapalat" w:cs="Sylfaen"/>
          <w:szCs w:val="24"/>
        </w:rPr>
        <w:t xml:space="preserve"> </w:t>
      </w:r>
      <w:r w:rsidRPr="00712340">
        <w:rPr>
          <w:rFonts w:ascii="GHEA Grapalat" w:hAnsi="GHEA Grapalat" w:cs="Sylfaen"/>
          <w:szCs w:val="24"/>
          <w:lang w:val="ru-RU"/>
        </w:rPr>
        <w:t>գալու</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 xml:space="preserve"> </w:t>
      </w:r>
      <w:r w:rsidRPr="00712340">
        <w:rPr>
          <w:rFonts w:ascii="GHEA Grapalat" w:hAnsi="GHEA Grapalat" w:cs="Sylfaen"/>
          <w:szCs w:val="24"/>
          <w:lang w:val="ru-RU"/>
        </w:rPr>
        <w:t>կոնսորցիումի</w:t>
      </w:r>
      <w:r w:rsidRPr="00712340">
        <w:rPr>
          <w:rFonts w:ascii="GHEA Grapalat" w:hAnsi="GHEA Grapalat" w:cs="Sylfaen"/>
          <w:szCs w:val="24"/>
        </w:rPr>
        <w:t xml:space="preserve"> </w:t>
      </w:r>
      <w:r w:rsidRPr="00712340">
        <w:rPr>
          <w:rFonts w:ascii="GHEA Grapalat" w:hAnsi="GHEA Grapalat" w:cs="Sylfaen"/>
          <w:szCs w:val="24"/>
          <w:lang w:val="ru-RU"/>
        </w:rPr>
        <w:t>հետ</w:t>
      </w:r>
      <w:r w:rsidRPr="00712340">
        <w:rPr>
          <w:rFonts w:ascii="GHEA Grapalat" w:hAnsi="GHEA Grapalat" w:cs="Sylfaen"/>
          <w:szCs w:val="24"/>
        </w:rPr>
        <w:t xml:space="preserve"> </w:t>
      </w:r>
      <w:r w:rsidRPr="00712340">
        <w:rPr>
          <w:rFonts w:ascii="GHEA Grapalat" w:hAnsi="GHEA Grapalat" w:cs="Sylfaen"/>
          <w:szCs w:val="24"/>
          <w:lang w:val="en-US"/>
        </w:rPr>
        <w:t>պ</w:t>
      </w:r>
      <w:r w:rsidRPr="00712340">
        <w:rPr>
          <w:rFonts w:ascii="GHEA Grapalat" w:hAnsi="GHEA Grapalat" w:cs="Sylfaen"/>
          <w:szCs w:val="24"/>
          <w:lang w:val="ru-RU"/>
        </w:rPr>
        <w:t>ատվիրատուի</w:t>
      </w:r>
      <w:r w:rsidRPr="00712340">
        <w:rPr>
          <w:rFonts w:ascii="GHEA Grapalat" w:hAnsi="GHEA Grapalat" w:cs="Sylfaen"/>
          <w:szCs w:val="24"/>
        </w:rPr>
        <w:t xml:space="preserve"> </w:t>
      </w:r>
      <w:r w:rsidRPr="00712340">
        <w:rPr>
          <w:rFonts w:ascii="GHEA Grapalat" w:hAnsi="GHEA Grapalat" w:cs="Sylfaen"/>
          <w:szCs w:val="24"/>
          <w:lang w:val="ru-RU"/>
        </w:rPr>
        <w:t>կնքած</w:t>
      </w:r>
      <w:r w:rsidRPr="00712340">
        <w:rPr>
          <w:rFonts w:ascii="GHEA Grapalat" w:hAnsi="GHEA Grapalat" w:cs="Sylfaen"/>
          <w:szCs w:val="24"/>
        </w:rPr>
        <w:t xml:space="preserve"> </w:t>
      </w:r>
      <w:r w:rsidRPr="00712340">
        <w:rPr>
          <w:rFonts w:ascii="GHEA Grapalat" w:hAnsi="GHEA Grapalat" w:cs="Sylfaen"/>
          <w:szCs w:val="24"/>
          <w:lang w:val="ru-RU"/>
        </w:rPr>
        <w:t>պայմանագիրը</w:t>
      </w:r>
      <w:r w:rsidRPr="00712340">
        <w:rPr>
          <w:rFonts w:ascii="GHEA Grapalat" w:hAnsi="GHEA Grapalat" w:cs="Sylfaen"/>
          <w:szCs w:val="24"/>
        </w:rPr>
        <w:t xml:space="preserve"> </w:t>
      </w:r>
      <w:r w:rsidRPr="00712340">
        <w:rPr>
          <w:rFonts w:ascii="GHEA Grapalat" w:hAnsi="GHEA Grapalat" w:cs="Sylfaen"/>
          <w:szCs w:val="24"/>
          <w:lang w:val="ru-RU"/>
        </w:rPr>
        <w:t>միակողմանիորեն</w:t>
      </w:r>
      <w:r w:rsidRPr="00712340">
        <w:rPr>
          <w:rFonts w:ascii="GHEA Grapalat" w:hAnsi="GHEA Grapalat" w:cs="Sylfaen"/>
          <w:szCs w:val="24"/>
        </w:rPr>
        <w:t xml:space="preserve"> </w:t>
      </w:r>
      <w:r w:rsidRPr="00712340">
        <w:rPr>
          <w:rFonts w:ascii="GHEA Grapalat" w:hAnsi="GHEA Grapalat" w:cs="Sylfaen"/>
          <w:szCs w:val="24"/>
          <w:lang w:val="ru-RU"/>
        </w:rPr>
        <w:t>լուծվում</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կոնսորցիումի</w:t>
      </w:r>
      <w:r w:rsidRPr="00712340">
        <w:rPr>
          <w:rFonts w:ascii="GHEA Grapalat" w:hAnsi="GHEA Grapalat" w:cs="Sylfaen"/>
          <w:szCs w:val="24"/>
        </w:rPr>
        <w:t xml:space="preserve"> </w:t>
      </w:r>
      <w:r w:rsidRPr="00712340">
        <w:rPr>
          <w:rFonts w:ascii="GHEA Grapalat" w:hAnsi="GHEA Grapalat" w:cs="Sylfaen"/>
          <w:szCs w:val="24"/>
          <w:lang w:val="ru-RU"/>
        </w:rPr>
        <w:t>անդամների</w:t>
      </w:r>
      <w:r w:rsidRPr="00712340">
        <w:rPr>
          <w:rFonts w:ascii="GHEA Grapalat" w:hAnsi="GHEA Grapalat" w:cs="Sylfaen"/>
          <w:szCs w:val="24"/>
        </w:rPr>
        <w:t xml:space="preserve"> </w:t>
      </w:r>
      <w:r w:rsidRPr="00712340">
        <w:rPr>
          <w:rFonts w:ascii="GHEA Grapalat" w:hAnsi="GHEA Grapalat" w:cs="Sylfaen"/>
          <w:szCs w:val="24"/>
          <w:lang w:val="ru-RU"/>
        </w:rPr>
        <w:t>նկատմամբ</w:t>
      </w:r>
      <w:r w:rsidRPr="00712340">
        <w:rPr>
          <w:rFonts w:ascii="GHEA Grapalat" w:hAnsi="GHEA Grapalat" w:cs="Sylfaen"/>
          <w:szCs w:val="24"/>
        </w:rPr>
        <w:t xml:space="preserve"> </w:t>
      </w:r>
      <w:r w:rsidRPr="00712340">
        <w:rPr>
          <w:rFonts w:ascii="GHEA Grapalat" w:hAnsi="GHEA Grapalat" w:cs="Sylfaen"/>
          <w:szCs w:val="24"/>
          <w:lang w:val="ru-RU"/>
        </w:rPr>
        <w:t>կիրառվում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պայմանագրով</w:t>
      </w:r>
      <w:r w:rsidRPr="00712340">
        <w:rPr>
          <w:rFonts w:ascii="GHEA Grapalat" w:hAnsi="GHEA Grapalat" w:cs="Sylfaen"/>
          <w:szCs w:val="24"/>
        </w:rPr>
        <w:t xml:space="preserve"> </w:t>
      </w:r>
      <w:r w:rsidRPr="00712340">
        <w:rPr>
          <w:rFonts w:ascii="GHEA Grapalat" w:hAnsi="GHEA Grapalat" w:cs="Sylfaen"/>
          <w:szCs w:val="24"/>
          <w:lang w:val="ru-RU"/>
        </w:rPr>
        <w:t>նախատեսված</w:t>
      </w:r>
      <w:r w:rsidRPr="00712340">
        <w:rPr>
          <w:rFonts w:ascii="GHEA Grapalat" w:hAnsi="GHEA Grapalat" w:cs="Sylfaen"/>
          <w:szCs w:val="24"/>
        </w:rPr>
        <w:t xml:space="preserve"> </w:t>
      </w:r>
      <w:r w:rsidRPr="00712340">
        <w:rPr>
          <w:rFonts w:ascii="GHEA Grapalat" w:hAnsi="GHEA Grapalat" w:cs="Sylfaen"/>
          <w:szCs w:val="24"/>
          <w:lang w:val="ru-RU"/>
        </w:rPr>
        <w:t>պատասխանատվության</w:t>
      </w:r>
      <w:r w:rsidRPr="00712340">
        <w:rPr>
          <w:rFonts w:ascii="GHEA Grapalat" w:hAnsi="GHEA Grapalat" w:cs="Sylfaen"/>
          <w:szCs w:val="24"/>
        </w:rPr>
        <w:t xml:space="preserve"> </w:t>
      </w:r>
      <w:r w:rsidRPr="00712340">
        <w:rPr>
          <w:rFonts w:ascii="GHEA Grapalat" w:hAnsi="GHEA Grapalat" w:cs="Sylfaen"/>
          <w:szCs w:val="24"/>
          <w:lang w:val="ru-RU"/>
        </w:rPr>
        <w:t>միջոցները</w:t>
      </w:r>
      <w:r w:rsidRPr="00712340">
        <w:rPr>
          <w:rFonts w:ascii="GHEA Grapalat" w:hAnsi="GHEA Grapalat" w:cs="Sylfaen"/>
          <w:szCs w:val="24"/>
          <w:lang w:val="hy-AM"/>
        </w:rPr>
        <w:t>:</w:t>
      </w:r>
    </w:p>
    <w:p w:rsidR="003337BC" w:rsidRPr="00712340" w:rsidRDefault="003337BC" w:rsidP="003337BC">
      <w:pPr>
        <w:ind w:firstLine="567"/>
        <w:jc w:val="both"/>
        <w:rPr>
          <w:rFonts w:ascii="GHEA Grapalat" w:hAnsi="GHEA Grapalat"/>
          <w:b/>
          <w:sz w:val="20"/>
          <w:lang w:val="af-ZA"/>
        </w:rPr>
      </w:pPr>
    </w:p>
    <w:p w:rsidR="003337BC" w:rsidRPr="00712340" w:rsidRDefault="003337BC" w:rsidP="003337BC">
      <w:pPr>
        <w:ind w:firstLine="567"/>
        <w:jc w:val="both"/>
        <w:rPr>
          <w:rFonts w:ascii="GHEA Grapalat" w:hAnsi="GHEA Grapalat"/>
          <w:b/>
          <w:sz w:val="20"/>
          <w:lang w:val="af-ZA"/>
        </w:rPr>
      </w:pPr>
    </w:p>
    <w:p w:rsidR="003337BC" w:rsidRPr="00712340" w:rsidRDefault="003337BC" w:rsidP="003337BC">
      <w:pPr>
        <w:jc w:val="center"/>
        <w:rPr>
          <w:rFonts w:ascii="GHEA Grapalat" w:hAnsi="GHEA Grapalat" w:cs="Arial"/>
          <w:b/>
          <w:sz w:val="20"/>
          <w:lang w:val="af-ZA"/>
        </w:rPr>
      </w:pPr>
      <w:r w:rsidRPr="00712340">
        <w:rPr>
          <w:rFonts w:ascii="GHEA Grapalat" w:hAnsi="GHEA Grapalat"/>
          <w:b/>
          <w:sz w:val="20"/>
          <w:lang w:val="af-ZA"/>
        </w:rPr>
        <w:t xml:space="preserve">3.  </w:t>
      </w:r>
      <w:r w:rsidRPr="00712340">
        <w:rPr>
          <w:rFonts w:ascii="GHEA Grapalat" w:hAnsi="GHEA Grapalat" w:cs="Sylfaen"/>
          <w:b/>
          <w:sz w:val="20"/>
        </w:rPr>
        <w:t>ՀՐԱՎԵՐԻ</w:t>
      </w:r>
      <w:r w:rsidRPr="00712340">
        <w:rPr>
          <w:rFonts w:ascii="GHEA Grapalat" w:hAnsi="GHEA Grapalat" w:cs="Arial"/>
          <w:b/>
          <w:sz w:val="20"/>
          <w:lang w:val="af-ZA"/>
        </w:rPr>
        <w:t xml:space="preserve">  </w:t>
      </w:r>
      <w:r w:rsidRPr="00712340">
        <w:rPr>
          <w:rFonts w:ascii="GHEA Grapalat" w:hAnsi="GHEA Grapalat" w:cs="Sylfaen"/>
          <w:b/>
          <w:sz w:val="20"/>
        </w:rPr>
        <w:t>ՊԱՐԶԱԲԱՆՈՒՄԸ</w:t>
      </w:r>
      <w:r w:rsidRPr="00712340">
        <w:rPr>
          <w:rFonts w:ascii="GHEA Grapalat" w:hAnsi="GHEA Grapalat" w:cs="Arial"/>
          <w:b/>
          <w:sz w:val="20"/>
          <w:lang w:val="af-ZA"/>
        </w:rPr>
        <w:t xml:space="preserve">  </w:t>
      </w:r>
      <w:r w:rsidRPr="00712340">
        <w:rPr>
          <w:rFonts w:ascii="GHEA Grapalat" w:hAnsi="GHEA Grapalat" w:cs="Arial"/>
          <w:b/>
          <w:sz w:val="20"/>
        </w:rPr>
        <w:t>ԵՎ</w:t>
      </w:r>
      <w:r w:rsidRPr="00712340">
        <w:rPr>
          <w:rFonts w:ascii="GHEA Grapalat" w:hAnsi="GHEA Grapalat" w:cs="Arial"/>
          <w:b/>
          <w:sz w:val="20"/>
          <w:lang w:val="af-ZA"/>
        </w:rPr>
        <w:t xml:space="preserve"> </w:t>
      </w:r>
      <w:r w:rsidRPr="00712340">
        <w:rPr>
          <w:rFonts w:ascii="GHEA Grapalat" w:hAnsi="GHEA Grapalat" w:cs="Sylfaen"/>
          <w:b/>
          <w:sz w:val="20"/>
        </w:rPr>
        <w:t>ՀՐԱՎԵՐՈՒՄ</w:t>
      </w:r>
      <w:r w:rsidRPr="00712340">
        <w:rPr>
          <w:rFonts w:ascii="GHEA Grapalat" w:hAnsi="GHEA Grapalat" w:cs="Arial"/>
          <w:b/>
          <w:sz w:val="20"/>
          <w:lang w:val="af-ZA"/>
        </w:rPr>
        <w:t xml:space="preserve"> </w:t>
      </w:r>
      <w:r w:rsidRPr="00712340">
        <w:rPr>
          <w:rFonts w:ascii="GHEA Grapalat" w:hAnsi="GHEA Grapalat" w:cs="Sylfaen"/>
          <w:b/>
          <w:sz w:val="20"/>
        </w:rPr>
        <w:t>ՓՈՓՈԽՈՒԹՅՈՒՆ</w:t>
      </w:r>
      <w:r w:rsidRPr="00712340">
        <w:rPr>
          <w:rFonts w:ascii="GHEA Grapalat" w:hAnsi="GHEA Grapalat" w:cs="Arial"/>
          <w:b/>
          <w:sz w:val="20"/>
          <w:lang w:val="af-ZA"/>
        </w:rPr>
        <w:t xml:space="preserve"> </w:t>
      </w:r>
      <w:r w:rsidRPr="00712340">
        <w:rPr>
          <w:rFonts w:ascii="GHEA Grapalat" w:hAnsi="GHEA Grapalat" w:cs="Sylfaen"/>
          <w:b/>
          <w:sz w:val="20"/>
        </w:rPr>
        <w:t>ԿԱՏԱՐԵԼՈՒ</w:t>
      </w:r>
      <w:r w:rsidRPr="00712340">
        <w:rPr>
          <w:rFonts w:ascii="GHEA Grapalat" w:hAnsi="GHEA Grapalat" w:cs="Arial"/>
          <w:b/>
          <w:sz w:val="20"/>
          <w:lang w:val="af-ZA"/>
        </w:rPr>
        <w:t xml:space="preserve"> </w:t>
      </w:r>
      <w:r w:rsidRPr="00712340">
        <w:rPr>
          <w:rFonts w:ascii="GHEA Grapalat" w:hAnsi="GHEA Grapalat" w:cs="Sylfaen"/>
          <w:b/>
          <w:sz w:val="20"/>
        </w:rPr>
        <w:t>ԿԱՐԳԸ</w:t>
      </w:r>
      <w:r w:rsidRPr="00712340">
        <w:rPr>
          <w:rFonts w:ascii="GHEA Grapalat" w:hAnsi="GHEA Grapalat" w:cs="Arial"/>
          <w:b/>
          <w:sz w:val="20"/>
          <w:lang w:val="af-ZA"/>
        </w:rPr>
        <w:t xml:space="preserve"> </w:t>
      </w:r>
    </w:p>
    <w:p w:rsidR="003337BC" w:rsidRPr="00712340" w:rsidRDefault="003337BC" w:rsidP="003337BC">
      <w:pPr>
        <w:jc w:val="center"/>
        <w:rPr>
          <w:rFonts w:ascii="GHEA Grapalat" w:hAnsi="GHEA Grapalat"/>
          <w:b/>
          <w:sz w:val="20"/>
          <w:lang w:val="af-ZA"/>
        </w:rPr>
      </w:pPr>
    </w:p>
    <w:p w:rsidR="003337BC" w:rsidRPr="00712340" w:rsidRDefault="003337BC" w:rsidP="003337BC">
      <w:pPr>
        <w:ind w:firstLine="567"/>
        <w:jc w:val="both"/>
        <w:rPr>
          <w:rFonts w:ascii="GHEA Grapalat" w:hAnsi="GHEA Grapalat"/>
          <w:sz w:val="20"/>
          <w:lang w:val="af-ZA"/>
        </w:rPr>
      </w:pPr>
      <w:r w:rsidRPr="00712340">
        <w:rPr>
          <w:rFonts w:ascii="GHEA Grapalat" w:hAnsi="GHEA Grapalat"/>
          <w:sz w:val="20"/>
          <w:lang w:val="af-ZA"/>
        </w:rPr>
        <w:t xml:space="preserve">3.1 </w:t>
      </w:r>
      <w:r w:rsidRPr="00712340">
        <w:rPr>
          <w:rFonts w:ascii="GHEA Grapalat" w:hAnsi="GHEA Grapalat" w:cs="Sylfaen"/>
          <w:sz w:val="20"/>
        </w:rPr>
        <w:t>Օրենքի</w:t>
      </w:r>
      <w:r w:rsidRPr="00712340">
        <w:rPr>
          <w:rFonts w:ascii="GHEA Grapalat" w:hAnsi="GHEA Grapalat" w:cs="Arial"/>
          <w:sz w:val="20"/>
          <w:lang w:val="af-ZA"/>
        </w:rPr>
        <w:t xml:space="preserve"> 29-</w:t>
      </w:r>
      <w:r w:rsidRPr="00712340">
        <w:rPr>
          <w:rFonts w:ascii="GHEA Grapalat" w:hAnsi="GHEA Grapalat" w:cs="Sylfaen"/>
          <w:sz w:val="20"/>
        </w:rPr>
        <w:t>րդ</w:t>
      </w:r>
      <w:r w:rsidRPr="00712340">
        <w:rPr>
          <w:rFonts w:ascii="GHEA Grapalat" w:hAnsi="GHEA Grapalat" w:cs="Arial"/>
          <w:sz w:val="20"/>
          <w:lang w:val="af-ZA"/>
        </w:rPr>
        <w:t xml:space="preserve"> </w:t>
      </w:r>
      <w:r w:rsidRPr="00712340">
        <w:rPr>
          <w:rFonts w:ascii="GHEA Grapalat" w:hAnsi="GHEA Grapalat" w:cs="Sylfaen"/>
          <w:sz w:val="20"/>
        </w:rPr>
        <w:t>հոդվածի</w:t>
      </w:r>
      <w:r w:rsidRPr="00712340">
        <w:rPr>
          <w:rFonts w:ascii="GHEA Grapalat" w:hAnsi="GHEA Grapalat" w:cs="Arial"/>
          <w:sz w:val="20"/>
          <w:lang w:val="af-ZA"/>
        </w:rPr>
        <w:t xml:space="preserve"> </w:t>
      </w:r>
      <w:r w:rsidRPr="00712340">
        <w:rPr>
          <w:rFonts w:ascii="GHEA Grapalat" w:hAnsi="GHEA Grapalat" w:cs="Sylfaen"/>
          <w:sz w:val="20"/>
        </w:rPr>
        <w:t>համաձայն</w:t>
      </w:r>
      <w:r w:rsidRPr="00712340">
        <w:rPr>
          <w:rFonts w:ascii="GHEA Grapalat" w:hAnsi="GHEA Grapalat" w:cs="Arial"/>
          <w:sz w:val="20"/>
          <w:lang w:val="af-ZA"/>
        </w:rPr>
        <w:t xml:space="preserve">` </w:t>
      </w:r>
      <w:r w:rsidRPr="00712340">
        <w:rPr>
          <w:rFonts w:ascii="GHEA Grapalat" w:hAnsi="GHEA Grapalat" w:cs="Arial"/>
          <w:sz w:val="20"/>
        </w:rPr>
        <w:t>մ</w:t>
      </w:r>
      <w:r w:rsidRPr="00712340">
        <w:rPr>
          <w:rFonts w:ascii="GHEA Grapalat" w:hAnsi="GHEA Grapalat" w:cs="Sylfaen"/>
          <w:sz w:val="20"/>
        </w:rPr>
        <w:t>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Pr="00712340">
        <w:rPr>
          <w:rFonts w:ascii="GHEA Grapalat" w:hAnsi="GHEA Grapalat" w:cs="Sylfaen"/>
          <w:sz w:val="20"/>
        </w:rPr>
        <w:t>պատվիրատուից</w:t>
      </w:r>
      <w:r w:rsidRPr="00712340">
        <w:rPr>
          <w:rFonts w:ascii="GHEA Grapalat" w:hAnsi="GHEA Grapalat" w:cs="Arial"/>
          <w:sz w:val="20"/>
          <w:lang w:val="af-ZA"/>
        </w:rPr>
        <w:t xml:space="preserve"> </w:t>
      </w:r>
      <w:r w:rsidRPr="00712340">
        <w:rPr>
          <w:rFonts w:ascii="GHEA Grapalat" w:hAnsi="GHEA Grapalat" w:cs="Sylfaen"/>
          <w:sz w:val="20"/>
        </w:rPr>
        <w:t>պահանջել</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Pr="00712340">
        <w:rPr>
          <w:rFonts w:ascii="GHEA Grapalat" w:hAnsi="GHEA Grapalat" w:cs="Tahoma"/>
          <w:sz w:val="20"/>
        </w:rPr>
        <w:t>։</w:t>
      </w:r>
    </w:p>
    <w:p w:rsidR="003337BC" w:rsidRPr="00712340" w:rsidRDefault="003337BC" w:rsidP="003337BC">
      <w:pPr>
        <w:autoSpaceDE w:val="0"/>
        <w:autoSpaceDN w:val="0"/>
        <w:adjustRightInd w:val="0"/>
        <w:ind w:firstLine="567"/>
        <w:jc w:val="both"/>
        <w:rPr>
          <w:rFonts w:ascii="GHEA Grapalat" w:hAnsi="GHEA Grapalat"/>
          <w:sz w:val="20"/>
          <w:lang w:val="af-ZA"/>
        </w:rPr>
      </w:pPr>
      <w:r w:rsidRPr="00712340">
        <w:rPr>
          <w:rFonts w:ascii="GHEA Grapalat" w:hAnsi="GHEA Grapalat" w:cs="Sylfaen"/>
          <w:sz w:val="20"/>
        </w:rPr>
        <w:t>Մասնակիցն</w:t>
      </w:r>
      <w:r w:rsidRPr="00712340">
        <w:rPr>
          <w:rFonts w:ascii="GHEA Grapalat" w:hAnsi="GHEA Grapalat" w:cs="Arial"/>
          <w:sz w:val="20"/>
          <w:lang w:val="af-ZA"/>
        </w:rPr>
        <w:t xml:space="preserve"> </w:t>
      </w:r>
      <w:r w:rsidRPr="00712340">
        <w:rPr>
          <w:rFonts w:ascii="GHEA Grapalat" w:hAnsi="GHEA Grapalat" w:cs="Sylfaen"/>
          <w:sz w:val="20"/>
        </w:rPr>
        <w:t>իրավունք</w:t>
      </w:r>
      <w:r w:rsidRPr="00712340">
        <w:rPr>
          <w:rFonts w:ascii="GHEA Grapalat" w:hAnsi="GHEA Grapalat" w:cs="Arial"/>
          <w:sz w:val="20"/>
          <w:lang w:val="af-ZA"/>
        </w:rPr>
        <w:t xml:space="preserve"> </w:t>
      </w:r>
      <w:r w:rsidRPr="00712340">
        <w:rPr>
          <w:rFonts w:ascii="GHEA Grapalat" w:hAnsi="GHEA Grapalat" w:cs="Sylfaen"/>
          <w:sz w:val="20"/>
        </w:rPr>
        <w:t>ունի</w:t>
      </w:r>
      <w:r w:rsidRPr="00712340">
        <w:rPr>
          <w:rFonts w:ascii="GHEA Grapalat" w:hAnsi="GHEA Grapalat" w:cs="Arial"/>
          <w:sz w:val="20"/>
          <w:lang w:val="af-ZA"/>
        </w:rPr>
        <w:t xml:space="preserve"> </w:t>
      </w:r>
      <w:r w:rsidRPr="00712340">
        <w:rPr>
          <w:rFonts w:ascii="GHEA Grapalat" w:hAnsi="GHEA Grapalat" w:cs="Sylfaen"/>
          <w:sz w:val="20"/>
        </w:rPr>
        <w:t>հայտերի</w:t>
      </w:r>
      <w:r w:rsidRPr="00712340">
        <w:rPr>
          <w:rFonts w:ascii="GHEA Grapalat" w:hAnsi="GHEA Grapalat" w:cs="Arial"/>
          <w:sz w:val="20"/>
          <w:lang w:val="af-ZA"/>
        </w:rPr>
        <w:t xml:space="preserve"> </w:t>
      </w:r>
      <w:r w:rsidRPr="00712340">
        <w:rPr>
          <w:rFonts w:ascii="GHEA Grapalat" w:hAnsi="GHEA Grapalat" w:cs="Sylfaen"/>
          <w:sz w:val="20"/>
        </w:rPr>
        <w:t>ներկայացման</w:t>
      </w:r>
      <w:r w:rsidRPr="00712340">
        <w:rPr>
          <w:rFonts w:ascii="GHEA Grapalat" w:hAnsi="GHEA Grapalat" w:cs="Arial"/>
          <w:sz w:val="20"/>
          <w:lang w:val="af-ZA"/>
        </w:rPr>
        <w:t xml:space="preserve"> </w:t>
      </w:r>
      <w:r w:rsidRPr="00712340">
        <w:rPr>
          <w:rFonts w:ascii="GHEA Grapalat" w:hAnsi="GHEA Grapalat" w:cs="Sylfaen"/>
          <w:sz w:val="20"/>
        </w:rPr>
        <w:t>վերջնաժամկետը</w:t>
      </w:r>
      <w:r w:rsidRPr="00712340">
        <w:rPr>
          <w:rFonts w:ascii="GHEA Grapalat" w:hAnsi="GHEA Grapalat" w:cs="Arial"/>
          <w:sz w:val="20"/>
          <w:lang w:val="af-ZA"/>
        </w:rPr>
        <w:t xml:space="preserve"> </w:t>
      </w:r>
      <w:r w:rsidRPr="00712340">
        <w:rPr>
          <w:rFonts w:ascii="GHEA Grapalat" w:hAnsi="GHEA Grapalat" w:cs="Sylfaen"/>
          <w:sz w:val="20"/>
        </w:rPr>
        <w:t>լրանալուց</w:t>
      </w:r>
      <w:r w:rsidRPr="00712340">
        <w:rPr>
          <w:rFonts w:ascii="GHEA Grapalat" w:hAnsi="GHEA Grapalat" w:cs="Arial"/>
          <w:sz w:val="20"/>
          <w:lang w:val="af-ZA"/>
        </w:rPr>
        <w:t xml:space="preserve"> </w:t>
      </w:r>
      <w:r w:rsidRPr="00712340">
        <w:rPr>
          <w:rFonts w:ascii="GHEA Grapalat" w:hAnsi="GHEA Grapalat" w:cs="Sylfaen"/>
          <w:sz w:val="20"/>
        </w:rPr>
        <w:t>առնվազն</w:t>
      </w:r>
      <w:r w:rsidRPr="00712340">
        <w:rPr>
          <w:rFonts w:ascii="GHEA Grapalat" w:hAnsi="GHEA Grapalat" w:cs="Arial"/>
          <w:sz w:val="20"/>
          <w:lang w:val="af-ZA"/>
        </w:rPr>
        <w:t xml:space="preserve"> </w:t>
      </w:r>
      <w:r w:rsidRPr="00712340">
        <w:rPr>
          <w:rFonts w:ascii="GHEA Grapalat" w:hAnsi="GHEA Grapalat" w:cs="Sylfaen"/>
          <w:sz w:val="20"/>
        </w:rPr>
        <w:t>հինգ</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w:t>
      </w:r>
      <w:r w:rsidRPr="00712340">
        <w:rPr>
          <w:rFonts w:ascii="GHEA Grapalat" w:hAnsi="GHEA Grapalat" w:cs="Sylfaen"/>
          <w:sz w:val="20"/>
          <w:lang w:val="af-ZA"/>
        </w:rPr>
        <w:t xml:space="preserve"> </w:t>
      </w:r>
      <w:r w:rsidRPr="00712340">
        <w:rPr>
          <w:rFonts w:ascii="GHEA Grapalat" w:hAnsi="GHEA Grapalat" w:cs="Sylfaen"/>
          <w:sz w:val="20"/>
        </w:rPr>
        <w:t>առաջ</w:t>
      </w:r>
      <w:r w:rsidRPr="00712340">
        <w:rPr>
          <w:rFonts w:ascii="GHEA Grapalat" w:hAnsi="GHEA Grapalat" w:cs="Arial"/>
          <w:sz w:val="20"/>
          <w:lang w:val="af-ZA"/>
        </w:rPr>
        <w:t xml:space="preserve"> գրավոր </w:t>
      </w:r>
      <w:r w:rsidRPr="00712340">
        <w:rPr>
          <w:rFonts w:ascii="GHEA Grapalat" w:hAnsi="GHEA Grapalat" w:cs="Sylfaen"/>
          <w:sz w:val="20"/>
        </w:rPr>
        <w:t>հանձնաժողովից</w:t>
      </w:r>
      <w:r w:rsidRPr="00712340">
        <w:rPr>
          <w:rFonts w:ascii="GHEA Grapalat" w:hAnsi="GHEA Grapalat" w:cs="Sylfaen"/>
          <w:sz w:val="20"/>
          <w:lang w:val="af-ZA"/>
        </w:rPr>
        <w:t xml:space="preserve"> </w:t>
      </w:r>
      <w:r w:rsidRPr="00712340">
        <w:rPr>
          <w:rFonts w:ascii="GHEA Grapalat" w:hAnsi="GHEA Grapalat" w:cs="Sylfaen"/>
          <w:sz w:val="20"/>
        </w:rPr>
        <w:t>պահանջելու</w:t>
      </w:r>
      <w:r w:rsidRPr="00712340">
        <w:rPr>
          <w:rFonts w:ascii="GHEA Grapalat" w:hAnsi="GHEA Grapalat" w:cs="Arial"/>
          <w:sz w:val="20"/>
          <w:lang w:val="af-ZA"/>
        </w:rPr>
        <w:t xml:space="preserve"> </w:t>
      </w:r>
      <w:r w:rsidRPr="00712340">
        <w:rPr>
          <w:rFonts w:ascii="GHEA Grapalat" w:hAnsi="GHEA Grapalat" w:cs="Sylfaen"/>
          <w:sz w:val="20"/>
        </w:rPr>
        <w:t>հրավերի</w:t>
      </w:r>
      <w:r w:rsidRPr="00712340">
        <w:rPr>
          <w:rFonts w:ascii="GHEA Grapalat" w:hAnsi="GHEA Grapalat" w:cs="Arial"/>
          <w:sz w:val="20"/>
          <w:lang w:val="af-ZA"/>
        </w:rPr>
        <w:t xml:space="preserve"> </w:t>
      </w:r>
      <w:r w:rsidRPr="00712340">
        <w:rPr>
          <w:rFonts w:ascii="GHEA Grapalat" w:hAnsi="GHEA Grapalat" w:cs="Sylfaen"/>
          <w:sz w:val="20"/>
        </w:rPr>
        <w:t>պարզաբանում</w:t>
      </w:r>
      <w:r w:rsidRPr="00712340">
        <w:rPr>
          <w:rFonts w:ascii="GHEA Grapalat" w:hAnsi="GHEA Grapalat" w:cs="Tahoma"/>
          <w:sz w:val="20"/>
        </w:rPr>
        <w:t>։</w:t>
      </w:r>
      <w:r w:rsidRPr="00712340">
        <w:rPr>
          <w:rFonts w:ascii="GHEA Grapalat" w:hAnsi="GHEA Grapalat"/>
          <w:sz w:val="20"/>
          <w:lang w:val="af-ZA"/>
        </w:rPr>
        <w:t xml:space="preserve"> </w:t>
      </w:r>
      <w:r w:rsidRPr="00712340">
        <w:rPr>
          <w:rFonts w:ascii="GHEA Grapalat" w:hAnsi="GHEA Grapalat"/>
          <w:sz w:val="20"/>
        </w:rPr>
        <w:t>Հանձնաժողովը</w:t>
      </w:r>
      <w:r w:rsidRPr="00712340">
        <w:rPr>
          <w:rFonts w:ascii="GHEA Grapalat" w:hAnsi="GHEA Grapalat"/>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Pr="00712340">
        <w:rPr>
          <w:rFonts w:ascii="GHEA Grapalat" w:hAnsi="GHEA Grapalat" w:cs="Arial"/>
          <w:sz w:val="20"/>
        </w:rPr>
        <w:t>մ</w:t>
      </w:r>
      <w:r w:rsidRPr="00712340">
        <w:rPr>
          <w:rFonts w:ascii="GHEA Grapalat" w:hAnsi="GHEA Grapalat" w:cs="Sylfaen"/>
          <w:sz w:val="20"/>
        </w:rPr>
        <w:t>ասնակցին</w:t>
      </w:r>
      <w:r w:rsidRPr="00712340">
        <w:rPr>
          <w:rFonts w:ascii="GHEA Grapalat" w:hAnsi="GHEA Grapalat" w:cs="Arial"/>
          <w:sz w:val="20"/>
          <w:lang w:val="af-ZA"/>
        </w:rPr>
        <w:t xml:space="preserve"> </w:t>
      </w:r>
      <w:r w:rsidRPr="00712340">
        <w:rPr>
          <w:rFonts w:ascii="GHEA Grapalat" w:hAnsi="GHEA Grapalat" w:cs="Sylfaen"/>
          <w:sz w:val="20"/>
        </w:rPr>
        <w:t>պարզաբանումը</w:t>
      </w:r>
      <w:r w:rsidRPr="00712340">
        <w:rPr>
          <w:rFonts w:ascii="GHEA Grapalat" w:hAnsi="GHEA Grapalat" w:cs="Arial"/>
          <w:sz w:val="20"/>
          <w:lang w:val="af-ZA"/>
        </w:rPr>
        <w:t xml:space="preserve"> </w:t>
      </w:r>
      <w:r w:rsidRPr="00712340">
        <w:rPr>
          <w:rFonts w:ascii="GHEA Grapalat" w:hAnsi="GHEA Grapalat" w:cs="Sylfaen"/>
          <w:sz w:val="20"/>
        </w:rPr>
        <w:t>տրամադրում</w:t>
      </w:r>
      <w:r w:rsidRPr="00712340">
        <w:rPr>
          <w:rFonts w:ascii="GHEA Grapalat" w:hAnsi="GHEA Grapalat" w:cs="Arial"/>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գրավոր</w:t>
      </w:r>
      <w:r w:rsidRPr="00E81BDB" w:rsidDel="00A3468D">
        <w:rPr>
          <w:rFonts w:ascii="GHEA Grapalat" w:hAnsi="GHEA Grapalat" w:cs="Sylfaen"/>
          <w:sz w:val="20"/>
          <w:lang w:val="af-ZA"/>
        </w:rPr>
        <w:t xml:space="preserve"> </w:t>
      </w:r>
      <w:r w:rsidRPr="00712340">
        <w:rPr>
          <w:rFonts w:ascii="GHEA Grapalat" w:hAnsi="GHEA Grapalat" w:cs="Sylfaen"/>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ստանալու</w:t>
      </w:r>
      <w:r w:rsidRPr="00712340">
        <w:rPr>
          <w:rFonts w:ascii="GHEA Grapalat" w:hAnsi="GHEA Grapalat" w:cs="Arial"/>
          <w:sz w:val="20"/>
          <w:lang w:val="af-ZA"/>
        </w:rPr>
        <w:t xml:space="preserve"> </w:t>
      </w:r>
      <w:r w:rsidRPr="00712340">
        <w:rPr>
          <w:rFonts w:ascii="GHEA Grapalat" w:hAnsi="GHEA Grapalat" w:cs="Sylfaen"/>
          <w:sz w:val="20"/>
        </w:rPr>
        <w:t>օրվան</w:t>
      </w:r>
      <w:r w:rsidRPr="00712340">
        <w:rPr>
          <w:rFonts w:ascii="GHEA Grapalat" w:hAnsi="GHEA Grapalat" w:cs="Arial"/>
          <w:sz w:val="20"/>
          <w:lang w:val="af-ZA"/>
        </w:rPr>
        <w:t xml:space="preserve"> </w:t>
      </w:r>
      <w:r w:rsidRPr="00712340">
        <w:rPr>
          <w:rFonts w:ascii="GHEA Grapalat" w:hAnsi="GHEA Grapalat" w:cs="Sylfaen"/>
          <w:sz w:val="20"/>
        </w:rPr>
        <w:t>հաջորդող</w:t>
      </w:r>
      <w:r w:rsidRPr="00712340">
        <w:rPr>
          <w:rFonts w:ascii="GHEA Grapalat" w:hAnsi="GHEA Grapalat" w:cs="Arial"/>
          <w:sz w:val="20"/>
          <w:lang w:val="af-ZA"/>
        </w:rPr>
        <w:t xml:space="preserve"> </w:t>
      </w:r>
      <w:r w:rsidRPr="00712340">
        <w:rPr>
          <w:rFonts w:ascii="GHEA Grapalat" w:hAnsi="GHEA Grapalat" w:cs="Sylfaen"/>
          <w:sz w:val="20"/>
        </w:rPr>
        <w:t>երկու</w:t>
      </w:r>
      <w:r w:rsidRPr="00712340">
        <w:rPr>
          <w:rFonts w:ascii="GHEA Grapalat" w:hAnsi="GHEA Grapalat" w:cs="Arial"/>
          <w:sz w:val="20"/>
          <w:lang w:val="af-ZA"/>
        </w:rPr>
        <w:t xml:space="preserve"> </w:t>
      </w:r>
      <w:r w:rsidRPr="00712340">
        <w:rPr>
          <w:rFonts w:ascii="GHEA Grapalat" w:hAnsi="GHEA Grapalat" w:cs="Sylfaen"/>
          <w:sz w:val="20"/>
        </w:rPr>
        <w:t>օրացուցային</w:t>
      </w:r>
      <w:r w:rsidRPr="00712340">
        <w:rPr>
          <w:rFonts w:ascii="GHEA Grapalat" w:hAnsi="GHEA Grapalat" w:cs="Arial"/>
          <w:sz w:val="20"/>
          <w:lang w:val="af-ZA"/>
        </w:rPr>
        <w:t xml:space="preserve"> </w:t>
      </w:r>
      <w:r w:rsidRPr="00712340">
        <w:rPr>
          <w:rFonts w:ascii="GHEA Grapalat" w:hAnsi="GHEA Grapalat" w:cs="Sylfaen"/>
          <w:sz w:val="20"/>
        </w:rPr>
        <w:t>օրվա</w:t>
      </w:r>
      <w:r w:rsidRPr="00712340">
        <w:rPr>
          <w:rFonts w:ascii="GHEA Grapalat" w:hAnsi="GHEA Grapalat" w:cs="Arial"/>
          <w:sz w:val="20"/>
          <w:lang w:val="af-ZA"/>
        </w:rPr>
        <w:t xml:space="preserve"> </w:t>
      </w:r>
      <w:r w:rsidRPr="00712340">
        <w:rPr>
          <w:rFonts w:ascii="GHEA Grapalat" w:hAnsi="GHEA Grapalat" w:cs="Sylfaen"/>
          <w:sz w:val="20"/>
        </w:rPr>
        <w:t>ընթացքում</w:t>
      </w:r>
      <w:r w:rsidRPr="007B2F09">
        <w:rPr>
          <w:rFonts w:ascii="GHEA Grapalat" w:hAnsi="GHEA Grapalat" w:cs="Sylfaen"/>
          <w:color w:val="FFFFFF"/>
          <w:sz w:val="20"/>
          <w:vertAlign w:val="superscript"/>
          <w:lang w:val="af-ZA"/>
        </w:rPr>
        <w:t>5</w:t>
      </w:r>
      <w:r w:rsidRPr="00712340">
        <w:rPr>
          <w:rFonts w:ascii="GHEA Grapalat" w:hAnsi="GHEA Grapalat" w:cs="Tahoma"/>
          <w:sz w:val="20"/>
        </w:rPr>
        <w:t>։</w:t>
      </w:r>
      <w:r>
        <w:rPr>
          <w:rFonts w:ascii="GHEA Grapalat" w:hAnsi="GHEA Grapalat" w:cs="Tahoma"/>
          <w:sz w:val="20"/>
          <w:vertAlign w:val="superscript"/>
        </w:rPr>
        <w:t>5</w:t>
      </w:r>
      <w:r w:rsidRPr="00712340">
        <w:rPr>
          <w:rFonts w:ascii="GHEA Grapalat" w:hAnsi="GHEA Grapalat" w:cs="Tahoma"/>
          <w:sz w:val="20"/>
          <w:lang w:val="af-ZA"/>
        </w:rPr>
        <w:t xml:space="preserve"> </w:t>
      </w:r>
      <w:r w:rsidRPr="00712340">
        <w:rPr>
          <w:rFonts w:ascii="GHEA Grapalat" w:hAnsi="GHEA Grapalat"/>
          <w:sz w:val="20"/>
          <w:lang w:val="af-ZA"/>
        </w:rPr>
        <w:t xml:space="preserve"> </w:t>
      </w:r>
    </w:p>
    <w:p w:rsidR="003337BC" w:rsidRPr="00712340" w:rsidRDefault="003337BC" w:rsidP="003337BC">
      <w:pPr>
        <w:ind w:firstLine="567"/>
        <w:jc w:val="both"/>
        <w:rPr>
          <w:rFonts w:ascii="GHEA Grapalat" w:hAnsi="GHEA Grapalat"/>
          <w:sz w:val="20"/>
          <w:szCs w:val="20"/>
          <w:lang w:val="af-ZA"/>
        </w:rPr>
      </w:pPr>
      <w:r w:rsidRPr="00712340">
        <w:rPr>
          <w:rFonts w:ascii="GHEA Grapalat" w:hAnsi="GHEA Grapalat"/>
          <w:sz w:val="20"/>
          <w:lang w:val="af-ZA"/>
        </w:rPr>
        <w:t xml:space="preserve">3.2 </w:t>
      </w:r>
      <w:r w:rsidRPr="00712340">
        <w:rPr>
          <w:rFonts w:ascii="GHEA Grapalat" w:hAnsi="GHEA Grapalat" w:cs="Sylfaen"/>
          <w:sz w:val="20"/>
        </w:rPr>
        <w:t>Հարցման</w:t>
      </w:r>
      <w:r w:rsidRPr="00712340">
        <w:rPr>
          <w:rFonts w:ascii="GHEA Grapalat" w:hAnsi="GHEA Grapalat" w:cs="Arial"/>
          <w:sz w:val="20"/>
          <w:lang w:val="af-ZA"/>
        </w:rPr>
        <w:t xml:space="preserve"> </w:t>
      </w:r>
      <w:r w:rsidRPr="00712340">
        <w:rPr>
          <w:rFonts w:ascii="GHEA Grapalat" w:hAnsi="GHEA Grapalat" w:cs="Sylfaen"/>
          <w:sz w:val="20"/>
        </w:rPr>
        <w:t>և</w:t>
      </w:r>
      <w:r w:rsidRPr="00712340">
        <w:rPr>
          <w:rFonts w:ascii="GHEA Grapalat" w:hAnsi="GHEA Grapalat" w:cs="Arial"/>
          <w:sz w:val="20"/>
          <w:lang w:val="af-ZA"/>
        </w:rPr>
        <w:t xml:space="preserve"> </w:t>
      </w:r>
      <w:r w:rsidRPr="00712340">
        <w:rPr>
          <w:rFonts w:ascii="GHEA Grapalat" w:hAnsi="GHEA Grapalat" w:cs="Sylfaen"/>
          <w:sz w:val="20"/>
        </w:rPr>
        <w:t>պարզաբանումների</w:t>
      </w:r>
      <w:r w:rsidRPr="00712340">
        <w:rPr>
          <w:rFonts w:ascii="GHEA Grapalat" w:hAnsi="GHEA Grapalat" w:cs="Arial"/>
          <w:sz w:val="20"/>
          <w:lang w:val="af-ZA"/>
        </w:rPr>
        <w:t xml:space="preserve"> </w:t>
      </w:r>
      <w:r w:rsidRPr="00712340">
        <w:rPr>
          <w:rFonts w:ascii="GHEA Grapalat" w:hAnsi="GHEA Grapalat" w:cs="Sylfaen"/>
          <w:sz w:val="20"/>
        </w:rPr>
        <w:t>բովանդակության</w:t>
      </w:r>
      <w:r w:rsidRPr="00712340">
        <w:rPr>
          <w:rFonts w:ascii="GHEA Grapalat" w:hAnsi="GHEA Grapalat" w:cs="Arial"/>
          <w:sz w:val="20"/>
          <w:lang w:val="af-ZA"/>
        </w:rPr>
        <w:t xml:space="preserve"> </w:t>
      </w:r>
      <w:r w:rsidRPr="00712340">
        <w:rPr>
          <w:rFonts w:ascii="GHEA Grapalat" w:hAnsi="GHEA Grapalat" w:cs="Sylfaen"/>
          <w:sz w:val="20"/>
        </w:rPr>
        <w:t>մասին</w:t>
      </w:r>
      <w:r w:rsidRPr="00712340">
        <w:rPr>
          <w:rFonts w:ascii="GHEA Grapalat" w:hAnsi="GHEA Grapalat" w:cs="Arial"/>
          <w:sz w:val="20"/>
          <w:lang w:val="af-ZA"/>
        </w:rPr>
        <w:t xml:space="preserve"> </w:t>
      </w:r>
      <w:r w:rsidRPr="00712340">
        <w:rPr>
          <w:rFonts w:ascii="GHEA Grapalat" w:hAnsi="GHEA Grapalat" w:cs="Sylfaen"/>
          <w:sz w:val="20"/>
        </w:rPr>
        <w:t>հայտարարությունը</w:t>
      </w:r>
      <w:r w:rsidRPr="00712340">
        <w:rPr>
          <w:rFonts w:ascii="GHEA Grapalat" w:hAnsi="GHEA Grapalat" w:cs="Arial"/>
          <w:sz w:val="20"/>
          <w:lang w:val="af-ZA"/>
        </w:rPr>
        <w:t xml:space="preserve"> </w:t>
      </w:r>
      <w:r w:rsidRPr="00712340">
        <w:rPr>
          <w:rFonts w:ascii="GHEA Grapalat" w:hAnsi="GHEA Grapalat" w:cs="Arial"/>
          <w:sz w:val="20"/>
        </w:rPr>
        <w:t>պարզաբանումը</w:t>
      </w:r>
      <w:r w:rsidRPr="00712340">
        <w:rPr>
          <w:rFonts w:ascii="GHEA Grapalat" w:hAnsi="GHEA Grapalat" w:cs="Arial"/>
          <w:sz w:val="20"/>
          <w:lang w:val="af-ZA"/>
        </w:rPr>
        <w:t xml:space="preserve"> </w:t>
      </w:r>
      <w:r w:rsidRPr="00712340">
        <w:rPr>
          <w:rFonts w:ascii="GHEA Grapalat" w:hAnsi="GHEA Grapalat" w:cs="Arial"/>
          <w:sz w:val="20"/>
        </w:rPr>
        <w:t>տրամադրելու</w:t>
      </w:r>
      <w:r w:rsidRPr="00712340">
        <w:rPr>
          <w:rFonts w:ascii="GHEA Grapalat" w:hAnsi="GHEA Grapalat" w:cs="Arial"/>
          <w:sz w:val="20"/>
          <w:lang w:val="af-ZA"/>
        </w:rPr>
        <w:t xml:space="preserve"> </w:t>
      </w:r>
      <w:r w:rsidRPr="00712340">
        <w:rPr>
          <w:rFonts w:ascii="GHEA Grapalat" w:hAnsi="GHEA Grapalat" w:cs="Arial"/>
          <w:sz w:val="20"/>
        </w:rPr>
        <w:t>օրը</w:t>
      </w:r>
      <w:r w:rsidRPr="00712340">
        <w:rPr>
          <w:rFonts w:ascii="GHEA Grapalat" w:hAnsi="GHEA Grapalat" w:cs="Arial"/>
          <w:sz w:val="20"/>
          <w:lang w:val="af-ZA"/>
        </w:rPr>
        <w:t xml:space="preserve"> </w:t>
      </w:r>
      <w:r w:rsidRPr="00712340">
        <w:rPr>
          <w:rFonts w:ascii="GHEA Grapalat" w:hAnsi="GHEA Grapalat" w:cs="Sylfaen"/>
          <w:sz w:val="20"/>
        </w:rPr>
        <w:t>հրապարակվում</w:t>
      </w:r>
      <w:r w:rsidRPr="00712340">
        <w:rPr>
          <w:rFonts w:ascii="GHEA Grapalat" w:hAnsi="GHEA Grapalat" w:cs="Arial"/>
          <w:sz w:val="20"/>
          <w:lang w:val="af-ZA"/>
        </w:rPr>
        <w:t xml:space="preserve"> </w:t>
      </w:r>
      <w:r w:rsidRPr="00712340">
        <w:rPr>
          <w:rFonts w:ascii="GHEA Grapalat" w:hAnsi="GHEA Grapalat" w:cs="Sylfaen"/>
          <w:sz w:val="20"/>
        </w:rPr>
        <w:t>է</w:t>
      </w:r>
      <w:r w:rsidRPr="00712340">
        <w:rPr>
          <w:rFonts w:ascii="GHEA Grapalat" w:hAnsi="GHEA Grapalat" w:cs="Arial"/>
          <w:sz w:val="20"/>
          <w:lang w:val="af-ZA"/>
        </w:rPr>
        <w:t xml:space="preserve"> </w:t>
      </w:r>
      <w:r w:rsidRPr="00712340">
        <w:rPr>
          <w:rFonts w:ascii="GHEA Grapalat" w:hAnsi="GHEA Grapalat" w:cs="Sylfaen"/>
          <w:sz w:val="20"/>
          <w:lang w:val="af-ZA"/>
        </w:rPr>
        <w:t xml:space="preserve">www.procurement.am </w:t>
      </w:r>
      <w:r w:rsidRPr="00712340">
        <w:rPr>
          <w:rFonts w:ascii="GHEA Grapalat" w:hAnsi="GHEA Grapalat" w:cs="Sylfaen"/>
          <w:sz w:val="20"/>
          <w:lang w:val="ru-RU"/>
        </w:rPr>
        <w:t>հասցեով</w:t>
      </w:r>
      <w:r w:rsidRPr="00712340">
        <w:rPr>
          <w:rFonts w:ascii="GHEA Grapalat" w:hAnsi="GHEA Grapalat" w:cs="Sylfaen"/>
          <w:sz w:val="20"/>
          <w:lang w:val="af-ZA"/>
        </w:rPr>
        <w:t xml:space="preserve"> </w:t>
      </w:r>
      <w:r w:rsidRPr="00712340">
        <w:rPr>
          <w:rFonts w:ascii="GHEA Grapalat" w:hAnsi="GHEA Grapalat" w:cs="Sylfaen"/>
          <w:sz w:val="20"/>
        </w:rPr>
        <w:t>գործող</w:t>
      </w:r>
      <w:r w:rsidRPr="00712340">
        <w:rPr>
          <w:rFonts w:ascii="GHEA Grapalat" w:hAnsi="GHEA Grapalat" w:cs="Sylfaen"/>
          <w:sz w:val="20"/>
          <w:lang w:val="af-ZA"/>
        </w:rPr>
        <w:t xml:space="preserve"> </w:t>
      </w:r>
      <w:r w:rsidRPr="00712340">
        <w:rPr>
          <w:rFonts w:ascii="GHEA Grapalat" w:hAnsi="GHEA Grapalat" w:cs="Sylfaen"/>
          <w:sz w:val="20"/>
          <w:lang w:val="ru-RU"/>
        </w:rPr>
        <w:t>տեղեկագր</w:t>
      </w:r>
      <w:r w:rsidRPr="00712340">
        <w:rPr>
          <w:rFonts w:ascii="GHEA Grapalat" w:hAnsi="GHEA Grapalat" w:cs="Sylfaen"/>
          <w:sz w:val="20"/>
        </w:rPr>
        <w:t>ի</w:t>
      </w:r>
      <w:r w:rsidRPr="00712340">
        <w:rPr>
          <w:rFonts w:ascii="GHEA Grapalat" w:hAnsi="GHEA Grapalat" w:cs="Sylfaen"/>
          <w:sz w:val="20"/>
          <w:lang w:val="af-ZA"/>
        </w:rPr>
        <w:t xml:space="preserve"> (</w:t>
      </w:r>
      <w:r w:rsidRPr="00712340">
        <w:rPr>
          <w:rFonts w:ascii="GHEA Grapalat" w:hAnsi="GHEA Grapalat" w:cs="Sylfaen"/>
          <w:sz w:val="20"/>
          <w:lang w:val="ru-RU"/>
        </w:rPr>
        <w:t>այսուհետ</w:t>
      </w:r>
      <w:r w:rsidRPr="00712340">
        <w:rPr>
          <w:rFonts w:ascii="GHEA Grapalat" w:hAnsi="GHEA Grapalat" w:cs="Sylfaen"/>
          <w:sz w:val="20"/>
          <w:lang w:val="af-ZA"/>
        </w:rPr>
        <w:t xml:space="preserve">` </w:t>
      </w:r>
      <w:r w:rsidRPr="00712340">
        <w:rPr>
          <w:rFonts w:ascii="GHEA Grapalat" w:hAnsi="GHEA Grapalat" w:cs="Sylfaen"/>
          <w:sz w:val="20"/>
          <w:lang w:val="ru-RU"/>
        </w:rPr>
        <w:t>տեղեկագիր</w:t>
      </w:r>
      <w:r w:rsidRPr="00712340">
        <w:rPr>
          <w:rFonts w:ascii="GHEA Grapalat" w:hAnsi="GHEA Grapalat" w:cs="Sylfaen"/>
          <w:sz w:val="20"/>
          <w:lang w:val="af-ZA"/>
        </w:rPr>
        <w:t xml:space="preserve">) </w:t>
      </w:r>
      <w:r w:rsidRPr="00712340">
        <w:rPr>
          <w:rFonts w:ascii="GHEA Grapalat" w:hAnsi="GHEA Grapalat"/>
          <w:lang w:val="af-ZA"/>
        </w:rPr>
        <w:t>«</w:t>
      </w:r>
      <w:r w:rsidRPr="00712340">
        <w:rPr>
          <w:rFonts w:ascii="GHEA Grapalat" w:hAnsi="GHEA Grapalat" w:cs="Sylfaen"/>
          <w:sz w:val="20"/>
        </w:rPr>
        <w:t>Գնումների</w:t>
      </w:r>
      <w:r w:rsidRPr="00712340">
        <w:rPr>
          <w:rFonts w:ascii="GHEA Grapalat" w:hAnsi="GHEA Grapalat" w:cs="Sylfaen"/>
          <w:sz w:val="20"/>
          <w:lang w:val="af-ZA"/>
        </w:rPr>
        <w:t xml:space="preserve"> </w:t>
      </w:r>
      <w:r w:rsidRPr="00712340">
        <w:rPr>
          <w:rFonts w:ascii="GHEA Grapalat" w:hAnsi="GHEA Grapalat" w:cs="Sylfaen"/>
          <w:sz w:val="20"/>
        </w:rPr>
        <w:t>հայտարարություններ</w:t>
      </w:r>
      <w:r w:rsidRPr="00712340">
        <w:rPr>
          <w:rFonts w:ascii="GHEA Grapalat" w:hAnsi="GHEA Grapalat"/>
          <w:lang w:val="af-ZA"/>
        </w:rPr>
        <w:t>»</w:t>
      </w:r>
      <w:r w:rsidRPr="00712340">
        <w:rPr>
          <w:rFonts w:ascii="GHEA Grapalat" w:hAnsi="GHEA Grapalat" w:cs="Sylfaen"/>
          <w:sz w:val="20"/>
          <w:lang w:val="af-ZA"/>
        </w:rPr>
        <w:t xml:space="preserve"> </w:t>
      </w:r>
      <w:r w:rsidRPr="00712340">
        <w:rPr>
          <w:rFonts w:ascii="GHEA Grapalat" w:hAnsi="GHEA Grapalat" w:cs="Sylfaen"/>
          <w:sz w:val="20"/>
        </w:rPr>
        <w:t>բաժնի</w:t>
      </w:r>
      <w:r w:rsidRPr="00712340">
        <w:rPr>
          <w:rFonts w:ascii="GHEA Grapalat" w:hAnsi="GHEA Grapalat" w:cs="Sylfaen"/>
          <w:sz w:val="20"/>
          <w:lang w:val="af-ZA"/>
        </w:rPr>
        <w:t xml:space="preserve"> </w:t>
      </w:r>
      <w:r w:rsidRPr="00712340">
        <w:rPr>
          <w:rFonts w:ascii="GHEA Grapalat" w:hAnsi="GHEA Grapalat"/>
          <w:lang w:val="af-ZA"/>
        </w:rPr>
        <w:t>«</w:t>
      </w:r>
      <w:r w:rsidRPr="00712340">
        <w:rPr>
          <w:rFonts w:ascii="GHEA Grapalat" w:hAnsi="GHEA Grapalat" w:cs="Sylfaen"/>
          <w:sz w:val="20"/>
        </w:rPr>
        <w:t>Հրավերների</w:t>
      </w:r>
      <w:r w:rsidRPr="00712340">
        <w:rPr>
          <w:rFonts w:ascii="GHEA Grapalat" w:hAnsi="GHEA Grapalat" w:cs="Sylfaen"/>
          <w:sz w:val="20"/>
          <w:lang w:val="af-ZA"/>
        </w:rPr>
        <w:t xml:space="preserve"> </w:t>
      </w:r>
      <w:r w:rsidRPr="00712340">
        <w:rPr>
          <w:rFonts w:ascii="GHEA Grapalat" w:hAnsi="GHEA Grapalat" w:cs="Sylfaen"/>
          <w:sz w:val="20"/>
        </w:rPr>
        <w:t>պարզաբանումների</w:t>
      </w:r>
      <w:r w:rsidRPr="00712340">
        <w:rPr>
          <w:rFonts w:ascii="GHEA Grapalat" w:hAnsi="GHEA Grapalat" w:cs="Sylfaen"/>
          <w:sz w:val="20"/>
          <w:lang w:val="af-ZA"/>
        </w:rPr>
        <w:t xml:space="preserve"> </w:t>
      </w:r>
      <w:r w:rsidRPr="00712340">
        <w:rPr>
          <w:rFonts w:ascii="GHEA Grapalat" w:hAnsi="GHEA Grapalat" w:cs="Sylfaen"/>
          <w:sz w:val="20"/>
        </w:rPr>
        <w:t>վերաբերյալ</w:t>
      </w:r>
      <w:r w:rsidRPr="00712340">
        <w:rPr>
          <w:rFonts w:ascii="GHEA Grapalat" w:hAnsi="GHEA Grapalat" w:cs="Sylfaen"/>
          <w:sz w:val="20"/>
          <w:lang w:val="af-ZA"/>
        </w:rPr>
        <w:t xml:space="preserve"> </w:t>
      </w:r>
      <w:r w:rsidRPr="00712340">
        <w:rPr>
          <w:rFonts w:ascii="GHEA Grapalat" w:hAnsi="GHEA Grapalat" w:cs="Sylfaen"/>
          <w:sz w:val="20"/>
        </w:rPr>
        <w:t>հայտարարություններ</w:t>
      </w:r>
      <w:r w:rsidRPr="00712340">
        <w:rPr>
          <w:rFonts w:ascii="GHEA Grapalat" w:hAnsi="GHEA Grapalat"/>
          <w:lang w:val="af-ZA"/>
        </w:rPr>
        <w:t>»</w:t>
      </w:r>
      <w:r w:rsidRPr="00712340">
        <w:rPr>
          <w:rFonts w:ascii="GHEA Grapalat" w:hAnsi="GHEA Grapalat" w:cs="Sylfaen"/>
          <w:sz w:val="20"/>
          <w:lang w:val="af-ZA"/>
        </w:rPr>
        <w:t xml:space="preserve"> </w:t>
      </w:r>
      <w:r w:rsidRPr="00712340">
        <w:rPr>
          <w:rFonts w:ascii="GHEA Grapalat" w:hAnsi="GHEA Grapalat" w:cs="Sylfaen"/>
          <w:sz w:val="20"/>
        </w:rPr>
        <w:t>ենթաբաբաժնում</w:t>
      </w:r>
      <w:r w:rsidRPr="00712340">
        <w:rPr>
          <w:rFonts w:ascii="GHEA Grapalat" w:hAnsi="GHEA Grapalat" w:cs="Sylfaen"/>
          <w:sz w:val="20"/>
          <w:lang w:val="af-ZA"/>
        </w:rPr>
        <w:t xml:space="preserve">` </w:t>
      </w:r>
      <w:r w:rsidRPr="00712340">
        <w:rPr>
          <w:rFonts w:ascii="GHEA Grapalat" w:hAnsi="GHEA Grapalat" w:cs="Sylfaen"/>
          <w:sz w:val="20"/>
        </w:rPr>
        <w:t>առանց</w:t>
      </w:r>
      <w:r w:rsidRPr="00712340">
        <w:rPr>
          <w:rFonts w:ascii="GHEA Grapalat" w:hAnsi="GHEA Grapalat" w:cs="Arial"/>
          <w:sz w:val="20"/>
          <w:lang w:val="af-ZA"/>
        </w:rPr>
        <w:t xml:space="preserve"> </w:t>
      </w:r>
      <w:r w:rsidRPr="00712340">
        <w:rPr>
          <w:rFonts w:ascii="GHEA Grapalat" w:hAnsi="GHEA Grapalat" w:cs="Sylfaen"/>
          <w:sz w:val="20"/>
        </w:rPr>
        <w:t>նշելու</w:t>
      </w:r>
      <w:r w:rsidRPr="00712340">
        <w:rPr>
          <w:rFonts w:ascii="GHEA Grapalat" w:hAnsi="GHEA Grapalat" w:cs="Arial"/>
          <w:sz w:val="20"/>
          <w:lang w:val="af-ZA"/>
        </w:rPr>
        <w:t xml:space="preserve"> </w:t>
      </w:r>
      <w:r w:rsidRPr="00712340">
        <w:rPr>
          <w:rFonts w:ascii="GHEA Grapalat" w:hAnsi="GHEA Grapalat" w:cs="Sylfaen"/>
          <w:sz w:val="20"/>
        </w:rPr>
        <w:t>հարցումը</w:t>
      </w:r>
      <w:r w:rsidRPr="00712340">
        <w:rPr>
          <w:rFonts w:ascii="GHEA Grapalat" w:hAnsi="GHEA Grapalat" w:cs="Arial"/>
          <w:sz w:val="20"/>
          <w:lang w:val="af-ZA"/>
        </w:rPr>
        <w:t xml:space="preserve"> </w:t>
      </w:r>
      <w:r w:rsidRPr="00712340">
        <w:rPr>
          <w:rFonts w:ascii="GHEA Grapalat" w:hAnsi="GHEA Grapalat" w:cs="Sylfaen"/>
          <w:sz w:val="20"/>
        </w:rPr>
        <w:t>կատարած</w:t>
      </w:r>
      <w:r w:rsidRPr="00712340">
        <w:rPr>
          <w:rFonts w:ascii="GHEA Grapalat" w:hAnsi="GHEA Grapalat" w:cs="Arial"/>
          <w:sz w:val="20"/>
          <w:lang w:val="af-ZA"/>
        </w:rPr>
        <w:t xml:space="preserve"> </w:t>
      </w:r>
      <w:r w:rsidRPr="00712340">
        <w:rPr>
          <w:rFonts w:ascii="GHEA Grapalat" w:hAnsi="GHEA Grapalat" w:cs="Arial"/>
          <w:sz w:val="20"/>
        </w:rPr>
        <w:t>մ</w:t>
      </w:r>
      <w:r w:rsidRPr="00712340">
        <w:rPr>
          <w:rFonts w:ascii="GHEA Grapalat" w:hAnsi="GHEA Grapalat" w:cs="Sylfaen"/>
          <w:sz w:val="20"/>
        </w:rPr>
        <w:t>ասնակցի</w:t>
      </w:r>
      <w:r w:rsidRPr="00712340">
        <w:rPr>
          <w:rFonts w:ascii="GHEA Grapalat" w:hAnsi="GHEA Grapalat" w:cs="Arial"/>
          <w:sz w:val="20"/>
          <w:lang w:val="af-ZA"/>
        </w:rPr>
        <w:t xml:space="preserve"> </w:t>
      </w:r>
      <w:r w:rsidRPr="00712340">
        <w:rPr>
          <w:rFonts w:ascii="GHEA Grapalat" w:hAnsi="GHEA Grapalat" w:cs="Sylfaen"/>
          <w:sz w:val="20"/>
        </w:rPr>
        <w:t>տվյալները</w:t>
      </w:r>
      <w:r w:rsidRPr="00712340">
        <w:rPr>
          <w:rFonts w:ascii="GHEA Grapalat" w:hAnsi="GHEA Grapalat" w:cs="Tahoma"/>
          <w:sz w:val="20"/>
        </w:rPr>
        <w:t>։</w:t>
      </w:r>
      <w:r w:rsidRPr="00712340">
        <w:rPr>
          <w:rFonts w:ascii="GHEA Grapalat" w:hAnsi="GHEA Grapalat" w:cs="Tahoma"/>
          <w:sz w:val="20"/>
          <w:lang w:val="af-ZA"/>
        </w:rPr>
        <w:t xml:space="preserve"> </w:t>
      </w:r>
    </w:p>
    <w:p w:rsidR="003337BC" w:rsidRPr="00712340" w:rsidRDefault="003337BC" w:rsidP="003337BC">
      <w:pPr>
        <w:autoSpaceDE w:val="0"/>
        <w:autoSpaceDN w:val="0"/>
        <w:adjustRightInd w:val="0"/>
        <w:ind w:firstLine="567"/>
        <w:jc w:val="both"/>
        <w:rPr>
          <w:rFonts w:ascii="GHEA Grapalat" w:hAnsi="GHEA Grapalat" w:cs="Arial Unicode"/>
          <w:sz w:val="20"/>
          <w:lang w:val="af-ZA"/>
        </w:rPr>
      </w:pPr>
      <w:r w:rsidRPr="00712340">
        <w:rPr>
          <w:rFonts w:ascii="GHEA Grapalat" w:hAnsi="GHEA Grapalat" w:cs="Arial Unicode"/>
          <w:sz w:val="20"/>
          <w:lang w:val="af-ZA"/>
        </w:rPr>
        <w:t xml:space="preserve">3.3 </w:t>
      </w:r>
      <w:r w:rsidRPr="00712340">
        <w:rPr>
          <w:rFonts w:ascii="GHEA Grapalat" w:hAnsi="GHEA Grapalat" w:cs="Sylfaen"/>
          <w:sz w:val="20"/>
          <w:lang w:val="ru-RU"/>
        </w:rPr>
        <w:t>Պարզաբանում</w:t>
      </w:r>
      <w:r w:rsidRPr="00712340">
        <w:rPr>
          <w:rFonts w:ascii="GHEA Grapalat" w:hAnsi="GHEA Grapalat" w:cs="Arial Unicode"/>
          <w:sz w:val="20"/>
          <w:lang w:val="af-ZA"/>
        </w:rPr>
        <w:t xml:space="preserve"> </w:t>
      </w:r>
      <w:r w:rsidRPr="00712340">
        <w:rPr>
          <w:rFonts w:ascii="GHEA Grapalat" w:hAnsi="GHEA Grapalat" w:cs="Sylfaen"/>
          <w:sz w:val="20"/>
          <w:lang w:val="ru-RU"/>
        </w:rPr>
        <w:t>չի</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տրամադրվում</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սույն</w:t>
      </w:r>
      <w:r w:rsidRPr="00712340">
        <w:rPr>
          <w:rFonts w:ascii="GHEA Grapalat" w:hAnsi="GHEA Grapalat" w:cs="Arial Unicode"/>
          <w:sz w:val="20"/>
          <w:lang w:val="af-ZA"/>
        </w:rPr>
        <w:t xml:space="preserve"> </w:t>
      </w:r>
      <w:r w:rsidRPr="00712340">
        <w:rPr>
          <w:rFonts w:ascii="GHEA Grapalat" w:hAnsi="GHEA Grapalat" w:cs="Sylfaen"/>
          <w:sz w:val="20"/>
        </w:rPr>
        <w:t>բաժն</w:t>
      </w:r>
      <w:r w:rsidRPr="00712340">
        <w:rPr>
          <w:rFonts w:ascii="GHEA Grapalat" w:hAnsi="GHEA Grapalat" w:cs="Sylfaen"/>
          <w:sz w:val="20"/>
          <w:lang w:val="ru-RU"/>
        </w:rPr>
        <w:t>ով</w:t>
      </w:r>
      <w:r w:rsidRPr="00712340">
        <w:rPr>
          <w:rFonts w:ascii="GHEA Grapalat" w:hAnsi="GHEA Grapalat" w:cs="Arial Unicode"/>
          <w:sz w:val="20"/>
          <w:lang w:val="af-ZA"/>
        </w:rPr>
        <w:t xml:space="preserve"> </w:t>
      </w:r>
      <w:r w:rsidRPr="00712340">
        <w:rPr>
          <w:rFonts w:ascii="GHEA Grapalat" w:hAnsi="GHEA Grapalat" w:cs="Sylfaen"/>
          <w:sz w:val="20"/>
          <w:lang w:val="ru-RU"/>
        </w:rPr>
        <w:t>սահմանված</w:t>
      </w:r>
      <w:r w:rsidRPr="00712340">
        <w:rPr>
          <w:rFonts w:ascii="GHEA Grapalat" w:hAnsi="GHEA Grapalat" w:cs="Arial Unicode"/>
          <w:sz w:val="20"/>
          <w:lang w:val="af-ZA"/>
        </w:rPr>
        <w:t xml:space="preserve"> </w:t>
      </w:r>
      <w:r w:rsidRPr="00712340">
        <w:rPr>
          <w:rFonts w:ascii="GHEA Grapalat" w:hAnsi="GHEA Grapalat" w:cs="Sylfaen"/>
          <w:sz w:val="20"/>
          <w:lang w:val="ru-RU"/>
        </w:rPr>
        <w:t>ժամկետի</w:t>
      </w:r>
      <w:r w:rsidRPr="00712340">
        <w:rPr>
          <w:rFonts w:ascii="GHEA Grapalat" w:hAnsi="GHEA Grapalat" w:cs="Arial Unicode"/>
          <w:sz w:val="20"/>
          <w:lang w:val="af-ZA"/>
        </w:rPr>
        <w:t xml:space="preserve"> </w:t>
      </w:r>
      <w:r w:rsidRPr="00712340">
        <w:rPr>
          <w:rFonts w:ascii="GHEA Grapalat" w:hAnsi="GHEA Grapalat" w:cs="Sylfaen"/>
          <w:sz w:val="20"/>
          <w:lang w:val="ru-RU"/>
        </w:rPr>
        <w:t>խախտմամբ</w:t>
      </w:r>
      <w:r w:rsidRPr="00712340">
        <w:rPr>
          <w:rFonts w:ascii="GHEA Grapalat" w:hAnsi="GHEA Grapalat" w:cs="Arial Unicode"/>
          <w:sz w:val="20"/>
          <w:lang w:val="af-ZA"/>
        </w:rPr>
        <w:t xml:space="preserve">, </w:t>
      </w:r>
      <w:r w:rsidRPr="00712340">
        <w:rPr>
          <w:rFonts w:ascii="GHEA Grapalat" w:hAnsi="GHEA Grapalat" w:cs="Sylfaen"/>
          <w:sz w:val="20"/>
          <w:lang w:val="ru-RU"/>
        </w:rPr>
        <w:t>ինչպես</w:t>
      </w:r>
      <w:r w:rsidRPr="00712340">
        <w:rPr>
          <w:rFonts w:ascii="GHEA Grapalat" w:hAnsi="GHEA Grapalat" w:cs="Arial Unicode"/>
          <w:sz w:val="20"/>
          <w:lang w:val="af-ZA"/>
        </w:rPr>
        <w:t xml:space="preserve"> </w:t>
      </w:r>
      <w:r w:rsidRPr="00712340">
        <w:rPr>
          <w:rFonts w:ascii="GHEA Grapalat" w:hAnsi="GHEA Grapalat" w:cs="Sylfaen"/>
          <w:sz w:val="20"/>
          <w:lang w:val="ru-RU"/>
        </w:rPr>
        <w:t>նաև</w:t>
      </w:r>
      <w:r w:rsidRPr="00712340">
        <w:rPr>
          <w:rFonts w:ascii="GHEA Grapalat" w:hAnsi="GHEA Grapalat" w:cs="Arial Unicode"/>
          <w:sz w:val="20"/>
          <w:lang w:val="af-ZA"/>
        </w:rPr>
        <w:t xml:space="preserve">, </w:t>
      </w:r>
      <w:r w:rsidRPr="00712340">
        <w:rPr>
          <w:rFonts w:ascii="GHEA Grapalat" w:hAnsi="GHEA Grapalat" w:cs="Sylfaen"/>
          <w:sz w:val="20"/>
          <w:lang w:val="ru-RU"/>
        </w:rPr>
        <w:t>եթե</w:t>
      </w:r>
      <w:r w:rsidRPr="00712340">
        <w:rPr>
          <w:rFonts w:ascii="GHEA Grapalat" w:hAnsi="GHEA Grapalat" w:cs="Arial Unicode"/>
          <w:sz w:val="20"/>
          <w:lang w:val="af-ZA"/>
        </w:rPr>
        <w:t xml:space="preserve"> </w:t>
      </w:r>
      <w:r w:rsidRPr="00712340">
        <w:rPr>
          <w:rFonts w:ascii="GHEA Grapalat" w:hAnsi="GHEA Grapalat" w:cs="Sylfaen"/>
          <w:sz w:val="20"/>
          <w:lang w:val="ru-RU"/>
        </w:rPr>
        <w:t>հարցումը</w:t>
      </w:r>
      <w:r w:rsidRPr="00712340">
        <w:rPr>
          <w:rFonts w:ascii="GHEA Grapalat" w:hAnsi="GHEA Grapalat" w:cs="Arial Unicode"/>
          <w:sz w:val="20"/>
          <w:lang w:val="af-ZA"/>
        </w:rPr>
        <w:t xml:space="preserve"> </w:t>
      </w:r>
      <w:r w:rsidRPr="00712340">
        <w:rPr>
          <w:rFonts w:ascii="GHEA Grapalat" w:hAnsi="GHEA Grapalat" w:cs="Sylfaen"/>
          <w:sz w:val="20"/>
          <w:lang w:val="ru-RU"/>
        </w:rPr>
        <w:t>դուրս</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Arial Unicode"/>
          <w:sz w:val="20"/>
        </w:rPr>
        <w:t>սույն</w:t>
      </w:r>
      <w:r w:rsidRPr="00712340">
        <w:rPr>
          <w:rFonts w:ascii="GHEA Grapalat" w:hAnsi="GHEA Grapalat" w:cs="Arial Unicode"/>
          <w:sz w:val="20"/>
          <w:lang w:val="af-ZA"/>
        </w:rPr>
        <w:t xml:space="preserve"> </w:t>
      </w:r>
      <w:r w:rsidRPr="00712340">
        <w:rPr>
          <w:rFonts w:ascii="GHEA Grapalat" w:hAnsi="GHEA Grapalat" w:cs="Sylfaen"/>
          <w:sz w:val="20"/>
          <w:lang w:val="ru-RU"/>
        </w:rPr>
        <w:t>հրավերի</w:t>
      </w:r>
      <w:r w:rsidRPr="00712340">
        <w:rPr>
          <w:rFonts w:ascii="GHEA Grapalat" w:hAnsi="GHEA Grapalat" w:cs="Arial Unicode"/>
          <w:sz w:val="20"/>
          <w:lang w:val="af-ZA"/>
        </w:rPr>
        <w:t xml:space="preserve"> </w:t>
      </w:r>
      <w:r w:rsidRPr="00712340">
        <w:rPr>
          <w:rFonts w:ascii="GHEA Grapalat" w:hAnsi="GHEA Grapalat" w:cs="Sylfaen"/>
          <w:sz w:val="20"/>
          <w:lang w:val="ru-RU"/>
        </w:rPr>
        <w:t>բովանդակության</w:t>
      </w:r>
      <w:r w:rsidRPr="00712340">
        <w:rPr>
          <w:rFonts w:ascii="GHEA Grapalat" w:hAnsi="GHEA Grapalat" w:cs="Arial Unicode"/>
          <w:sz w:val="20"/>
          <w:lang w:val="af-ZA"/>
        </w:rPr>
        <w:t xml:space="preserve"> </w:t>
      </w:r>
      <w:r w:rsidRPr="00712340">
        <w:rPr>
          <w:rFonts w:ascii="GHEA Grapalat" w:hAnsi="GHEA Grapalat" w:cs="Sylfaen"/>
          <w:sz w:val="20"/>
          <w:lang w:val="ru-RU"/>
        </w:rPr>
        <w:t>շրջանակից</w:t>
      </w:r>
      <w:r w:rsidRPr="00712340">
        <w:rPr>
          <w:rFonts w:ascii="GHEA Grapalat" w:hAnsi="GHEA Grapalat" w:cs="Sylfaen"/>
          <w:sz w:val="20"/>
          <w:lang w:val="af-ZA"/>
        </w:rPr>
        <w:t xml:space="preserve"> </w:t>
      </w:r>
      <w:r w:rsidRPr="00712340">
        <w:rPr>
          <w:rFonts w:ascii="GHEA Grapalat" w:hAnsi="GHEA Grapalat" w:cs="Tahoma"/>
          <w:sz w:val="20"/>
        </w:rPr>
        <w:t>։</w:t>
      </w:r>
      <w:r w:rsidRPr="00712340">
        <w:rPr>
          <w:rFonts w:ascii="GHEA Grapalat" w:hAnsi="GHEA Grapalat" w:cs="Arial Unicode"/>
          <w:sz w:val="20"/>
          <w:lang w:val="af-ZA"/>
        </w:rPr>
        <w:t xml:space="preserve"> </w:t>
      </w:r>
      <w:r w:rsidRPr="00712340">
        <w:rPr>
          <w:rFonts w:ascii="GHEA Grapalat" w:hAnsi="GHEA Grapalat"/>
          <w:sz w:val="20"/>
          <w:szCs w:val="20"/>
        </w:rPr>
        <w:t>Ընդ</w:t>
      </w:r>
      <w:r w:rsidRPr="00712340">
        <w:rPr>
          <w:rFonts w:ascii="GHEA Grapalat" w:hAnsi="GHEA Grapalat"/>
          <w:sz w:val="20"/>
          <w:szCs w:val="20"/>
          <w:lang w:val="af-ZA"/>
        </w:rPr>
        <w:t xml:space="preserve"> </w:t>
      </w:r>
      <w:r w:rsidRPr="00712340">
        <w:rPr>
          <w:rFonts w:ascii="GHEA Grapalat" w:hAnsi="GHEA Grapalat"/>
          <w:sz w:val="20"/>
          <w:szCs w:val="20"/>
        </w:rPr>
        <w:t>որում</w:t>
      </w:r>
      <w:r w:rsidRPr="00712340">
        <w:rPr>
          <w:rFonts w:ascii="GHEA Grapalat" w:hAnsi="GHEA Grapalat"/>
          <w:sz w:val="20"/>
          <w:szCs w:val="20"/>
          <w:lang w:val="af-ZA"/>
        </w:rPr>
        <w:t xml:space="preserve">, </w:t>
      </w:r>
      <w:r w:rsidRPr="00712340">
        <w:rPr>
          <w:rFonts w:ascii="GHEA Grapalat" w:hAnsi="GHEA Grapalat"/>
          <w:sz w:val="20"/>
          <w:szCs w:val="20"/>
        </w:rPr>
        <w:t>մասնակիցը</w:t>
      </w:r>
      <w:r w:rsidRPr="00712340">
        <w:rPr>
          <w:rFonts w:ascii="GHEA Grapalat" w:hAnsi="GHEA Grapalat"/>
          <w:sz w:val="20"/>
          <w:szCs w:val="20"/>
          <w:lang w:val="af-ZA"/>
        </w:rPr>
        <w:t xml:space="preserve"> </w:t>
      </w:r>
      <w:r w:rsidRPr="00712340">
        <w:rPr>
          <w:rFonts w:ascii="GHEA Grapalat" w:hAnsi="GHEA Grapalat"/>
          <w:sz w:val="20"/>
          <w:szCs w:val="20"/>
        </w:rPr>
        <w:t>գրավոր</w:t>
      </w:r>
      <w:r w:rsidRPr="00712340">
        <w:rPr>
          <w:rFonts w:ascii="GHEA Grapalat" w:hAnsi="GHEA Grapalat"/>
          <w:sz w:val="20"/>
          <w:szCs w:val="20"/>
          <w:lang w:val="af-ZA"/>
        </w:rPr>
        <w:t xml:space="preserve"> </w:t>
      </w:r>
      <w:r w:rsidRPr="00712340">
        <w:rPr>
          <w:rFonts w:ascii="GHEA Grapalat" w:hAnsi="GHEA Grapalat"/>
          <w:sz w:val="20"/>
          <w:szCs w:val="20"/>
        </w:rPr>
        <w:t>ծանուցվում</w:t>
      </w:r>
      <w:r w:rsidRPr="00712340">
        <w:rPr>
          <w:rFonts w:ascii="GHEA Grapalat" w:hAnsi="GHEA Grapalat"/>
          <w:sz w:val="20"/>
          <w:szCs w:val="20"/>
          <w:lang w:val="af-ZA"/>
        </w:rPr>
        <w:t xml:space="preserve"> </w:t>
      </w:r>
      <w:r w:rsidRPr="00712340">
        <w:rPr>
          <w:rFonts w:ascii="GHEA Grapalat" w:hAnsi="GHEA Grapalat"/>
          <w:sz w:val="20"/>
          <w:szCs w:val="20"/>
        </w:rPr>
        <w:t>է</w:t>
      </w:r>
      <w:r w:rsidRPr="00712340">
        <w:rPr>
          <w:rFonts w:ascii="GHEA Grapalat" w:hAnsi="GHEA Grapalat"/>
          <w:sz w:val="20"/>
          <w:szCs w:val="20"/>
          <w:lang w:val="af-ZA"/>
        </w:rPr>
        <w:t xml:space="preserve"> </w:t>
      </w:r>
      <w:r w:rsidRPr="00712340">
        <w:rPr>
          <w:rFonts w:ascii="GHEA Grapalat" w:hAnsi="GHEA Grapalat"/>
          <w:sz w:val="20"/>
          <w:szCs w:val="20"/>
        </w:rPr>
        <w:t>պարզաբանում</w:t>
      </w:r>
      <w:r w:rsidRPr="00712340">
        <w:rPr>
          <w:rFonts w:ascii="GHEA Grapalat" w:hAnsi="GHEA Grapalat"/>
          <w:sz w:val="20"/>
          <w:szCs w:val="20"/>
          <w:lang w:val="af-ZA"/>
        </w:rPr>
        <w:t xml:space="preserve"> </w:t>
      </w:r>
      <w:r w:rsidRPr="00712340">
        <w:rPr>
          <w:rFonts w:ascii="GHEA Grapalat" w:hAnsi="GHEA Grapalat"/>
          <w:sz w:val="20"/>
          <w:szCs w:val="20"/>
        </w:rPr>
        <w:t>չտրամադրելու</w:t>
      </w:r>
      <w:r w:rsidRPr="00712340">
        <w:rPr>
          <w:rFonts w:ascii="GHEA Grapalat" w:hAnsi="GHEA Grapalat"/>
          <w:sz w:val="20"/>
          <w:szCs w:val="20"/>
          <w:lang w:val="af-ZA"/>
        </w:rPr>
        <w:t xml:space="preserve"> </w:t>
      </w:r>
      <w:r w:rsidRPr="00712340">
        <w:rPr>
          <w:rFonts w:ascii="GHEA Grapalat" w:hAnsi="GHEA Grapalat"/>
          <w:sz w:val="20"/>
          <w:szCs w:val="20"/>
        </w:rPr>
        <w:t>հիմքերի</w:t>
      </w:r>
      <w:r w:rsidRPr="00712340">
        <w:rPr>
          <w:rFonts w:ascii="GHEA Grapalat" w:hAnsi="GHEA Grapalat"/>
          <w:sz w:val="20"/>
          <w:szCs w:val="20"/>
          <w:lang w:val="af-ZA"/>
        </w:rPr>
        <w:t xml:space="preserve"> </w:t>
      </w:r>
      <w:r w:rsidRPr="00712340">
        <w:rPr>
          <w:rFonts w:ascii="GHEA Grapalat" w:hAnsi="GHEA Grapalat"/>
          <w:sz w:val="20"/>
          <w:szCs w:val="20"/>
        </w:rPr>
        <w:t>մասին</w:t>
      </w:r>
      <w:r w:rsidRPr="00712340">
        <w:rPr>
          <w:rFonts w:ascii="GHEA Grapalat" w:hAnsi="GHEA Grapalat"/>
          <w:sz w:val="20"/>
          <w:szCs w:val="20"/>
          <w:lang w:val="af-ZA"/>
        </w:rPr>
        <w:t xml:space="preserve">` </w:t>
      </w:r>
      <w:r w:rsidRPr="00712340">
        <w:rPr>
          <w:rFonts w:ascii="GHEA Grapalat" w:hAnsi="GHEA Grapalat" w:cs="Sylfaen"/>
          <w:sz w:val="20"/>
          <w:szCs w:val="20"/>
        </w:rPr>
        <w:t>հարցումը</w:t>
      </w:r>
      <w:r w:rsidRPr="00712340">
        <w:rPr>
          <w:rFonts w:ascii="GHEA Grapalat" w:hAnsi="GHEA Grapalat"/>
          <w:sz w:val="20"/>
          <w:szCs w:val="20"/>
          <w:lang w:val="af-ZA"/>
        </w:rPr>
        <w:t xml:space="preserve"> </w:t>
      </w:r>
      <w:r w:rsidRPr="00712340">
        <w:rPr>
          <w:rFonts w:ascii="GHEA Grapalat" w:hAnsi="GHEA Grapalat" w:cs="Sylfaen"/>
          <w:sz w:val="20"/>
          <w:szCs w:val="20"/>
        </w:rPr>
        <w:t>ստանալու</w:t>
      </w:r>
      <w:r w:rsidRPr="00712340">
        <w:rPr>
          <w:rFonts w:ascii="GHEA Grapalat" w:hAnsi="GHEA Grapalat"/>
          <w:sz w:val="20"/>
          <w:szCs w:val="20"/>
          <w:lang w:val="af-ZA"/>
        </w:rPr>
        <w:t xml:space="preserve"> </w:t>
      </w:r>
      <w:r w:rsidRPr="00712340">
        <w:rPr>
          <w:rFonts w:ascii="GHEA Grapalat" w:hAnsi="GHEA Grapalat" w:cs="Sylfaen"/>
          <w:sz w:val="20"/>
          <w:szCs w:val="20"/>
        </w:rPr>
        <w:t>օրվան</w:t>
      </w:r>
      <w:r w:rsidRPr="00712340">
        <w:rPr>
          <w:rFonts w:ascii="GHEA Grapalat" w:hAnsi="GHEA Grapalat"/>
          <w:sz w:val="20"/>
          <w:szCs w:val="20"/>
          <w:lang w:val="af-ZA"/>
        </w:rPr>
        <w:t xml:space="preserve"> </w:t>
      </w:r>
      <w:r w:rsidRPr="00712340">
        <w:rPr>
          <w:rFonts w:ascii="GHEA Grapalat" w:hAnsi="GHEA Grapalat" w:cs="Sylfaen"/>
          <w:sz w:val="20"/>
          <w:szCs w:val="20"/>
        </w:rPr>
        <w:t>հաջորդող</w:t>
      </w:r>
      <w:r w:rsidRPr="00712340">
        <w:rPr>
          <w:rFonts w:ascii="GHEA Grapalat" w:hAnsi="GHEA Grapalat"/>
          <w:sz w:val="20"/>
          <w:szCs w:val="20"/>
          <w:lang w:val="af-ZA"/>
        </w:rPr>
        <w:t xml:space="preserve"> </w:t>
      </w:r>
      <w:r w:rsidRPr="00712340">
        <w:rPr>
          <w:rFonts w:ascii="GHEA Grapalat" w:hAnsi="GHEA Grapalat" w:cs="Sylfaen"/>
          <w:sz w:val="20"/>
          <w:szCs w:val="20"/>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rPr>
        <w:t>օրացուցային</w:t>
      </w:r>
      <w:r w:rsidRPr="00712340">
        <w:rPr>
          <w:rFonts w:ascii="GHEA Grapalat" w:hAnsi="GHEA Grapalat"/>
          <w:sz w:val="20"/>
          <w:szCs w:val="20"/>
          <w:lang w:val="af-ZA"/>
        </w:rPr>
        <w:t xml:space="preserve"> </w:t>
      </w:r>
      <w:r w:rsidRPr="00712340">
        <w:rPr>
          <w:rFonts w:ascii="GHEA Grapalat" w:hAnsi="GHEA Grapalat" w:cs="Sylfaen"/>
          <w:sz w:val="20"/>
          <w:szCs w:val="20"/>
        </w:rPr>
        <w:t>օրվա</w:t>
      </w:r>
      <w:r w:rsidRPr="00712340">
        <w:rPr>
          <w:rFonts w:ascii="GHEA Grapalat" w:hAnsi="GHEA Grapalat"/>
          <w:sz w:val="20"/>
          <w:szCs w:val="20"/>
          <w:lang w:val="af-ZA"/>
        </w:rPr>
        <w:t xml:space="preserve"> </w:t>
      </w:r>
      <w:r w:rsidRPr="00712340">
        <w:rPr>
          <w:rFonts w:ascii="GHEA Grapalat" w:hAnsi="GHEA Grapalat" w:cs="Sylfaen"/>
          <w:sz w:val="20"/>
          <w:szCs w:val="20"/>
        </w:rPr>
        <w:t>ընթացքում</w:t>
      </w:r>
      <w:r w:rsidRPr="00712340">
        <w:rPr>
          <w:rFonts w:ascii="GHEA Grapalat" w:hAnsi="GHEA Grapalat"/>
          <w:sz w:val="20"/>
          <w:szCs w:val="20"/>
          <w:lang w:val="af-ZA"/>
        </w:rPr>
        <w:t>:</w:t>
      </w:r>
    </w:p>
    <w:p w:rsidR="003337BC" w:rsidRPr="00712340" w:rsidRDefault="003337BC" w:rsidP="003337BC">
      <w:pPr>
        <w:autoSpaceDE w:val="0"/>
        <w:autoSpaceDN w:val="0"/>
        <w:adjustRightInd w:val="0"/>
        <w:ind w:firstLine="567"/>
        <w:jc w:val="both"/>
        <w:rPr>
          <w:rFonts w:ascii="GHEA Grapalat" w:hAnsi="GHEA Grapalat" w:cs="Arial Unicode"/>
          <w:sz w:val="20"/>
          <w:lang w:val="hy-AM"/>
        </w:rPr>
      </w:pPr>
      <w:r w:rsidRPr="00712340">
        <w:rPr>
          <w:rFonts w:ascii="GHEA Grapalat" w:hAnsi="GHEA Grapalat" w:cs="Arial Unicode"/>
          <w:sz w:val="20"/>
          <w:lang w:val="af-ZA"/>
        </w:rPr>
        <w:t xml:space="preserve">3.4 </w:t>
      </w:r>
      <w:r w:rsidRPr="00712340">
        <w:rPr>
          <w:rFonts w:ascii="GHEA Grapalat" w:hAnsi="GHEA Grapalat" w:cs="Sylfaen"/>
          <w:sz w:val="20"/>
          <w:lang w:val="ru-RU"/>
        </w:rPr>
        <w:t>Հայտերի</w:t>
      </w:r>
      <w:r w:rsidRPr="00712340">
        <w:rPr>
          <w:rFonts w:ascii="GHEA Grapalat" w:hAnsi="GHEA Grapalat" w:cs="Arial Unicode"/>
          <w:sz w:val="20"/>
          <w:lang w:val="af-ZA"/>
        </w:rPr>
        <w:t xml:space="preserve"> </w:t>
      </w:r>
      <w:r w:rsidRPr="00712340">
        <w:rPr>
          <w:rFonts w:ascii="GHEA Grapalat" w:hAnsi="GHEA Grapalat" w:cs="Sylfaen"/>
          <w:sz w:val="20"/>
          <w:lang w:val="ru-RU"/>
        </w:rPr>
        <w:t>ներկայացման</w:t>
      </w:r>
      <w:r w:rsidRPr="00712340">
        <w:rPr>
          <w:rFonts w:ascii="GHEA Grapalat" w:hAnsi="GHEA Grapalat" w:cs="Arial Unicode"/>
          <w:sz w:val="20"/>
          <w:lang w:val="af-ZA"/>
        </w:rPr>
        <w:t xml:space="preserve"> </w:t>
      </w:r>
      <w:r w:rsidRPr="00712340">
        <w:rPr>
          <w:rFonts w:ascii="GHEA Grapalat" w:hAnsi="GHEA Grapalat" w:cs="Sylfaen"/>
          <w:sz w:val="20"/>
          <w:lang w:val="ru-RU"/>
        </w:rPr>
        <w:t>վերջնաժամկետը</w:t>
      </w:r>
      <w:r w:rsidRPr="00712340">
        <w:rPr>
          <w:rFonts w:ascii="GHEA Grapalat" w:hAnsi="GHEA Grapalat" w:cs="Arial Unicode"/>
          <w:sz w:val="20"/>
          <w:lang w:val="af-ZA"/>
        </w:rPr>
        <w:t xml:space="preserve"> </w:t>
      </w:r>
      <w:r w:rsidRPr="00712340">
        <w:rPr>
          <w:rFonts w:ascii="GHEA Grapalat" w:hAnsi="GHEA Grapalat" w:cs="Sylfaen"/>
          <w:sz w:val="20"/>
          <w:lang w:val="ru-RU"/>
        </w:rPr>
        <w:t>լրանալուց</w:t>
      </w:r>
      <w:r w:rsidRPr="00712340">
        <w:rPr>
          <w:rFonts w:ascii="GHEA Grapalat" w:hAnsi="GHEA Grapalat" w:cs="Arial Unicode"/>
          <w:sz w:val="20"/>
          <w:lang w:val="af-ZA"/>
        </w:rPr>
        <w:t xml:space="preserve"> </w:t>
      </w:r>
      <w:r w:rsidRPr="00712340">
        <w:rPr>
          <w:rFonts w:ascii="GHEA Grapalat" w:hAnsi="GHEA Grapalat" w:cs="Sylfaen"/>
          <w:sz w:val="20"/>
          <w:lang w:val="ru-RU"/>
        </w:rPr>
        <w:t>առնվազն</w:t>
      </w:r>
      <w:r w:rsidRPr="00712340">
        <w:rPr>
          <w:rFonts w:ascii="GHEA Grapalat" w:hAnsi="GHEA Grapalat" w:cs="Arial Unicode"/>
          <w:sz w:val="20"/>
          <w:lang w:val="af-ZA"/>
        </w:rPr>
        <w:t xml:space="preserve"> </w:t>
      </w:r>
      <w:r w:rsidRPr="00712340">
        <w:rPr>
          <w:rFonts w:ascii="GHEA Grapalat" w:hAnsi="GHEA Grapalat" w:cs="Sylfaen"/>
          <w:sz w:val="20"/>
          <w:lang w:val="ru-RU"/>
        </w:rPr>
        <w:t>հինգ</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w:t>
      </w:r>
      <w:r w:rsidRPr="00712340">
        <w:rPr>
          <w:rFonts w:ascii="GHEA Grapalat" w:hAnsi="GHEA Grapalat" w:cs="Arial Unicode"/>
          <w:sz w:val="20"/>
          <w:lang w:val="af-ZA"/>
        </w:rPr>
        <w:t xml:space="preserve"> </w:t>
      </w:r>
      <w:r w:rsidRPr="00712340">
        <w:rPr>
          <w:rFonts w:ascii="GHEA Grapalat" w:hAnsi="GHEA Grapalat" w:cs="Sylfaen"/>
          <w:sz w:val="20"/>
          <w:lang w:val="ru-RU"/>
        </w:rPr>
        <w:t>առաջ</w:t>
      </w:r>
      <w:r w:rsidRPr="00712340">
        <w:rPr>
          <w:rFonts w:ascii="GHEA Grapalat" w:hAnsi="GHEA Grapalat" w:cs="Arial Unicode"/>
          <w:sz w:val="20"/>
          <w:lang w:val="af-ZA"/>
        </w:rPr>
        <w:t xml:space="preserve"> </w:t>
      </w:r>
      <w:r w:rsidRPr="00712340">
        <w:rPr>
          <w:rFonts w:ascii="GHEA Grapalat" w:hAnsi="GHEA Grapalat" w:cs="Sylfaen"/>
          <w:sz w:val="20"/>
          <w:lang w:val="ru-RU"/>
        </w:rPr>
        <w:t>հրավերում</w:t>
      </w:r>
      <w:r w:rsidRPr="00712340">
        <w:rPr>
          <w:rFonts w:ascii="GHEA Grapalat" w:hAnsi="GHEA Grapalat" w:cs="Arial Unicode"/>
          <w:sz w:val="20"/>
          <w:lang w:val="af-ZA"/>
        </w:rPr>
        <w:t xml:space="preserve"> </w:t>
      </w:r>
      <w:r w:rsidRPr="00712340">
        <w:rPr>
          <w:rFonts w:ascii="GHEA Grapalat" w:hAnsi="GHEA Grapalat" w:cs="Sylfaen"/>
          <w:sz w:val="20"/>
          <w:lang w:val="ru-RU"/>
        </w:rPr>
        <w:t>կարող</w:t>
      </w:r>
      <w:r w:rsidRPr="00712340">
        <w:rPr>
          <w:rFonts w:ascii="GHEA Grapalat" w:hAnsi="GHEA Grapalat" w:cs="Arial Unicode"/>
          <w:sz w:val="20"/>
          <w:lang w:val="af-ZA"/>
        </w:rPr>
        <w:t xml:space="preserve"> </w:t>
      </w:r>
      <w:r w:rsidRPr="00712340">
        <w:rPr>
          <w:rFonts w:ascii="GHEA Grapalat" w:hAnsi="GHEA Grapalat" w:cs="Sylfaen"/>
          <w:sz w:val="20"/>
          <w:lang w:val="ru-RU"/>
        </w:rPr>
        <w:t>են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կատարվել</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փոփոխություններ</w:t>
      </w:r>
      <w:r w:rsidRPr="00712340">
        <w:rPr>
          <w:rFonts w:ascii="GHEA Grapalat" w:hAnsi="GHEA Grapalat" w:cs="Tahoma"/>
          <w:sz w:val="20"/>
        </w:rPr>
        <w:t>։</w:t>
      </w:r>
      <w:r w:rsidRPr="00712340">
        <w:rPr>
          <w:rFonts w:ascii="GHEA Grapalat" w:hAnsi="GHEA Grapalat" w:cs="Arial Unicode"/>
          <w:sz w:val="20"/>
          <w:lang w:val="af-ZA"/>
        </w:rPr>
        <w:t xml:space="preserve"> </w:t>
      </w:r>
      <w:r w:rsidRPr="00712340">
        <w:rPr>
          <w:rFonts w:ascii="GHEA Grapalat" w:hAnsi="GHEA Grapalat" w:cs="Sylfaen"/>
          <w:sz w:val="20"/>
        </w:rPr>
        <w:t>Փ</w:t>
      </w:r>
      <w:r w:rsidRPr="00712340">
        <w:rPr>
          <w:rFonts w:ascii="GHEA Grapalat" w:hAnsi="GHEA Grapalat" w:cs="Sylfaen"/>
          <w:sz w:val="20"/>
          <w:lang w:val="ru-RU"/>
        </w:rPr>
        <w:t>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օրվան</w:t>
      </w:r>
      <w:r w:rsidRPr="00712340">
        <w:rPr>
          <w:rFonts w:ascii="GHEA Grapalat" w:hAnsi="GHEA Grapalat" w:cs="Arial Unicode"/>
          <w:sz w:val="20"/>
          <w:lang w:val="af-ZA"/>
        </w:rPr>
        <w:t xml:space="preserve"> </w:t>
      </w:r>
      <w:r w:rsidRPr="00712340">
        <w:rPr>
          <w:rFonts w:ascii="GHEA Grapalat" w:hAnsi="GHEA Grapalat" w:cs="Sylfaen"/>
          <w:sz w:val="20"/>
          <w:lang w:val="ru-RU"/>
        </w:rPr>
        <w:t>հաջորդող</w:t>
      </w:r>
      <w:r w:rsidRPr="00712340">
        <w:rPr>
          <w:rFonts w:ascii="GHEA Grapalat" w:hAnsi="GHEA Grapalat" w:cs="Arial Unicode"/>
          <w:sz w:val="20"/>
          <w:lang w:val="af-ZA"/>
        </w:rPr>
        <w:t xml:space="preserve"> </w:t>
      </w:r>
      <w:r w:rsidRPr="00712340">
        <w:rPr>
          <w:rFonts w:ascii="GHEA Grapalat" w:hAnsi="GHEA Grapalat" w:cs="Sylfaen"/>
          <w:sz w:val="20"/>
          <w:lang w:val="ru-RU"/>
        </w:rPr>
        <w:t>երեք</w:t>
      </w:r>
      <w:r w:rsidRPr="00712340">
        <w:rPr>
          <w:rFonts w:ascii="GHEA Grapalat" w:hAnsi="GHEA Grapalat" w:cs="Arial Unicode"/>
          <w:sz w:val="20"/>
          <w:lang w:val="af-ZA"/>
        </w:rPr>
        <w:t xml:space="preserve"> </w:t>
      </w:r>
      <w:r w:rsidRPr="00712340">
        <w:rPr>
          <w:rFonts w:ascii="GHEA Grapalat" w:hAnsi="GHEA Grapalat" w:cs="Sylfaen"/>
          <w:sz w:val="20"/>
          <w:lang w:val="ru-RU"/>
        </w:rPr>
        <w:t>օրացուցային</w:t>
      </w:r>
      <w:r w:rsidRPr="00712340">
        <w:rPr>
          <w:rFonts w:ascii="GHEA Grapalat" w:hAnsi="GHEA Grapalat" w:cs="Arial Unicode"/>
          <w:sz w:val="20"/>
          <w:lang w:val="af-ZA"/>
        </w:rPr>
        <w:t xml:space="preserve"> </w:t>
      </w:r>
      <w:r w:rsidRPr="00712340">
        <w:rPr>
          <w:rFonts w:ascii="GHEA Grapalat" w:hAnsi="GHEA Grapalat" w:cs="Sylfaen"/>
          <w:sz w:val="20"/>
          <w:lang w:val="ru-RU"/>
        </w:rPr>
        <w:t>օրվա</w:t>
      </w:r>
      <w:r w:rsidRPr="00712340">
        <w:rPr>
          <w:rFonts w:ascii="GHEA Grapalat" w:hAnsi="GHEA Grapalat" w:cs="Arial Unicode"/>
          <w:sz w:val="20"/>
          <w:lang w:val="af-ZA"/>
        </w:rPr>
        <w:t xml:space="preserve"> </w:t>
      </w:r>
      <w:r w:rsidRPr="00712340">
        <w:rPr>
          <w:rFonts w:ascii="GHEA Grapalat" w:hAnsi="GHEA Grapalat" w:cs="Sylfaen"/>
          <w:sz w:val="20"/>
          <w:lang w:val="ru-RU"/>
        </w:rPr>
        <w:t>ընթացքում</w:t>
      </w:r>
      <w:r w:rsidRPr="00712340">
        <w:rPr>
          <w:rFonts w:ascii="GHEA Grapalat" w:hAnsi="GHEA Grapalat" w:cs="Arial Unicode"/>
          <w:sz w:val="20"/>
          <w:lang w:val="af-ZA"/>
        </w:rPr>
        <w:t xml:space="preserve"> </w:t>
      </w:r>
      <w:r w:rsidRPr="00712340">
        <w:rPr>
          <w:rFonts w:ascii="GHEA Grapalat" w:hAnsi="GHEA Grapalat" w:cs="Sylfaen"/>
          <w:sz w:val="20"/>
          <w:lang w:val="ru-RU"/>
        </w:rPr>
        <w:t>փոփոխություն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կատարելու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և</w:t>
      </w:r>
      <w:r w:rsidRPr="00712340">
        <w:rPr>
          <w:rFonts w:ascii="GHEA Grapalat" w:hAnsi="GHEA Grapalat" w:cs="Arial Unicode"/>
          <w:sz w:val="20"/>
          <w:lang w:val="af-ZA"/>
        </w:rPr>
        <w:t xml:space="preserve"> </w:t>
      </w:r>
      <w:r w:rsidRPr="00712340">
        <w:rPr>
          <w:rFonts w:ascii="GHEA Grapalat" w:hAnsi="GHEA Grapalat" w:cs="Sylfaen"/>
          <w:sz w:val="20"/>
          <w:lang w:val="ru-RU"/>
        </w:rPr>
        <w:t>դրանք</w:t>
      </w:r>
      <w:r w:rsidRPr="00712340">
        <w:rPr>
          <w:rFonts w:ascii="GHEA Grapalat" w:hAnsi="GHEA Grapalat" w:cs="Arial Unicode"/>
          <w:sz w:val="20"/>
          <w:lang w:val="af-ZA"/>
        </w:rPr>
        <w:t xml:space="preserve"> </w:t>
      </w:r>
      <w:r w:rsidRPr="00712340">
        <w:rPr>
          <w:rFonts w:ascii="GHEA Grapalat" w:hAnsi="GHEA Grapalat" w:cs="Sylfaen"/>
          <w:sz w:val="20"/>
          <w:lang w:val="ru-RU"/>
        </w:rPr>
        <w:t>տրամադրելու</w:t>
      </w:r>
      <w:r w:rsidRPr="00712340">
        <w:rPr>
          <w:rFonts w:ascii="GHEA Grapalat" w:hAnsi="GHEA Grapalat" w:cs="Arial Unicode"/>
          <w:sz w:val="20"/>
          <w:lang w:val="af-ZA"/>
        </w:rPr>
        <w:t xml:space="preserve"> </w:t>
      </w:r>
      <w:r w:rsidRPr="00712340">
        <w:rPr>
          <w:rFonts w:ascii="GHEA Grapalat" w:hAnsi="GHEA Grapalat" w:cs="Sylfaen"/>
          <w:sz w:val="20"/>
          <w:lang w:val="ru-RU"/>
        </w:rPr>
        <w:t>պայմանների</w:t>
      </w:r>
      <w:r w:rsidRPr="00712340">
        <w:rPr>
          <w:rFonts w:ascii="GHEA Grapalat" w:hAnsi="GHEA Grapalat" w:cs="Arial Unicode"/>
          <w:sz w:val="20"/>
          <w:lang w:val="af-ZA"/>
        </w:rPr>
        <w:t xml:space="preserve"> </w:t>
      </w:r>
      <w:r w:rsidRPr="00712340">
        <w:rPr>
          <w:rFonts w:ascii="GHEA Grapalat" w:hAnsi="GHEA Grapalat" w:cs="Sylfaen"/>
          <w:sz w:val="20"/>
          <w:lang w:val="ru-RU"/>
        </w:rPr>
        <w:t>մասին</w:t>
      </w:r>
      <w:r w:rsidRPr="00712340">
        <w:rPr>
          <w:rFonts w:ascii="GHEA Grapalat" w:hAnsi="GHEA Grapalat" w:cs="Arial Unicode"/>
          <w:sz w:val="20"/>
          <w:lang w:val="af-ZA"/>
        </w:rPr>
        <w:t xml:space="preserve"> </w:t>
      </w:r>
      <w:r w:rsidRPr="00712340">
        <w:rPr>
          <w:rFonts w:ascii="GHEA Grapalat" w:hAnsi="GHEA Grapalat" w:cs="Sylfaen"/>
          <w:sz w:val="20"/>
          <w:lang w:val="ru-RU"/>
        </w:rPr>
        <w:t>հայտարարություն</w:t>
      </w:r>
      <w:r w:rsidRPr="00712340">
        <w:rPr>
          <w:rFonts w:ascii="GHEA Grapalat" w:hAnsi="GHEA Grapalat" w:cs="Arial Unicode"/>
          <w:sz w:val="20"/>
          <w:lang w:val="af-ZA"/>
        </w:rPr>
        <w:t xml:space="preserve"> </w:t>
      </w:r>
      <w:r w:rsidRPr="00712340">
        <w:rPr>
          <w:rFonts w:ascii="GHEA Grapalat" w:hAnsi="GHEA Grapalat" w:cs="Sylfaen"/>
          <w:sz w:val="20"/>
          <w:lang w:val="ru-RU"/>
        </w:rPr>
        <w:t>է</w:t>
      </w:r>
      <w:r w:rsidRPr="00712340">
        <w:rPr>
          <w:rFonts w:ascii="GHEA Grapalat" w:hAnsi="GHEA Grapalat" w:cs="Arial Unicode"/>
          <w:sz w:val="20"/>
          <w:lang w:val="af-ZA"/>
        </w:rPr>
        <w:t xml:space="preserve"> </w:t>
      </w:r>
      <w:r w:rsidRPr="00712340">
        <w:rPr>
          <w:rFonts w:ascii="GHEA Grapalat" w:hAnsi="GHEA Grapalat" w:cs="Sylfaen"/>
          <w:sz w:val="20"/>
          <w:lang w:val="ru-RU"/>
        </w:rPr>
        <w:t>հրապարակվում</w:t>
      </w:r>
      <w:r w:rsidRPr="00712340">
        <w:rPr>
          <w:rFonts w:ascii="GHEA Grapalat" w:hAnsi="GHEA Grapalat" w:cs="Arial Unicode"/>
          <w:sz w:val="20"/>
          <w:lang w:val="af-ZA"/>
        </w:rPr>
        <w:t xml:space="preserve"> </w:t>
      </w:r>
      <w:r w:rsidRPr="00712340">
        <w:rPr>
          <w:rFonts w:ascii="GHEA Grapalat" w:hAnsi="GHEA Grapalat" w:cs="Sylfaen"/>
          <w:sz w:val="20"/>
          <w:lang w:val="ru-RU"/>
        </w:rPr>
        <w:t>տեղեկագրում</w:t>
      </w:r>
      <w:r w:rsidRPr="00712340">
        <w:rPr>
          <w:rFonts w:ascii="GHEA Grapalat" w:hAnsi="GHEA Grapalat" w:cs="Tahoma"/>
          <w:sz w:val="20"/>
        </w:rPr>
        <w:t>։</w:t>
      </w:r>
      <w:r w:rsidRPr="00712340">
        <w:rPr>
          <w:rFonts w:ascii="GHEA Grapalat" w:hAnsi="GHEA Grapalat" w:cs="Arial Unicode"/>
          <w:sz w:val="20"/>
          <w:lang w:val="af-ZA"/>
        </w:rPr>
        <w:t xml:space="preserve"> </w:t>
      </w:r>
    </w:p>
    <w:p w:rsidR="003337BC" w:rsidRPr="00E81BDB" w:rsidRDefault="003337BC" w:rsidP="003337BC">
      <w:pPr>
        <w:autoSpaceDE w:val="0"/>
        <w:autoSpaceDN w:val="0"/>
        <w:adjustRightInd w:val="0"/>
        <w:ind w:firstLine="567"/>
        <w:jc w:val="both"/>
        <w:rPr>
          <w:rFonts w:ascii="GHEA Grapalat" w:hAnsi="GHEA Grapalat" w:cs="Sylfaen"/>
          <w:sz w:val="20"/>
          <w:lang w:val="hy-AM"/>
        </w:rPr>
      </w:pPr>
      <w:r w:rsidRPr="0071234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E81BDB">
        <w:rPr>
          <w:rFonts w:ascii="GHEA Grapalat" w:hAnsi="GHEA Grapalat" w:cs="Sylfaen"/>
          <w:sz w:val="20"/>
          <w:lang w:val="hy-AM"/>
        </w:rPr>
        <w:t>ս</w:t>
      </w:r>
      <w:r w:rsidRPr="0071234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E81BDB">
        <w:rPr>
          <w:rFonts w:ascii="GHEA Grapalat" w:hAnsi="GHEA Grapalat" w:cs="Sylfaen"/>
          <w:sz w:val="20"/>
          <w:lang w:val="hy-AM"/>
        </w:rPr>
        <w:t xml:space="preserve"> </w:t>
      </w:r>
    </w:p>
    <w:p w:rsidR="003337BC" w:rsidRPr="00712340" w:rsidRDefault="003337BC" w:rsidP="003337BC">
      <w:pPr>
        <w:autoSpaceDE w:val="0"/>
        <w:autoSpaceDN w:val="0"/>
        <w:adjustRightInd w:val="0"/>
        <w:ind w:firstLine="567"/>
        <w:jc w:val="both"/>
        <w:rPr>
          <w:rFonts w:ascii="GHEA Grapalat" w:hAnsi="GHEA Grapalat" w:cs="Arial Unicode"/>
          <w:sz w:val="20"/>
          <w:lang w:val="hy-AM"/>
        </w:rPr>
      </w:pPr>
      <w:r w:rsidRPr="00712340">
        <w:rPr>
          <w:rFonts w:ascii="GHEA Grapalat" w:hAnsi="GHEA Grapalat" w:cs="Arial Unicode"/>
          <w:sz w:val="20"/>
          <w:lang w:val="hy-AM"/>
        </w:rPr>
        <w:t>3.</w:t>
      </w:r>
      <w:r w:rsidRPr="00E81BDB">
        <w:rPr>
          <w:rFonts w:ascii="GHEA Grapalat" w:hAnsi="GHEA Grapalat" w:cs="Arial Unicode"/>
          <w:sz w:val="20"/>
          <w:lang w:val="hy-AM"/>
        </w:rPr>
        <w:t xml:space="preserve">5 </w:t>
      </w:r>
      <w:r w:rsidRPr="00712340">
        <w:rPr>
          <w:rFonts w:ascii="GHEA Grapalat" w:hAnsi="GHEA Grapalat" w:cs="Sylfaen"/>
          <w:sz w:val="20"/>
          <w:lang w:val="hy-AM"/>
        </w:rPr>
        <w:t>Հրավերում</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Arial Unicode"/>
          <w:sz w:val="20"/>
          <w:lang w:val="hy-AM"/>
        </w:rPr>
        <w:t xml:space="preserve"> </w:t>
      </w:r>
      <w:r w:rsidRPr="00712340">
        <w:rPr>
          <w:rFonts w:ascii="GHEA Grapalat" w:hAnsi="GHEA Grapalat" w:cs="Sylfaen"/>
          <w:sz w:val="20"/>
          <w:lang w:val="hy-AM"/>
        </w:rPr>
        <w:t>կատարվելու</w:t>
      </w:r>
      <w:r w:rsidRPr="00712340">
        <w:rPr>
          <w:rFonts w:ascii="GHEA Grapalat" w:hAnsi="GHEA Grapalat" w:cs="Arial Unicode"/>
          <w:sz w:val="20"/>
          <w:lang w:val="hy-AM"/>
        </w:rPr>
        <w:t xml:space="preserve"> </w:t>
      </w:r>
      <w:r w:rsidRPr="00712340">
        <w:rPr>
          <w:rFonts w:ascii="GHEA Grapalat" w:hAnsi="GHEA Grapalat" w:cs="Sylfaen"/>
          <w:sz w:val="20"/>
          <w:lang w:val="hy-AM"/>
        </w:rPr>
        <w:t>դեպքում</w:t>
      </w:r>
      <w:r w:rsidRPr="00712340">
        <w:rPr>
          <w:rFonts w:ascii="GHEA Grapalat" w:hAnsi="GHEA Grapalat" w:cs="Arial Unicode"/>
          <w:sz w:val="20"/>
          <w:lang w:val="hy-AM"/>
        </w:rPr>
        <w:t xml:space="preserve"> </w:t>
      </w:r>
      <w:r w:rsidRPr="00712340">
        <w:rPr>
          <w:rFonts w:ascii="GHEA Grapalat" w:hAnsi="GHEA Grapalat" w:cs="Sylfaen"/>
          <w:sz w:val="20"/>
          <w:lang w:val="hy-AM"/>
        </w:rPr>
        <w:t>հայտերը</w:t>
      </w:r>
      <w:r w:rsidRPr="00712340">
        <w:rPr>
          <w:rFonts w:ascii="GHEA Grapalat" w:hAnsi="GHEA Grapalat" w:cs="Arial Unicode"/>
          <w:sz w:val="20"/>
          <w:lang w:val="hy-AM"/>
        </w:rPr>
        <w:t xml:space="preserve"> </w:t>
      </w:r>
      <w:r w:rsidRPr="00712340">
        <w:rPr>
          <w:rFonts w:ascii="GHEA Grapalat" w:hAnsi="GHEA Grapalat" w:cs="Sylfaen"/>
          <w:sz w:val="20"/>
          <w:lang w:val="hy-AM"/>
        </w:rPr>
        <w:t>ներկայացնելու</w:t>
      </w:r>
      <w:r w:rsidRPr="00712340">
        <w:rPr>
          <w:rFonts w:ascii="GHEA Grapalat" w:hAnsi="GHEA Grapalat" w:cs="Arial Unicode"/>
          <w:sz w:val="20"/>
          <w:lang w:val="hy-AM"/>
        </w:rPr>
        <w:t xml:space="preserve"> </w:t>
      </w:r>
      <w:r w:rsidRPr="00712340">
        <w:rPr>
          <w:rFonts w:ascii="GHEA Grapalat" w:hAnsi="GHEA Grapalat" w:cs="Sylfaen"/>
          <w:sz w:val="20"/>
          <w:lang w:val="hy-AM"/>
        </w:rPr>
        <w:t>վերջնաժամկետը</w:t>
      </w:r>
      <w:r w:rsidRPr="00712340">
        <w:rPr>
          <w:rFonts w:ascii="GHEA Grapalat" w:hAnsi="GHEA Grapalat" w:cs="Arial Unicode"/>
          <w:sz w:val="20"/>
          <w:lang w:val="hy-AM"/>
        </w:rPr>
        <w:t xml:space="preserve"> </w:t>
      </w:r>
      <w:r w:rsidRPr="00712340">
        <w:rPr>
          <w:rFonts w:ascii="GHEA Grapalat" w:hAnsi="GHEA Grapalat" w:cs="Sylfaen"/>
          <w:sz w:val="20"/>
          <w:lang w:val="hy-AM"/>
        </w:rPr>
        <w:t>հաշվվում</w:t>
      </w:r>
      <w:r w:rsidRPr="00712340">
        <w:rPr>
          <w:rFonts w:ascii="GHEA Grapalat" w:hAnsi="GHEA Grapalat" w:cs="Arial Unicode"/>
          <w:sz w:val="20"/>
          <w:lang w:val="hy-AM"/>
        </w:rPr>
        <w:t xml:space="preserve"> </w:t>
      </w:r>
      <w:r w:rsidRPr="00712340">
        <w:rPr>
          <w:rFonts w:ascii="GHEA Grapalat" w:hAnsi="GHEA Grapalat" w:cs="Sylfaen"/>
          <w:sz w:val="20"/>
          <w:lang w:val="hy-AM"/>
        </w:rPr>
        <w:t>է</w:t>
      </w:r>
      <w:r w:rsidRPr="00712340">
        <w:rPr>
          <w:rFonts w:ascii="GHEA Grapalat" w:hAnsi="GHEA Grapalat" w:cs="Arial Unicode"/>
          <w:sz w:val="20"/>
          <w:lang w:val="hy-AM"/>
        </w:rPr>
        <w:t xml:space="preserve"> </w:t>
      </w:r>
      <w:r w:rsidRPr="00712340">
        <w:rPr>
          <w:rFonts w:ascii="GHEA Grapalat" w:hAnsi="GHEA Grapalat" w:cs="Sylfaen"/>
          <w:sz w:val="20"/>
          <w:lang w:val="hy-AM"/>
        </w:rPr>
        <w:t>այդ</w:t>
      </w:r>
      <w:r w:rsidRPr="00712340">
        <w:rPr>
          <w:rFonts w:ascii="GHEA Grapalat" w:hAnsi="GHEA Grapalat" w:cs="Arial Unicode"/>
          <w:sz w:val="20"/>
          <w:lang w:val="hy-AM"/>
        </w:rPr>
        <w:t xml:space="preserve"> </w:t>
      </w:r>
      <w:r w:rsidRPr="00712340">
        <w:rPr>
          <w:rFonts w:ascii="GHEA Grapalat" w:hAnsi="GHEA Grapalat" w:cs="Sylfaen"/>
          <w:sz w:val="20"/>
          <w:lang w:val="hy-AM"/>
        </w:rPr>
        <w:t>փոփոխությունների</w:t>
      </w:r>
      <w:r w:rsidRPr="00712340">
        <w:rPr>
          <w:rFonts w:ascii="GHEA Grapalat" w:hAnsi="GHEA Grapalat" w:cs="Arial Unicode"/>
          <w:sz w:val="20"/>
          <w:lang w:val="hy-AM"/>
        </w:rPr>
        <w:t xml:space="preserve"> </w:t>
      </w:r>
      <w:r w:rsidRPr="00712340">
        <w:rPr>
          <w:rFonts w:ascii="GHEA Grapalat" w:hAnsi="GHEA Grapalat" w:cs="Sylfaen"/>
          <w:sz w:val="20"/>
          <w:lang w:val="hy-AM"/>
        </w:rPr>
        <w:t>մասին</w:t>
      </w:r>
      <w:r w:rsidRPr="00712340">
        <w:rPr>
          <w:rFonts w:ascii="GHEA Grapalat" w:hAnsi="GHEA Grapalat" w:cs="Arial Unicode"/>
          <w:sz w:val="20"/>
          <w:lang w:val="hy-AM"/>
        </w:rPr>
        <w:t xml:space="preserve"> </w:t>
      </w:r>
      <w:r w:rsidRPr="00712340">
        <w:rPr>
          <w:rFonts w:ascii="GHEA Grapalat" w:hAnsi="GHEA Grapalat" w:cs="Sylfaen"/>
          <w:sz w:val="20"/>
          <w:lang w:val="hy-AM"/>
        </w:rPr>
        <w:t>տեղեկագրում</w:t>
      </w:r>
      <w:r w:rsidRPr="00712340">
        <w:rPr>
          <w:rFonts w:ascii="GHEA Grapalat" w:hAnsi="GHEA Grapalat" w:cs="Arial"/>
          <w:sz w:val="20"/>
          <w:lang w:val="hy-AM"/>
        </w:rPr>
        <w:t xml:space="preserve"> </w:t>
      </w:r>
      <w:r w:rsidRPr="00712340">
        <w:rPr>
          <w:rFonts w:ascii="GHEA Grapalat" w:hAnsi="GHEA Grapalat" w:cs="Sylfaen"/>
          <w:sz w:val="20"/>
          <w:lang w:val="hy-AM"/>
        </w:rPr>
        <w:t>հայտարարության</w:t>
      </w:r>
      <w:r w:rsidRPr="00712340">
        <w:rPr>
          <w:rFonts w:ascii="GHEA Grapalat" w:hAnsi="GHEA Grapalat" w:cs="Arial Unicode"/>
          <w:sz w:val="20"/>
          <w:lang w:val="hy-AM"/>
        </w:rPr>
        <w:t xml:space="preserve"> </w:t>
      </w:r>
      <w:r w:rsidRPr="00712340">
        <w:rPr>
          <w:rFonts w:ascii="GHEA Grapalat" w:hAnsi="GHEA Grapalat" w:cs="Sylfaen"/>
          <w:sz w:val="20"/>
          <w:lang w:val="hy-AM"/>
        </w:rPr>
        <w:t>հրապարակման</w:t>
      </w:r>
      <w:r w:rsidRPr="00712340">
        <w:rPr>
          <w:rFonts w:ascii="GHEA Grapalat" w:hAnsi="GHEA Grapalat" w:cs="Arial Unicode"/>
          <w:sz w:val="20"/>
          <w:lang w:val="hy-AM"/>
        </w:rPr>
        <w:t xml:space="preserve"> </w:t>
      </w:r>
      <w:r w:rsidRPr="00712340">
        <w:rPr>
          <w:rFonts w:ascii="GHEA Grapalat" w:hAnsi="GHEA Grapalat" w:cs="Sylfaen"/>
          <w:sz w:val="20"/>
          <w:lang w:val="hy-AM"/>
        </w:rPr>
        <w:t>օրվանից</w:t>
      </w:r>
      <w:r w:rsidRPr="00712340">
        <w:rPr>
          <w:rFonts w:ascii="GHEA Grapalat" w:hAnsi="GHEA Grapalat" w:cs="Tahoma"/>
          <w:sz w:val="20"/>
          <w:lang w:val="hy-AM"/>
        </w:rPr>
        <w:t>։</w:t>
      </w:r>
      <w:r w:rsidRPr="00712340">
        <w:rPr>
          <w:rFonts w:ascii="GHEA Grapalat" w:hAnsi="GHEA Grapalat" w:cs="Arial Unicode"/>
          <w:sz w:val="20"/>
          <w:lang w:val="hy-AM"/>
        </w:rPr>
        <w:t xml:space="preserve"> </w:t>
      </w:r>
      <w:r w:rsidRPr="00712340">
        <w:rPr>
          <w:rFonts w:ascii="GHEA Grapalat" w:hAnsi="GHEA Grapalat" w:cs="Sylfaen"/>
          <w:sz w:val="20"/>
          <w:lang w:val="hy-AM"/>
        </w:rPr>
        <w:t>Այդ</w:t>
      </w:r>
      <w:r w:rsidRPr="00712340">
        <w:rPr>
          <w:rFonts w:ascii="GHEA Grapalat" w:hAnsi="GHEA Grapalat" w:cs="Arial Unicode"/>
          <w:sz w:val="20"/>
          <w:lang w:val="hy-AM"/>
        </w:rPr>
        <w:t xml:space="preserve"> </w:t>
      </w:r>
      <w:r w:rsidRPr="00712340">
        <w:rPr>
          <w:rFonts w:ascii="GHEA Grapalat" w:hAnsi="GHEA Grapalat" w:cs="Sylfaen"/>
          <w:sz w:val="20"/>
          <w:lang w:val="hy-AM"/>
        </w:rPr>
        <w:t>դեպքում</w:t>
      </w:r>
      <w:r w:rsidRPr="00712340">
        <w:rPr>
          <w:rFonts w:ascii="GHEA Grapalat" w:hAnsi="GHEA Grapalat" w:cs="Arial Unicode"/>
          <w:sz w:val="20"/>
          <w:lang w:val="hy-AM"/>
        </w:rPr>
        <w:t xml:space="preserve"> </w:t>
      </w:r>
      <w:r w:rsidRPr="00712340">
        <w:rPr>
          <w:rFonts w:ascii="GHEA Grapalat" w:hAnsi="GHEA Grapalat" w:cs="Sylfaen"/>
          <w:sz w:val="20"/>
          <w:lang w:val="hy-AM"/>
        </w:rPr>
        <w:t>մասնակիցները</w:t>
      </w:r>
      <w:r w:rsidRPr="00712340">
        <w:rPr>
          <w:rFonts w:ascii="GHEA Grapalat" w:hAnsi="GHEA Grapalat" w:cs="Arial Unicode"/>
          <w:sz w:val="20"/>
          <w:lang w:val="hy-AM"/>
        </w:rPr>
        <w:t xml:space="preserve"> </w:t>
      </w:r>
      <w:r w:rsidRPr="00712340">
        <w:rPr>
          <w:rFonts w:ascii="GHEA Grapalat" w:hAnsi="GHEA Grapalat" w:cs="Sylfaen"/>
          <w:sz w:val="20"/>
          <w:lang w:val="hy-AM"/>
        </w:rPr>
        <w:t>պարտավոր</w:t>
      </w:r>
      <w:r w:rsidRPr="00712340">
        <w:rPr>
          <w:rFonts w:ascii="GHEA Grapalat" w:hAnsi="GHEA Grapalat" w:cs="Arial Unicode"/>
          <w:sz w:val="20"/>
          <w:lang w:val="hy-AM"/>
        </w:rPr>
        <w:t xml:space="preserve"> </w:t>
      </w:r>
      <w:r w:rsidRPr="00712340">
        <w:rPr>
          <w:rFonts w:ascii="GHEA Grapalat" w:hAnsi="GHEA Grapalat" w:cs="Sylfaen"/>
          <w:sz w:val="20"/>
          <w:lang w:val="hy-AM"/>
        </w:rPr>
        <w:t>են</w:t>
      </w:r>
      <w:r w:rsidRPr="00712340">
        <w:rPr>
          <w:rFonts w:ascii="GHEA Grapalat" w:hAnsi="GHEA Grapalat" w:cs="Arial Unicode"/>
          <w:sz w:val="20"/>
          <w:lang w:val="hy-AM"/>
        </w:rPr>
        <w:t xml:space="preserve"> </w:t>
      </w:r>
      <w:r w:rsidRPr="00712340">
        <w:rPr>
          <w:rFonts w:ascii="GHEA Grapalat" w:hAnsi="GHEA Grapalat" w:cs="Sylfaen"/>
          <w:sz w:val="20"/>
          <w:lang w:val="hy-AM"/>
        </w:rPr>
        <w:t>երկարաձգել</w:t>
      </w:r>
      <w:r w:rsidRPr="00712340">
        <w:rPr>
          <w:rFonts w:ascii="GHEA Grapalat" w:hAnsi="GHEA Grapalat" w:cs="Arial Unicode"/>
          <w:sz w:val="20"/>
          <w:lang w:val="hy-AM"/>
        </w:rPr>
        <w:t xml:space="preserve"> </w:t>
      </w:r>
      <w:r w:rsidRPr="00712340">
        <w:rPr>
          <w:rFonts w:ascii="GHEA Grapalat" w:hAnsi="GHEA Grapalat" w:cs="Sylfaen"/>
          <w:sz w:val="20"/>
          <w:lang w:val="hy-AM"/>
        </w:rPr>
        <w:t>իրենց</w:t>
      </w:r>
      <w:r w:rsidRPr="00712340">
        <w:rPr>
          <w:rFonts w:ascii="GHEA Grapalat" w:hAnsi="GHEA Grapalat" w:cs="Arial Unicode"/>
          <w:sz w:val="20"/>
          <w:lang w:val="hy-AM"/>
        </w:rPr>
        <w:t xml:space="preserve"> </w:t>
      </w:r>
      <w:r w:rsidRPr="00712340">
        <w:rPr>
          <w:rFonts w:ascii="GHEA Grapalat" w:hAnsi="GHEA Grapalat" w:cs="Sylfaen"/>
          <w:sz w:val="20"/>
          <w:lang w:val="hy-AM"/>
        </w:rPr>
        <w:t>ներկայացրած</w:t>
      </w:r>
      <w:r w:rsidRPr="00712340">
        <w:rPr>
          <w:rFonts w:ascii="GHEA Grapalat" w:hAnsi="GHEA Grapalat" w:cs="Arial Unicode"/>
          <w:sz w:val="20"/>
          <w:lang w:val="hy-AM"/>
        </w:rPr>
        <w:t xml:space="preserve"> </w:t>
      </w:r>
      <w:r w:rsidRPr="00712340">
        <w:rPr>
          <w:rFonts w:ascii="GHEA Grapalat" w:hAnsi="GHEA Grapalat" w:cs="Sylfaen"/>
          <w:sz w:val="20"/>
          <w:lang w:val="hy-AM"/>
        </w:rPr>
        <w:t>հայտի</w:t>
      </w:r>
      <w:r w:rsidRPr="00712340">
        <w:rPr>
          <w:rFonts w:ascii="GHEA Grapalat" w:hAnsi="GHEA Grapalat" w:cs="Arial Unicode"/>
          <w:sz w:val="20"/>
          <w:lang w:val="hy-AM"/>
        </w:rPr>
        <w:t xml:space="preserve"> </w:t>
      </w:r>
      <w:r w:rsidRPr="00712340">
        <w:rPr>
          <w:rFonts w:ascii="GHEA Grapalat" w:hAnsi="GHEA Grapalat" w:cs="Sylfaen"/>
          <w:sz w:val="20"/>
          <w:lang w:val="hy-AM"/>
        </w:rPr>
        <w:t>ապահովման</w:t>
      </w:r>
      <w:r w:rsidRPr="00712340">
        <w:rPr>
          <w:rFonts w:ascii="GHEA Grapalat" w:hAnsi="GHEA Grapalat" w:cs="Arial Unicode"/>
          <w:sz w:val="20"/>
          <w:lang w:val="hy-AM"/>
        </w:rPr>
        <w:t xml:space="preserve"> վավերականության </w:t>
      </w:r>
      <w:r w:rsidRPr="00712340">
        <w:rPr>
          <w:rFonts w:ascii="GHEA Grapalat" w:hAnsi="GHEA Grapalat" w:cs="Sylfaen"/>
          <w:sz w:val="20"/>
          <w:lang w:val="hy-AM"/>
        </w:rPr>
        <w:t>ժամկետը</w:t>
      </w:r>
      <w:r w:rsidRPr="00712340">
        <w:rPr>
          <w:rFonts w:ascii="GHEA Grapalat" w:hAnsi="GHEA Grapalat" w:cs="Arial Unicode"/>
          <w:sz w:val="20"/>
          <w:lang w:val="hy-AM"/>
        </w:rPr>
        <w:t xml:space="preserve"> </w:t>
      </w:r>
      <w:r w:rsidRPr="00712340">
        <w:rPr>
          <w:rFonts w:ascii="GHEA Grapalat" w:hAnsi="GHEA Grapalat" w:cs="Sylfaen"/>
          <w:sz w:val="20"/>
          <w:lang w:val="hy-AM"/>
        </w:rPr>
        <w:t>կամ</w:t>
      </w:r>
      <w:r w:rsidRPr="00712340">
        <w:rPr>
          <w:rFonts w:ascii="GHEA Grapalat" w:hAnsi="GHEA Grapalat" w:cs="Arial Unicode"/>
          <w:sz w:val="20"/>
          <w:lang w:val="hy-AM"/>
        </w:rPr>
        <w:t xml:space="preserve"> </w:t>
      </w:r>
      <w:r w:rsidRPr="00712340">
        <w:rPr>
          <w:rFonts w:ascii="GHEA Grapalat" w:hAnsi="GHEA Grapalat" w:cs="Sylfaen"/>
          <w:sz w:val="20"/>
          <w:lang w:val="hy-AM"/>
        </w:rPr>
        <w:t>ներկայացնել</w:t>
      </w:r>
      <w:r w:rsidRPr="00712340">
        <w:rPr>
          <w:rFonts w:ascii="GHEA Grapalat" w:hAnsi="GHEA Grapalat" w:cs="Arial Unicode"/>
          <w:sz w:val="20"/>
          <w:lang w:val="hy-AM"/>
        </w:rPr>
        <w:t xml:space="preserve"> </w:t>
      </w:r>
      <w:r w:rsidRPr="00712340">
        <w:rPr>
          <w:rFonts w:ascii="GHEA Grapalat" w:hAnsi="GHEA Grapalat" w:cs="Sylfaen"/>
          <w:sz w:val="20"/>
          <w:lang w:val="hy-AM"/>
        </w:rPr>
        <w:t>հայտի</w:t>
      </w:r>
      <w:r w:rsidRPr="00712340">
        <w:rPr>
          <w:rFonts w:ascii="GHEA Grapalat" w:hAnsi="GHEA Grapalat" w:cs="Arial Unicode"/>
          <w:sz w:val="20"/>
          <w:lang w:val="hy-AM"/>
        </w:rPr>
        <w:t xml:space="preserve"> </w:t>
      </w:r>
      <w:r w:rsidRPr="00712340">
        <w:rPr>
          <w:rFonts w:ascii="GHEA Grapalat" w:hAnsi="GHEA Grapalat" w:cs="Sylfaen"/>
          <w:sz w:val="20"/>
          <w:lang w:val="hy-AM"/>
        </w:rPr>
        <w:t>նոր</w:t>
      </w:r>
      <w:r w:rsidRPr="00712340">
        <w:rPr>
          <w:rFonts w:ascii="GHEA Grapalat" w:hAnsi="GHEA Grapalat" w:cs="Arial Unicode"/>
          <w:sz w:val="20"/>
          <w:lang w:val="hy-AM"/>
        </w:rPr>
        <w:t xml:space="preserve"> </w:t>
      </w:r>
      <w:r w:rsidRPr="00712340">
        <w:rPr>
          <w:rFonts w:ascii="GHEA Grapalat" w:hAnsi="GHEA Grapalat" w:cs="Sylfaen"/>
          <w:sz w:val="20"/>
          <w:lang w:val="hy-AM"/>
        </w:rPr>
        <w:t>ապահովում</w:t>
      </w:r>
      <w:r w:rsidRPr="00712340">
        <w:rPr>
          <w:rStyle w:val="af6"/>
          <w:rFonts w:ascii="GHEA Grapalat" w:hAnsi="GHEA Grapalat" w:cs="Sylfaen"/>
          <w:color w:val="FFFFFF"/>
          <w:sz w:val="20"/>
          <w:shd w:val="clear" w:color="auto" w:fill="FFFFFF"/>
          <w:lang w:val="ru-RU"/>
        </w:rPr>
        <w:footnoteReference w:id="5"/>
      </w:r>
      <w:r w:rsidRPr="00712340">
        <w:rPr>
          <w:rFonts w:ascii="GHEA Grapalat" w:hAnsi="GHEA Grapalat" w:cs="Tahoma"/>
          <w:sz w:val="20"/>
          <w:lang w:val="hy-AM"/>
        </w:rPr>
        <w:t>։</w:t>
      </w:r>
      <w:r w:rsidRPr="003337BC">
        <w:rPr>
          <w:rFonts w:ascii="GHEA Grapalat" w:hAnsi="GHEA Grapalat" w:cs="Tahoma"/>
          <w:sz w:val="20"/>
          <w:vertAlign w:val="superscript"/>
          <w:lang w:val="hy-AM"/>
        </w:rPr>
        <w:t>6</w:t>
      </w:r>
    </w:p>
    <w:p w:rsidR="003337BC" w:rsidRPr="00712340" w:rsidRDefault="003337BC" w:rsidP="003337BC">
      <w:pPr>
        <w:ind w:firstLine="567"/>
        <w:jc w:val="both"/>
        <w:rPr>
          <w:rFonts w:ascii="GHEA Grapalat" w:hAnsi="GHEA Grapalat" w:cs="Sylfaen"/>
          <w:sz w:val="20"/>
          <w:lang w:val="af-ZA"/>
        </w:rPr>
      </w:pPr>
    </w:p>
    <w:p w:rsidR="003337BC" w:rsidRPr="00712340" w:rsidRDefault="003337BC" w:rsidP="003337BC">
      <w:pPr>
        <w:jc w:val="center"/>
        <w:rPr>
          <w:rFonts w:ascii="GHEA Grapalat" w:hAnsi="GHEA Grapalat"/>
          <w:b/>
          <w:sz w:val="20"/>
          <w:lang w:val="hy-AM"/>
        </w:rPr>
      </w:pPr>
    </w:p>
    <w:p w:rsidR="003337BC" w:rsidRPr="00712340" w:rsidRDefault="003337BC" w:rsidP="003337BC">
      <w:pPr>
        <w:jc w:val="center"/>
        <w:rPr>
          <w:rFonts w:ascii="GHEA Grapalat" w:hAnsi="GHEA Grapalat" w:cs="Arial"/>
          <w:b/>
          <w:sz w:val="20"/>
          <w:lang w:val="hy-AM"/>
        </w:rPr>
      </w:pPr>
      <w:r w:rsidRPr="00712340">
        <w:rPr>
          <w:rFonts w:ascii="GHEA Grapalat" w:hAnsi="GHEA Grapalat"/>
          <w:b/>
          <w:sz w:val="20"/>
          <w:lang w:val="hy-AM"/>
        </w:rPr>
        <w:t xml:space="preserve">4.  </w:t>
      </w:r>
      <w:r w:rsidRPr="00712340">
        <w:rPr>
          <w:rFonts w:ascii="GHEA Grapalat" w:hAnsi="GHEA Grapalat" w:cs="Sylfaen"/>
          <w:b/>
          <w:sz w:val="20"/>
          <w:lang w:val="hy-AM"/>
        </w:rPr>
        <w:t>ՀԱՅՏԸ</w:t>
      </w:r>
      <w:r w:rsidRPr="00712340">
        <w:rPr>
          <w:rFonts w:ascii="GHEA Grapalat" w:hAnsi="GHEA Grapalat" w:cs="Arial"/>
          <w:b/>
          <w:sz w:val="20"/>
          <w:lang w:val="hy-AM"/>
        </w:rPr>
        <w:t xml:space="preserve"> </w:t>
      </w:r>
      <w:r w:rsidRPr="00712340">
        <w:rPr>
          <w:rFonts w:ascii="GHEA Grapalat" w:hAnsi="GHEA Grapalat" w:cs="Sylfaen"/>
          <w:b/>
          <w:sz w:val="20"/>
          <w:lang w:val="hy-AM"/>
        </w:rPr>
        <w:t>ՆԵՐԿԱՅԱՑՆԵԼՈՒ</w:t>
      </w:r>
      <w:r w:rsidRPr="00712340">
        <w:rPr>
          <w:rFonts w:ascii="GHEA Grapalat" w:hAnsi="GHEA Grapalat" w:cs="Arial"/>
          <w:b/>
          <w:sz w:val="20"/>
          <w:lang w:val="hy-AM"/>
        </w:rPr>
        <w:t xml:space="preserve"> </w:t>
      </w:r>
      <w:r w:rsidRPr="00712340">
        <w:rPr>
          <w:rFonts w:ascii="GHEA Grapalat" w:hAnsi="GHEA Grapalat" w:cs="Sylfaen"/>
          <w:b/>
          <w:sz w:val="20"/>
          <w:lang w:val="hy-AM"/>
        </w:rPr>
        <w:t>ԿԱՐԳԸ</w:t>
      </w:r>
    </w:p>
    <w:p w:rsidR="003337BC" w:rsidRPr="00712340" w:rsidRDefault="003337BC" w:rsidP="003337BC">
      <w:pPr>
        <w:jc w:val="center"/>
        <w:rPr>
          <w:rFonts w:ascii="GHEA Grapalat" w:hAnsi="GHEA Grapalat"/>
          <w:b/>
          <w:sz w:val="20"/>
          <w:lang w:val="hy-AM"/>
        </w:rPr>
      </w:pPr>
      <w:r w:rsidRPr="00712340">
        <w:rPr>
          <w:rFonts w:ascii="GHEA Grapalat" w:hAnsi="GHEA Grapalat"/>
          <w:b/>
          <w:sz w:val="20"/>
          <w:lang w:val="hy-AM"/>
        </w:rPr>
        <w:t xml:space="preserve">  </w:t>
      </w:r>
    </w:p>
    <w:p w:rsidR="003337BC" w:rsidRPr="00712340" w:rsidRDefault="003337BC" w:rsidP="003337BC">
      <w:pPr>
        <w:ind w:firstLine="567"/>
        <w:jc w:val="both"/>
        <w:rPr>
          <w:rFonts w:ascii="GHEA Grapalat" w:hAnsi="GHEA Grapalat"/>
          <w:sz w:val="20"/>
          <w:lang w:val="af-ZA"/>
        </w:rPr>
      </w:pPr>
      <w:r w:rsidRPr="00712340">
        <w:rPr>
          <w:rFonts w:ascii="GHEA Grapalat" w:hAnsi="GHEA Grapalat"/>
          <w:sz w:val="20"/>
          <w:lang w:val="hy-AM"/>
        </w:rPr>
        <w:t>4</w:t>
      </w:r>
      <w:r w:rsidRPr="00712340">
        <w:rPr>
          <w:rFonts w:ascii="GHEA Grapalat" w:hAnsi="GHEA Grapalat" w:cs="Sylfaen"/>
          <w:sz w:val="20"/>
          <w:lang w:val="hy-AM"/>
        </w:rPr>
        <w:t xml:space="preserve">.1 </w:t>
      </w:r>
      <w:r w:rsidRPr="00E81BDB">
        <w:rPr>
          <w:rFonts w:ascii="GHEA Grapalat" w:hAnsi="GHEA Grapalat" w:cs="Sylfaen"/>
          <w:sz w:val="20"/>
          <w:lang w:val="hy-AM"/>
        </w:rPr>
        <w:t>Սույն</w:t>
      </w:r>
      <w:r w:rsidRPr="00712340">
        <w:rPr>
          <w:rFonts w:ascii="GHEA Grapalat" w:hAnsi="GHEA Grapalat" w:cs="Sylfaen"/>
          <w:sz w:val="20"/>
          <w:lang w:val="af-ZA"/>
        </w:rPr>
        <w:t xml:space="preserve"> </w:t>
      </w:r>
      <w:r w:rsidRPr="00E81BDB">
        <w:rPr>
          <w:rFonts w:ascii="GHEA Grapalat" w:hAnsi="GHEA Grapalat" w:cs="Sylfaen"/>
          <w:sz w:val="20"/>
          <w:lang w:val="hy-AM"/>
        </w:rPr>
        <w:t>ընթացակարգին</w:t>
      </w:r>
      <w:r w:rsidRPr="00712340">
        <w:rPr>
          <w:rFonts w:ascii="GHEA Grapalat" w:hAnsi="GHEA Grapalat" w:cs="Sylfaen"/>
          <w:sz w:val="20"/>
          <w:lang w:val="af-ZA"/>
        </w:rPr>
        <w:t xml:space="preserve"> </w:t>
      </w:r>
      <w:r w:rsidRPr="00E81BDB">
        <w:rPr>
          <w:rFonts w:ascii="GHEA Grapalat" w:hAnsi="GHEA Grapalat" w:cs="Sylfaen"/>
          <w:sz w:val="20"/>
          <w:lang w:val="hy-AM"/>
        </w:rPr>
        <w:t>մասնակցելու</w:t>
      </w:r>
      <w:r w:rsidRPr="00712340">
        <w:rPr>
          <w:rFonts w:ascii="GHEA Grapalat" w:hAnsi="GHEA Grapalat" w:cs="Sylfaen"/>
          <w:sz w:val="20"/>
          <w:lang w:val="af-ZA"/>
        </w:rPr>
        <w:t xml:space="preserve"> </w:t>
      </w:r>
      <w:r w:rsidRPr="00E81BDB">
        <w:rPr>
          <w:rFonts w:ascii="GHEA Grapalat" w:hAnsi="GHEA Grapalat" w:cs="Sylfaen"/>
          <w:sz w:val="20"/>
          <w:lang w:val="hy-AM"/>
        </w:rPr>
        <w:t>համար</w:t>
      </w:r>
      <w:r w:rsidRPr="00712340">
        <w:rPr>
          <w:rFonts w:ascii="GHEA Grapalat" w:hAnsi="GHEA Grapalat" w:cs="Sylfaen"/>
          <w:sz w:val="20"/>
          <w:lang w:val="af-ZA"/>
        </w:rPr>
        <w:t xml:space="preserve"> </w:t>
      </w:r>
      <w:r w:rsidRPr="00E81BDB">
        <w:rPr>
          <w:rFonts w:ascii="GHEA Grapalat" w:hAnsi="GHEA Grapalat" w:cs="Sylfaen"/>
          <w:sz w:val="20"/>
          <w:lang w:val="hy-AM"/>
        </w:rPr>
        <w:t>մասնակիցը</w:t>
      </w:r>
      <w:r w:rsidRPr="00712340">
        <w:rPr>
          <w:rFonts w:ascii="GHEA Grapalat" w:hAnsi="GHEA Grapalat" w:cs="Sylfaen"/>
          <w:sz w:val="20"/>
          <w:lang w:val="af-ZA"/>
        </w:rPr>
        <w:t xml:space="preserve"> </w:t>
      </w:r>
      <w:r w:rsidRPr="00E81BDB">
        <w:rPr>
          <w:rFonts w:ascii="GHEA Grapalat" w:hAnsi="GHEA Grapalat" w:cs="Sylfaen"/>
          <w:sz w:val="20"/>
          <w:lang w:val="hy-AM"/>
        </w:rPr>
        <w:t>հանձնաժողովին</w:t>
      </w:r>
      <w:r w:rsidRPr="00712340">
        <w:rPr>
          <w:rFonts w:ascii="GHEA Grapalat" w:hAnsi="GHEA Grapalat" w:cs="Sylfaen"/>
          <w:sz w:val="20"/>
          <w:lang w:val="af-ZA"/>
        </w:rPr>
        <w:t xml:space="preserve"> </w:t>
      </w:r>
      <w:r w:rsidRPr="00E81BDB">
        <w:rPr>
          <w:rFonts w:ascii="GHEA Grapalat" w:hAnsi="GHEA Grapalat" w:cs="Sylfaen"/>
          <w:sz w:val="20"/>
          <w:lang w:val="hy-AM"/>
        </w:rPr>
        <w:t>ներկայացնում</w:t>
      </w:r>
      <w:r w:rsidRPr="00712340">
        <w:rPr>
          <w:rFonts w:ascii="GHEA Grapalat" w:hAnsi="GHEA Grapalat" w:cs="Sylfaen"/>
          <w:sz w:val="20"/>
          <w:lang w:val="af-ZA"/>
        </w:rPr>
        <w:t xml:space="preserve"> </w:t>
      </w:r>
      <w:r w:rsidRPr="00E81BDB">
        <w:rPr>
          <w:rFonts w:ascii="GHEA Grapalat" w:hAnsi="GHEA Grapalat" w:cs="Sylfaen"/>
          <w:sz w:val="20"/>
          <w:lang w:val="hy-AM"/>
        </w:rPr>
        <w:t>է</w:t>
      </w:r>
      <w:r w:rsidRPr="00712340">
        <w:rPr>
          <w:rFonts w:ascii="GHEA Grapalat" w:hAnsi="GHEA Grapalat" w:cs="Sylfaen"/>
          <w:sz w:val="20"/>
          <w:lang w:val="af-ZA"/>
        </w:rPr>
        <w:t xml:space="preserve"> </w:t>
      </w:r>
      <w:r w:rsidRPr="00E81BDB">
        <w:rPr>
          <w:rFonts w:ascii="GHEA Grapalat" w:hAnsi="GHEA Grapalat" w:cs="Sylfaen"/>
          <w:sz w:val="20"/>
          <w:lang w:val="hy-AM"/>
        </w:rPr>
        <w:t>հայտ</w:t>
      </w:r>
      <w:r w:rsidRPr="00E81BDB">
        <w:rPr>
          <w:rFonts w:ascii="GHEA Grapalat" w:hAnsi="GHEA Grapalat" w:cs="Tahoma"/>
          <w:sz w:val="20"/>
          <w:lang w:val="hy-AM"/>
        </w:rPr>
        <w:t>։</w:t>
      </w:r>
      <w:r w:rsidRPr="00712340">
        <w:rPr>
          <w:rFonts w:ascii="GHEA Grapalat" w:hAnsi="GHEA Grapalat"/>
          <w:sz w:val="20"/>
          <w:lang w:val="af-ZA"/>
        </w:rPr>
        <w:t xml:space="preserve"> </w:t>
      </w:r>
      <w:r w:rsidRPr="00712340">
        <w:rPr>
          <w:rFonts w:ascii="GHEA Grapalat" w:hAnsi="GHEA Grapalat" w:cs="Sylfaen"/>
          <w:sz w:val="20"/>
        </w:rPr>
        <w:t>Հայտը</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հրավերի</w:t>
      </w:r>
      <w:r w:rsidRPr="00712340">
        <w:rPr>
          <w:rFonts w:ascii="GHEA Grapalat" w:hAnsi="GHEA Grapalat" w:cs="Sylfaen"/>
          <w:sz w:val="20"/>
          <w:lang w:val="af-ZA"/>
        </w:rPr>
        <w:t xml:space="preserve"> </w:t>
      </w:r>
      <w:r w:rsidRPr="00712340">
        <w:rPr>
          <w:rFonts w:ascii="GHEA Grapalat" w:hAnsi="GHEA Grapalat" w:cs="Sylfaen"/>
          <w:sz w:val="20"/>
        </w:rPr>
        <w:t>հիման</w:t>
      </w:r>
      <w:r w:rsidRPr="00712340">
        <w:rPr>
          <w:rFonts w:ascii="GHEA Grapalat" w:hAnsi="GHEA Grapalat" w:cs="Sylfaen"/>
          <w:sz w:val="20"/>
          <w:lang w:val="af-ZA"/>
        </w:rPr>
        <w:t xml:space="preserve"> </w:t>
      </w:r>
      <w:r w:rsidRPr="00712340">
        <w:rPr>
          <w:rFonts w:ascii="GHEA Grapalat" w:hAnsi="GHEA Grapalat" w:cs="Sylfaen"/>
          <w:sz w:val="20"/>
        </w:rPr>
        <w:t>վրա</w:t>
      </w:r>
      <w:r w:rsidRPr="00712340">
        <w:rPr>
          <w:rFonts w:ascii="GHEA Grapalat" w:hAnsi="GHEA Grapalat" w:cs="Sylfaen"/>
          <w:sz w:val="20"/>
          <w:lang w:val="af-ZA"/>
        </w:rPr>
        <w:t xml:space="preserve"> </w:t>
      </w:r>
      <w:r w:rsidRPr="00712340">
        <w:rPr>
          <w:rFonts w:ascii="GHEA Grapalat" w:hAnsi="GHEA Grapalat" w:cs="Sylfaen"/>
          <w:sz w:val="20"/>
        </w:rPr>
        <w:t>մասնակցի</w:t>
      </w:r>
      <w:r w:rsidRPr="00712340">
        <w:rPr>
          <w:rFonts w:ascii="GHEA Grapalat" w:hAnsi="GHEA Grapalat" w:cs="Sylfaen"/>
          <w:sz w:val="20"/>
          <w:lang w:val="af-ZA"/>
        </w:rPr>
        <w:t xml:space="preserve"> </w:t>
      </w:r>
      <w:r w:rsidRPr="00712340">
        <w:rPr>
          <w:rFonts w:ascii="GHEA Grapalat" w:hAnsi="GHEA Grapalat" w:cs="Sylfaen"/>
          <w:sz w:val="20"/>
        </w:rPr>
        <w:t>կողմից</w:t>
      </w:r>
      <w:r w:rsidRPr="00712340">
        <w:rPr>
          <w:rFonts w:ascii="GHEA Grapalat" w:hAnsi="GHEA Grapalat" w:cs="Sylfaen"/>
          <w:sz w:val="20"/>
          <w:lang w:val="af-ZA"/>
        </w:rPr>
        <w:t xml:space="preserve"> </w:t>
      </w:r>
      <w:r w:rsidRPr="00712340">
        <w:rPr>
          <w:rFonts w:ascii="GHEA Grapalat" w:hAnsi="GHEA Grapalat" w:cs="Sylfaen"/>
          <w:sz w:val="20"/>
        </w:rPr>
        <w:t>ներկայացվող</w:t>
      </w:r>
      <w:r w:rsidRPr="00712340">
        <w:rPr>
          <w:rFonts w:ascii="GHEA Grapalat" w:hAnsi="GHEA Grapalat" w:cs="Sylfaen"/>
          <w:sz w:val="20"/>
          <w:lang w:val="af-ZA"/>
        </w:rPr>
        <w:t xml:space="preserve"> </w:t>
      </w:r>
      <w:r w:rsidRPr="00712340">
        <w:rPr>
          <w:rFonts w:ascii="GHEA Grapalat" w:hAnsi="GHEA Grapalat" w:cs="Sylfaen"/>
          <w:sz w:val="20"/>
        </w:rPr>
        <w:t>առաջարկն</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rPr>
        <w:t>Մասնակիցը</w:t>
      </w:r>
      <w:r w:rsidRPr="00712340">
        <w:rPr>
          <w:rFonts w:ascii="GHEA Grapalat" w:hAnsi="GHEA Grapalat"/>
          <w:lang w:val="hy-AM"/>
        </w:rPr>
        <w:t xml:space="preserve"> </w:t>
      </w:r>
      <w:r w:rsidRPr="00712340">
        <w:rPr>
          <w:rFonts w:ascii="GHEA Grapalat" w:hAnsi="GHEA Grapalat" w:cs="Sylfaen"/>
        </w:rPr>
        <w:t>կարող</w:t>
      </w:r>
      <w:r w:rsidRPr="00712340">
        <w:rPr>
          <w:rFonts w:ascii="GHEA Grapalat" w:hAnsi="GHEA Grapalat"/>
          <w:lang w:val="hy-AM"/>
        </w:rPr>
        <w:t xml:space="preserve"> </w:t>
      </w:r>
      <w:r w:rsidRPr="00712340">
        <w:rPr>
          <w:rFonts w:ascii="GHEA Grapalat" w:hAnsi="GHEA Grapalat" w:cs="Sylfaen"/>
        </w:rPr>
        <w:t>է</w:t>
      </w:r>
      <w:r w:rsidRPr="00712340">
        <w:rPr>
          <w:rFonts w:ascii="GHEA Grapalat" w:hAnsi="GHEA Grapalat"/>
          <w:lang w:val="hy-AM"/>
        </w:rPr>
        <w:t xml:space="preserve"> </w:t>
      </w:r>
      <w:r w:rsidRPr="00712340">
        <w:rPr>
          <w:rFonts w:ascii="GHEA Grapalat" w:hAnsi="GHEA Grapalat" w:cs="Sylfaen"/>
        </w:rPr>
        <w:t>հայտ</w:t>
      </w:r>
      <w:r w:rsidRPr="00712340">
        <w:rPr>
          <w:rFonts w:ascii="GHEA Grapalat" w:hAnsi="GHEA Grapalat"/>
          <w:lang w:val="hy-AM"/>
        </w:rPr>
        <w:t xml:space="preserve"> </w:t>
      </w:r>
      <w:r w:rsidRPr="00712340">
        <w:rPr>
          <w:rFonts w:ascii="GHEA Grapalat" w:hAnsi="GHEA Grapalat" w:cs="Sylfaen"/>
        </w:rPr>
        <w:t>ներկայացնել</w:t>
      </w:r>
      <w:r w:rsidRPr="00712340">
        <w:rPr>
          <w:rFonts w:ascii="GHEA Grapalat" w:hAnsi="GHEA Grapalat"/>
          <w:lang w:val="hy-AM"/>
        </w:rPr>
        <w:t xml:space="preserve"> </w:t>
      </w:r>
      <w:r w:rsidRPr="00712340">
        <w:rPr>
          <w:rFonts w:ascii="GHEA Grapalat" w:hAnsi="GHEA Grapalat" w:cs="Sylfaen"/>
        </w:rPr>
        <w:t>ինչպես</w:t>
      </w:r>
      <w:r w:rsidRPr="00712340">
        <w:rPr>
          <w:rFonts w:ascii="GHEA Grapalat" w:hAnsi="GHEA Grapalat"/>
          <w:lang w:val="hy-AM"/>
        </w:rPr>
        <w:t xml:space="preserve"> </w:t>
      </w:r>
      <w:r w:rsidRPr="00712340">
        <w:rPr>
          <w:rFonts w:ascii="GHEA Grapalat" w:hAnsi="GHEA Grapalat" w:cs="Sylfaen"/>
        </w:rPr>
        <w:t>յուրաքանչյուր</w:t>
      </w:r>
      <w:r w:rsidRPr="00712340">
        <w:rPr>
          <w:rFonts w:ascii="GHEA Grapalat" w:hAnsi="GHEA Grapalat"/>
          <w:lang w:val="hy-AM"/>
        </w:rPr>
        <w:t xml:space="preserve"> </w:t>
      </w:r>
      <w:r w:rsidRPr="00712340">
        <w:rPr>
          <w:rFonts w:ascii="GHEA Grapalat" w:hAnsi="GHEA Grapalat" w:cs="Sylfaen"/>
        </w:rPr>
        <w:t>չափաբաժնի</w:t>
      </w:r>
      <w:r w:rsidRPr="00712340">
        <w:rPr>
          <w:rFonts w:ascii="GHEA Grapalat" w:hAnsi="GHEA Grapalat"/>
          <w:lang w:val="hy-AM"/>
        </w:rPr>
        <w:t xml:space="preserve">, </w:t>
      </w:r>
      <w:r w:rsidRPr="00712340">
        <w:rPr>
          <w:rFonts w:ascii="GHEA Grapalat" w:hAnsi="GHEA Grapalat" w:cs="Sylfaen"/>
        </w:rPr>
        <w:t>այնպես</w:t>
      </w:r>
      <w:r w:rsidRPr="00712340">
        <w:rPr>
          <w:rFonts w:ascii="GHEA Grapalat" w:hAnsi="GHEA Grapalat"/>
          <w:lang w:val="hy-AM"/>
        </w:rPr>
        <w:t xml:space="preserve"> </w:t>
      </w:r>
      <w:r w:rsidRPr="00712340">
        <w:rPr>
          <w:rFonts w:ascii="GHEA Grapalat" w:hAnsi="GHEA Grapalat" w:cs="Sylfaen"/>
        </w:rPr>
        <w:t>էլ</w:t>
      </w:r>
      <w:r w:rsidRPr="00712340">
        <w:rPr>
          <w:rFonts w:ascii="GHEA Grapalat" w:hAnsi="GHEA Grapalat"/>
          <w:lang w:val="hy-AM"/>
        </w:rPr>
        <w:t xml:space="preserve"> </w:t>
      </w:r>
      <w:r w:rsidRPr="00712340">
        <w:rPr>
          <w:rFonts w:ascii="GHEA Grapalat" w:hAnsi="GHEA Grapalat" w:cs="Sylfaen"/>
        </w:rPr>
        <w:t>մի</w:t>
      </w:r>
      <w:r w:rsidRPr="00712340">
        <w:rPr>
          <w:rFonts w:ascii="GHEA Grapalat" w:hAnsi="GHEA Grapalat"/>
          <w:lang w:val="hy-AM"/>
        </w:rPr>
        <w:t xml:space="preserve"> </w:t>
      </w:r>
      <w:r w:rsidRPr="00712340">
        <w:rPr>
          <w:rFonts w:ascii="GHEA Grapalat" w:hAnsi="GHEA Grapalat" w:cs="Sylfaen"/>
        </w:rPr>
        <w:t>քանի</w:t>
      </w:r>
      <w:r w:rsidRPr="00712340">
        <w:rPr>
          <w:rFonts w:ascii="GHEA Grapalat" w:hAnsi="GHEA Grapalat"/>
          <w:lang w:val="hy-AM"/>
        </w:rPr>
        <w:t xml:space="preserve"> </w:t>
      </w:r>
      <w:r w:rsidRPr="00712340">
        <w:rPr>
          <w:rFonts w:ascii="GHEA Grapalat" w:hAnsi="GHEA Grapalat" w:cs="Sylfaen"/>
        </w:rPr>
        <w:t>կամ</w:t>
      </w:r>
      <w:r w:rsidRPr="00712340">
        <w:rPr>
          <w:rFonts w:ascii="GHEA Grapalat" w:hAnsi="GHEA Grapalat"/>
          <w:lang w:val="hy-AM"/>
        </w:rPr>
        <w:t xml:space="preserve"> </w:t>
      </w:r>
      <w:r w:rsidRPr="00712340">
        <w:rPr>
          <w:rFonts w:ascii="GHEA Grapalat" w:hAnsi="GHEA Grapalat" w:cs="Sylfaen"/>
        </w:rPr>
        <w:t>բոլոր</w:t>
      </w:r>
      <w:r w:rsidRPr="00E81BDB">
        <w:rPr>
          <w:rFonts w:ascii="GHEA Grapalat" w:hAnsi="GHEA Grapalat"/>
        </w:rPr>
        <w:t xml:space="preserve"> </w:t>
      </w:r>
      <w:r w:rsidRPr="00712340">
        <w:rPr>
          <w:rFonts w:ascii="GHEA Grapalat" w:hAnsi="GHEA Grapalat" w:cs="Sylfaen"/>
        </w:rPr>
        <w:t>չափաբաժինների</w:t>
      </w:r>
      <w:r w:rsidRPr="00712340">
        <w:rPr>
          <w:rFonts w:ascii="GHEA Grapalat" w:hAnsi="GHEA Grapalat"/>
          <w:lang w:val="hy-AM"/>
        </w:rPr>
        <w:t xml:space="preserve"> </w:t>
      </w:r>
      <w:r w:rsidRPr="00712340">
        <w:rPr>
          <w:rFonts w:ascii="GHEA Grapalat" w:hAnsi="GHEA Grapalat" w:cs="Sylfaen"/>
        </w:rPr>
        <w:t>համար</w:t>
      </w:r>
      <w:r w:rsidRPr="00712340">
        <w:rPr>
          <w:rFonts w:ascii="GHEA Grapalat" w:hAnsi="GHEA Grapalat" w:cs="Sylfaen"/>
          <w:szCs w:val="24"/>
          <w:lang w:val="hy-AM"/>
        </w:rPr>
        <w:t xml:space="preserve">։  </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lang w:val="hy-AM"/>
        </w:rPr>
        <w:t>Հայտը ներկայացվում է մինչև դրա համար սույն հրավերով սահմանված ժամկետի ավարտը։</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3337BC" w:rsidRPr="00670B57" w:rsidRDefault="003337BC" w:rsidP="003337BC">
      <w:pPr>
        <w:pStyle w:val="23"/>
        <w:spacing w:line="240" w:lineRule="auto"/>
        <w:ind w:firstLine="567"/>
        <w:rPr>
          <w:rFonts w:ascii="GHEA Grapalat" w:hAnsi="GHEA Grapalat" w:cs="Sylfaen"/>
          <w:szCs w:val="24"/>
          <w:lang w:val="hy-AM"/>
        </w:rPr>
      </w:pPr>
      <w:r w:rsidRPr="00670B57">
        <w:rPr>
          <w:rFonts w:ascii="GHEA Grapalat" w:hAnsi="GHEA Grapalat" w:cs="Sylfaen"/>
          <w:szCs w:val="24"/>
          <w:lang w:val="hy-AM"/>
        </w:rPr>
        <w:t xml:space="preserve">4.2  Ընթացակարգի հայտերն անհրաժեշտ է ներկայացնել </w:t>
      </w:r>
      <w:r w:rsidRPr="00670B57">
        <w:rPr>
          <w:rFonts w:ascii="GHEA Grapalat" w:hAnsi="GHEA Grapalat" w:cs="Sylfaen"/>
        </w:rPr>
        <w:t>հանձնաժողովին</w:t>
      </w:r>
      <w:r w:rsidRPr="00670B5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556D91">
        <w:rPr>
          <w:rFonts w:ascii="GHEA Grapalat" w:hAnsi="GHEA Grapalat" w:cs="Sylfaen"/>
          <w:szCs w:val="24"/>
          <w:lang w:val="hy-AM"/>
        </w:rPr>
        <w:t>2</w:t>
      </w:r>
      <w:r w:rsidRPr="00AE3BA5">
        <w:rPr>
          <w:rFonts w:ascii="GHEA Grapalat" w:hAnsi="GHEA Grapalat" w:cs="Sylfaen"/>
          <w:szCs w:val="24"/>
          <w:lang w:val="hy-AM"/>
        </w:rPr>
        <w:t>-</w:t>
      </w:r>
      <w:r w:rsidRPr="00670B57">
        <w:rPr>
          <w:rFonts w:ascii="GHEA Grapalat" w:hAnsi="GHEA Grapalat" w:cs="Sylfaen"/>
          <w:szCs w:val="24"/>
          <w:lang w:val="hy-AM"/>
        </w:rPr>
        <w:t xml:space="preserve">րդ օրվա ժամը </w:t>
      </w:r>
      <w:r>
        <w:rPr>
          <w:rFonts w:ascii="GHEA Grapalat" w:hAnsi="GHEA Grapalat" w:cs="Sylfaen"/>
          <w:szCs w:val="24"/>
          <w:lang w:val="hy-AM"/>
        </w:rPr>
        <w:t>1</w:t>
      </w:r>
      <w:r w:rsidRPr="008B4249">
        <w:rPr>
          <w:rFonts w:ascii="GHEA Grapalat" w:hAnsi="GHEA Grapalat" w:cs="Sylfaen"/>
          <w:szCs w:val="24"/>
          <w:lang w:val="hy-AM"/>
        </w:rPr>
        <w:t>4</w:t>
      </w:r>
      <w:r w:rsidRPr="00AE3BA5">
        <w:rPr>
          <w:rFonts w:ascii="GHEA Grapalat" w:hAnsi="GHEA Grapalat" w:cs="Sylfaen"/>
          <w:szCs w:val="24"/>
          <w:lang w:val="hy-AM"/>
        </w:rPr>
        <w:t>:00</w:t>
      </w:r>
      <w:r w:rsidRPr="00670B57">
        <w:rPr>
          <w:rFonts w:ascii="GHEA Grapalat" w:hAnsi="GHEA Grapalat" w:cs="Sylfaen"/>
          <w:szCs w:val="24"/>
          <w:lang w:val="hy-AM"/>
        </w:rPr>
        <w:t xml:space="preserve">-ն, ՀՀ </w:t>
      </w:r>
      <w:r w:rsidRPr="00817EA9">
        <w:rPr>
          <w:rFonts w:ascii="GHEA Grapalat" w:hAnsi="GHEA Grapalat" w:cs="Sylfaen"/>
          <w:szCs w:val="24"/>
          <w:lang w:val="hy-AM"/>
        </w:rPr>
        <w:t xml:space="preserve">Արմավիրի մարզի Գեղակերտ համայնքի Մ. </w:t>
      </w:r>
      <w:r w:rsidRPr="00376A6A">
        <w:rPr>
          <w:rFonts w:ascii="GHEA Grapalat" w:hAnsi="GHEA Grapalat" w:cs="Sylfaen"/>
          <w:szCs w:val="24"/>
          <w:lang w:val="hy-AM"/>
        </w:rPr>
        <w:t>Մաշտոց 30</w:t>
      </w:r>
      <w:r w:rsidRPr="00AE3BA5">
        <w:rPr>
          <w:rFonts w:ascii="GHEA Grapalat" w:hAnsi="GHEA Grapalat" w:cs="Sylfaen"/>
          <w:szCs w:val="24"/>
          <w:lang w:val="hy-AM"/>
        </w:rPr>
        <w:t xml:space="preserve">. </w:t>
      </w:r>
      <w:r w:rsidRPr="00670B57">
        <w:rPr>
          <w:rFonts w:ascii="GHEA Grapalat" w:hAnsi="GHEA Grapalat" w:cs="Sylfaen"/>
          <w:szCs w:val="24"/>
          <w:lang w:val="hy-AM"/>
        </w:rPr>
        <w:t>հասցեով:</w:t>
      </w:r>
    </w:p>
    <w:p w:rsidR="003337BC" w:rsidRPr="00E81BDB" w:rsidRDefault="003337BC" w:rsidP="003337BC">
      <w:pPr>
        <w:pStyle w:val="23"/>
        <w:spacing w:line="240" w:lineRule="auto"/>
        <w:ind w:firstLine="567"/>
        <w:rPr>
          <w:rFonts w:ascii="GHEA Grapalat" w:hAnsi="GHEA Grapalat" w:cs="Sylfaen"/>
          <w:szCs w:val="24"/>
          <w:lang w:val="hy-AM"/>
        </w:rPr>
      </w:pPr>
      <w:r w:rsidRPr="00E81BD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1712A">
        <w:rPr>
          <w:rFonts w:ascii="GHEA Grapalat" w:hAnsi="GHEA Grapalat"/>
          <w:lang w:val="hy-AM"/>
        </w:rPr>
        <w:t>Նելլի Պետրոսյանին:</w:t>
      </w:r>
      <w:r w:rsidRPr="00E81BDB">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lang w:val="hy-AM"/>
        </w:rPr>
        <w:t>4.3 Մասնակիցը հայտով ներկայացնում է`</w:t>
      </w:r>
    </w:p>
    <w:p w:rsidR="003337BC" w:rsidRPr="00712340" w:rsidRDefault="003337BC" w:rsidP="003337BC">
      <w:pPr>
        <w:pStyle w:val="23"/>
        <w:spacing w:line="240" w:lineRule="auto"/>
        <w:ind w:firstLine="567"/>
        <w:rPr>
          <w:rFonts w:ascii="GHEA Grapalat" w:hAnsi="GHEA Grapalat" w:cs="Sylfaen"/>
          <w:szCs w:val="24"/>
          <w:lang w:val="hy-AM"/>
        </w:rPr>
      </w:pPr>
      <w:bookmarkStart w:id="4" w:name="_Hlk9261647"/>
      <w:r w:rsidRPr="00712340">
        <w:rPr>
          <w:rFonts w:ascii="GHEA Grapalat" w:hAnsi="GHEA Grapalat" w:cs="Sylfaen"/>
          <w:szCs w:val="24"/>
          <w:lang w:val="hy-AM"/>
        </w:rPr>
        <w:t>1) իր կողմից հաստատված՝ սույն հրավերի 2-րդ մասի 2.1 կետով նախատեսված դիմում-հայտարարություն`</w:t>
      </w:r>
      <w:r w:rsidRPr="0071234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12340">
        <w:rPr>
          <w:rFonts w:ascii="GHEA Grapalat" w:hAnsi="GHEA Grapalat" w:cs="Sylfaen"/>
          <w:szCs w:val="24"/>
          <w:lang w:val="hy-AM"/>
        </w:rPr>
        <w:t>, որը ներառում է`</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lang w:val="hy-AM"/>
        </w:rPr>
        <w:t>ա) հավաստում սույն հրավերով սահմանված մասնակ</w:t>
      </w:r>
      <w:r w:rsidRPr="00712340">
        <w:rPr>
          <w:rFonts w:ascii="GHEA Grapalat" w:hAnsi="GHEA Grapalat" w:cs="Sylfaen"/>
          <w:szCs w:val="24"/>
          <w:lang w:val="hy-AM"/>
        </w:rPr>
        <w:softHyphen/>
        <w:t>ցության իրավունքի պահանջներին իր տվյալների համապատասխանության մասին.</w:t>
      </w:r>
    </w:p>
    <w:p w:rsidR="003337BC" w:rsidRPr="00712340" w:rsidRDefault="003337BC" w:rsidP="003337BC">
      <w:pPr>
        <w:shd w:val="clear" w:color="auto" w:fill="FFFFFF"/>
        <w:ind w:firstLine="567"/>
        <w:jc w:val="both"/>
        <w:rPr>
          <w:rFonts w:ascii="GHEA Grapalat" w:hAnsi="GHEA Grapalat" w:cs="Sylfaen"/>
          <w:sz w:val="20"/>
          <w:lang w:val="hy-AM"/>
        </w:rPr>
      </w:pPr>
      <w:r w:rsidRPr="00712340">
        <w:rPr>
          <w:rFonts w:ascii="GHEA Grapalat" w:hAnsi="GHEA Grapalat" w:cs="Sylfaen"/>
          <w:sz w:val="20"/>
          <w:lang w:val="hy-AM"/>
        </w:rPr>
        <w:t>բ)</w:t>
      </w:r>
      <w:r w:rsidRPr="00712340">
        <w:rPr>
          <w:rFonts w:ascii="GHEA Grapalat" w:hAnsi="GHEA Grapalat" w:cs="Sylfaen"/>
          <w:lang w:val="hy-AM"/>
        </w:rPr>
        <w:t xml:space="preserve"> </w:t>
      </w:r>
      <w:r w:rsidRPr="00712340">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3337BC" w:rsidRPr="00712340" w:rsidRDefault="003337BC" w:rsidP="003337BC">
      <w:pPr>
        <w:pStyle w:val="23"/>
        <w:spacing w:line="240" w:lineRule="auto"/>
        <w:ind w:firstLine="567"/>
        <w:rPr>
          <w:rFonts w:ascii="GHEA Grapalat" w:hAnsi="GHEA Grapalat" w:cs="Sylfaen"/>
          <w:szCs w:val="24"/>
          <w:lang w:val="hy-AM"/>
        </w:rPr>
      </w:pPr>
      <w:bookmarkStart w:id="5" w:name="_Hlk9261892"/>
      <w:bookmarkEnd w:id="4"/>
      <w:r w:rsidRPr="0071234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337BC" w:rsidRPr="00712340" w:rsidRDefault="003337BC" w:rsidP="003337BC">
      <w:pPr>
        <w:pStyle w:val="norm"/>
        <w:spacing w:line="240" w:lineRule="auto"/>
        <w:ind w:firstLine="630"/>
        <w:rPr>
          <w:rFonts w:ascii="GHEA Grapalat" w:hAnsi="GHEA Grapalat" w:cs="Sylfaen"/>
          <w:szCs w:val="24"/>
          <w:lang w:val="hy-AM"/>
        </w:rPr>
      </w:pPr>
      <w:r w:rsidRPr="00712340">
        <w:rPr>
          <w:rFonts w:ascii="GHEA Grapalat" w:hAnsi="GHEA Grapalat"/>
          <w:sz w:val="20"/>
          <w:lang w:val="hy-AM"/>
        </w:rPr>
        <w:t xml:space="preserve">ե) </w:t>
      </w:r>
      <w:r w:rsidRPr="00712340">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նշված անձանց բացակայության դեպքում ներկայացվում է գործադիր մարմնի ղեկավարի և անդամների տվյալները</w:t>
      </w:r>
      <w:r w:rsidRPr="00712340">
        <w:rPr>
          <w:rFonts w:ascii="GHEA Grapalat" w:hAnsi="GHEA Grapalat"/>
          <w:sz w:val="20"/>
          <w:lang w:val="hy-AM"/>
        </w:rPr>
        <w:t xml:space="preserve">: Ընդ որում </w:t>
      </w:r>
      <w:r w:rsidRPr="00712340">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12340">
        <w:rPr>
          <w:rFonts w:ascii="GHEA Grapalat" w:hAnsi="GHEA Grapalat" w:cs="Sylfaen"/>
          <w:szCs w:val="24"/>
          <w:lang w:val="hy-AM"/>
        </w:rPr>
        <w:t xml:space="preserve"> </w:t>
      </w:r>
    </w:p>
    <w:bookmarkEnd w:id="5"/>
    <w:p w:rsidR="003337BC" w:rsidRPr="00E81BDB"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2) իր կողմից հաստատված գնային առաջարկ</w:t>
      </w:r>
      <w:r w:rsidRPr="00E81BDB">
        <w:rPr>
          <w:rFonts w:ascii="GHEA Grapalat" w:hAnsi="GHEA Grapalat" w:cs="Sylfaen"/>
          <w:sz w:val="20"/>
          <w:szCs w:val="24"/>
          <w:lang w:val="hy-AM" w:eastAsia="en-US"/>
        </w:rPr>
        <w:t>.</w:t>
      </w:r>
    </w:p>
    <w:p w:rsidR="003337BC" w:rsidRPr="00712340" w:rsidRDefault="003337BC" w:rsidP="003337BC">
      <w:pPr>
        <w:ind w:firstLine="567"/>
        <w:jc w:val="both"/>
        <w:rPr>
          <w:rFonts w:ascii="GHEA Grapalat" w:hAnsi="GHEA Grapalat" w:cs="Sylfaen"/>
          <w:color w:val="FFFFFF"/>
          <w:sz w:val="20"/>
          <w:lang w:val="hy-AM"/>
        </w:rPr>
      </w:pPr>
      <w:r w:rsidRPr="00712340">
        <w:rPr>
          <w:rFonts w:ascii="GHEA Grapalat" w:hAnsi="GHEA Grapalat" w:cs="Sylfaen"/>
          <w:sz w:val="20"/>
          <w:lang w:val="hy-AM"/>
        </w:rPr>
        <w:t xml:space="preserve">  </w:t>
      </w:r>
      <w:r w:rsidRPr="00E81BDB">
        <w:rPr>
          <w:rFonts w:ascii="GHEA Grapalat" w:hAnsi="GHEA Grapalat" w:cs="Sylfaen"/>
          <w:sz w:val="20"/>
          <w:lang w:val="hy-AM"/>
        </w:rPr>
        <w:t>3</w:t>
      </w:r>
      <w:r w:rsidRPr="00712340">
        <w:rPr>
          <w:rFonts w:ascii="GHEA Grapalat" w:hAnsi="GHEA Grapalat" w:cs="Sylfaen"/>
          <w:sz w:val="20"/>
          <w:lang w:val="hy-AM"/>
        </w:rPr>
        <w:t>) հայտի ապահովում կանխիկ փողի կամ բանկային երաշխիքի ձևով:</w:t>
      </w:r>
      <w:r w:rsidRPr="00346FA5">
        <w:rPr>
          <w:rFonts w:ascii="GHEA Grapalat" w:hAnsi="GHEA Grapalat"/>
          <w:sz w:val="20"/>
          <w:vertAlign w:val="superscript"/>
          <w:lang w:val="hy-AM"/>
        </w:rPr>
        <w:t>7</w:t>
      </w:r>
      <w:r w:rsidRPr="00712340">
        <w:rPr>
          <w:rStyle w:val="af6"/>
          <w:rFonts w:ascii="GHEA Grapalat" w:hAnsi="GHEA Grapalat"/>
          <w:color w:val="FFFFFF"/>
          <w:sz w:val="20"/>
          <w:lang w:val="hy-AM"/>
        </w:rPr>
        <w:footnoteReference w:id="6"/>
      </w:r>
    </w:p>
    <w:p w:rsidR="003337BC" w:rsidRPr="00712340" w:rsidRDefault="003337BC" w:rsidP="003337BC">
      <w:pPr>
        <w:pStyle w:val="norm"/>
        <w:spacing w:line="240" w:lineRule="auto"/>
        <w:rPr>
          <w:rFonts w:ascii="GHEA Grapalat" w:hAnsi="GHEA Grapalat" w:cs="Sylfaen"/>
          <w:sz w:val="20"/>
          <w:szCs w:val="24"/>
          <w:lang w:val="hy-AM" w:eastAsia="en-US"/>
        </w:rPr>
      </w:pPr>
      <w:r w:rsidRPr="00E81BDB">
        <w:rPr>
          <w:rFonts w:ascii="GHEA Grapalat" w:hAnsi="GHEA Grapalat" w:cs="Sylfaen"/>
          <w:sz w:val="20"/>
          <w:szCs w:val="24"/>
          <w:lang w:val="hy-AM" w:eastAsia="en-US"/>
        </w:rPr>
        <w:t>4</w:t>
      </w:r>
      <w:r w:rsidRPr="00712340">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3337BC" w:rsidRPr="00712340" w:rsidRDefault="003337BC" w:rsidP="003337BC">
      <w:pPr>
        <w:pStyle w:val="norm"/>
        <w:spacing w:line="240" w:lineRule="auto"/>
        <w:rPr>
          <w:rFonts w:ascii="GHEA Grapalat" w:hAnsi="GHEA Grapalat" w:cs="Sylfaen"/>
          <w:sz w:val="20"/>
          <w:szCs w:val="24"/>
          <w:lang w:val="hy-AM" w:eastAsia="en-US"/>
        </w:rPr>
      </w:pPr>
      <w:bookmarkStart w:id="6" w:name="_Hlk9262052"/>
      <w:r w:rsidRPr="00712340">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rsidR="003337BC" w:rsidRPr="00712340" w:rsidRDefault="003337BC" w:rsidP="003337BC">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3337BC" w:rsidRPr="00712340" w:rsidRDefault="003337BC" w:rsidP="003337BC">
      <w:pPr>
        <w:pStyle w:val="norm"/>
        <w:numPr>
          <w:ilvl w:val="0"/>
          <w:numId w:val="18"/>
        </w:numPr>
        <w:spacing w:line="240" w:lineRule="auto"/>
        <w:ind w:left="0" w:firstLine="810"/>
        <w:rPr>
          <w:rFonts w:ascii="GHEA Grapalat" w:hAnsi="GHEA Grapalat" w:cs="Sylfaen"/>
          <w:sz w:val="20"/>
          <w:szCs w:val="24"/>
          <w:lang w:val="hy-AM" w:eastAsia="en-US"/>
        </w:rPr>
      </w:pPr>
      <w:r w:rsidRPr="0071234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3337BC" w:rsidRPr="00712340" w:rsidRDefault="003337BC" w:rsidP="003337BC">
      <w:pPr>
        <w:pStyle w:val="norm"/>
        <w:spacing w:line="240" w:lineRule="auto"/>
        <w:rPr>
          <w:rFonts w:ascii="GHEA Grapalat" w:hAnsi="GHEA Grapalat" w:cs="Sylfaen"/>
          <w:sz w:val="20"/>
          <w:szCs w:val="24"/>
          <w:lang w:val="hy-AM" w:eastAsia="en-US"/>
        </w:rPr>
      </w:pPr>
    </w:p>
    <w:p w:rsidR="003337BC" w:rsidRPr="00712340" w:rsidRDefault="003337BC" w:rsidP="003337BC">
      <w:pPr>
        <w:jc w:val="center"/>
        <w:rPr>
          <w:rFonts w:ascii="GHEA Grapalat" w:hAnsi="GHEA Grapalat" w:cs="Arial"/>
          <w:b/>
          <w:sz w:val="20"/>
          <w:lang w:val="es-ES"/>
        </w:rPr>
      </w:pPr>
      <w:r w:rsidRPr="00712340">
        <w:rPr>
          <w:rFonts w:ascii="GHEA Grapalat" w:hAnsi="GHEA Grapalat"/>
          <w:b/>
          <w:sz w:val="20"/>
          <w:lang w:val="es-ES"/>
        </w:rPr>
        <w:t xml:space="preserve">5.   </w:t>
      </w:r>
      <w:r w:rsidRPr="00712340">
        <w:rPr>
          <w:rFonts w:ascii="GHEA Grapalat" w:hAnsi="GHEA Grapalat" w:cs="Sylfaen"/>
          <w:b/>
          <w:sz w:val="20"/>
          <w:lang w:val="es-ES"/>
        </w:rPr>
        <w:t>ՀԱՅՏԻ</w:t>
      </w:r>
      <w:r w:rsidRPr="00712340">
        <w:rPr>
          <w:rFonts w:ascii="GHEA Grapalat" w:hAnsi="GHEA Grapalat" w:cs="Arial"/>
          <w:b/>
          <w:sz w:val="20"/>
          <w:lang w:val="es-ES"/>
        </w:rPr>
        <w:t xml:space="preserve">   </w:t>
      </w:r>
      <w:r w:rsidRPr="00712340">
        <w:rPr>
          <w:rFonts w:ascii="GHEA Grapalat" w:hAnsi="GHEA Grapalat" w:cs="Sylfaen"/>
          <w:b/>
          <w:sz w:val="20"/>
          <w:lang w:val="es-ES"/>
        </w:rPr>
        <w:t>ԳՆԱՅԻՆ</w:t>
      </w:r>
      <w:r w:rsidRPr="00712340">
        <w:rPr>
          <w:rFonts w:ascii="GHEA Grapalat" w:hAnsi="GHEA Grapalat" w:cs="Arial"/>
          <w:b/>
          <w:sz w:val="20"/>
          <w:lang w:val="es-ES"/>
        </w:rPr>
        <w:t xml:space="preserve">  </w:t>
      </w:r>
      <w:r w:rsidRPr="00712340">
        <w:rPr>
          <w:rFonts w:ascii="GHEA Grapalat" w:hAnsi="GHEA Grapalat" w:cs="Sylfaen"/>
          <w:b/>
          <w:sz w:val="20"/>
          <w:lang w:val="es-ES"/>
        </w:rPr>
        <w:t>ԱՌԱՋԱՐԿԸ</w:t>
      </w:r>
      <w:r w:rsidRPr="00712340">
        <w:rPr>
          <w:rFonts w:ascii="GHEA Grapalat" w:hAnsi="GHEA Grapalat" w:cs="Arial"/>
          <w:b/>
          <w:sz w:val="20"/>
          <w:lang w:val="es-ES"/>
        </w:rPr>
        <w:t xml:space="preserve"> </w:t>
      </w:r>
    </w:p>
    <w:p w:rsidR="003337BC" w:rsidRPr="00712340" w:rsidRDefault="003337BC" w:rsidP="003337BC">
      <w:pPr>
        <w:jc w:val="center"/>
        <w:rPr>
          <w:rFonts w:ascii="GHEA Grapalat" w:hAnsi="GHEA Grapalat" w:cs="Arial"/>
          <w:b/>
          <w:sz w:val="20"/>
          <w:lang w:val="es-ES"/>
        </w:rPr>
      </w:pPr>
    </w:p>
    <w:p w:rsidR="003337BC" w:rsidRPr="00712340" w:rsidRDefault="003337BC" w:rsidP="003337BC">
      <w:pPr>
        <w:ind w:firstLine="567"/>
        <w:jc w:val="both"/>
        <w:rPr>
          <w:rFonts w:ascii="GHEA Grapalat" w:hAnsi="GHEA Grapalat"/>
          <w:sz w:val="20"/>
          <w:lang w:val="es-ES"/>
        </w:rPr>
      </w:pPr>
      <w:r w:rsidRPr="00712340">
        <w:rPr>
          <w:rFonts w:ascii="GHEA Grapalat" w:hAnsi="GHEA Grapalat" w:cs="Sylfaen"/>
          <w:sz w:val="20"/>
          <w:lang w:val="es-ES"/>
        </w:rPr>
        <w:t xml:space="preserve">5.1 </w:t>
      </w:r>
      <w:r w:rsidRPr="00712340">
        <w:rPr>
          <w:rFonts w:ascii="GHEA Grapalat" w:hAnsi="GHEA Grapalat" w:cs="Sylfaen"/>
          <w:sz w:val="20"/>
          <w:lang w:val="hy-AM"/>
        </w:rPr>
        <w:t>Առաջարկվող</w:t>
      </w:r>
      <w:r w:rsidRPr="00712340">
        <w:rPr>
          <w:rFonts w:ascii="GHEA Grapalat" w:hAnsi="GHEA Grapalat" w:cs="Sylfaen"/>
          <w:sz w:val="20"/>
          <w:lang w:val="es-ES"/>
        </w:rPr>
        <w:t xml:space="preserve"> </w:t>
      </w:r>
      <w:r w:rsidRPr="00712340">
        <w:rPr>
          <w:rFonts w:ascii="GHEA Grapalat" w:hAnsi="GHEA Grapalat" w:cs="Sylfaen"/>
          <w:sz w:val="20"/>
          <w:lang w:val="hy-AM"/>
        </w:rPr>
        <w:t>գինը</w:t>
      </w:r>
      <w:r w:rsidRPr="00712340">
        <w:rPr>
          <w:rFonts w:ascii="GHEA Grapalat" w:hAnsi="GHEA Grapalat" w:cs="Sylfaen"/>
          <w:sz w:val="20"/>
          <w:lang w:val="es-ES"/>
        </w:rPr>
        <w:t xml:space="preserve"> ծառայության </w:t>
      </w:r>
      <w:r w:rsidRPr="00712340">
        <w:rPr>
          <w:rFonts w:ascii="GHEA Grapalat" w:hAnsi="GHEA Grapalat" w:cs="Sylfaen"/>
          <w:sz w:val="20"/>
          <w:lang w:val="hy-AM"/>
        </w:rPr>
        <w:t>արժեքից</w:t>
      </w:r>
      <w:r w:rsidRPr="00712340">
        <w:rPr>
          <w:rFonts w:ascii="GHEA Grapalat" w:hAnsi="GHEA Grapalat" w:cs="Sylfaen"/>
          <w:sz w:val="20"/>
          <w:lang w:val="es-ES"/>
        </w:rPr>
        <w:t xml:space="preserve"> </w:t>
      </w:r>
      <w:r w:rsidRPr="00712340">
        <w:rPr>
          <w:rFonts w:ascii="GHEA Grapalat" w:hAnsi="GHEA Grapalat" w:cs="Sylfaen"/>
          <w:sz w:val="20"/>
          <w:lang w:val="hy-AM"/>
        </w:rPr>
        <w:t>բացի</w:t>
      </w:r>
      <w:r w:rsidRPr="00712340">
        <w:rPr>
          <w:rFonts w:ascii="GHEA Grapalat" w:hAnsi="GHEA Grapalat" w:cs="Sylfaen"/>
          <w:sz w:val="20"/>
          <w:lang w:val="es-ES"/>
        </w:rPr>
        <w:t xml:space="preserve"> </w:t>
      </w:r>
      <w:r w:rsidRPr="00712340">
        <w:rPr>
          <w:rFonts w:ascii="GHEA Grapalat" w:hAnsi="GHEA Grapalat" w:cs="Sylfaen"/>
          <w:sz w:val="20"/>
          <w:lang w:val="hy-AM"/>
        </w:rPr>
        <w:t>ներառում</w:t>
      </w:r>
      <w:r w:rsidRPr="00712340">
        <w:rPr>
          <w:rFonts w:ascii="GHEA Grapalat" w:hAnsi="GHEA Grapalat" w:cs="Sylfaen"/>
          <w:sz w:val="20"/>
          <w:lang w:val="es-ES"/>
        </w:rPr>
        <w:t xml:space="preserve"> </w:t>
      </w:r>
      <w:r w:rsidRPr="001F0EE2">
        <w:rPr>
          <w:rFonts w:ascii="GHEA Grapalat" w:hAnsi="GHEA Grapalat" w:cs="Sylfaen"/>
          <w:sz w:val="20"/>
          <w:lang w:val="hy-AM"/>
        </w:rPr>
        <w:t>է</w:t>
      </w:r>
      <w:r w:rsidRPr="00712340">
        <w:rPr>
          <w:rFonts w:ascii="GHEA Grapalat" w:hAnsi="GHEA Grapalat" w:cs="Sylfaen"/>
          <w:sz w:val="20"/>
          <w:lang w:val="es-ES"/>
        </w:rPr>
        <w:t xml:space="preserve"> </w:t>
      </w:r>
      <w:r w:rsidRPr="00712340">
        <w:rPr>
          <w:rFonts w:ascii="GHEA Grapalat" w:hAnsi="GHEA Grapalat" w:cs="Sylfaen"/>
          <w:sz w:val="20"/>
          <w:lang w:val="hy-AM"/>
        </w:rPr>
        <w:t>փոխադրման</w:t>
      </w:r>
      <w:r w:rsidRPr="00712340">
        <w:rPr>
          <w:rFonts w:ascii="GHEA Grapalat" w:hAnsi="GHEA Grapalat" w:cs="Sylfaen"/>
          <w:sz w:val="20"/>
          <w:lang w:val="es-ES"/>
        </w:rPr>
        <w:t xml:space="preserve">, </w:t>
      </w:r>
      <w:r w:rsidRPr="00712340">
        <w:rPr>
          <w:rFonts w:ascii="GHEA Grapalat" w:hAnsi="GHEA Grapalat" w:cs="Sylfaen"/>
          <w:sz w:val="20"/>
          <w:lang w:val="hy-AM"/>
        </w:rPr>
        <w:t>ապահովագրման</w:t>
      </w:r>
      <w:r w:rsidRPr="00712340">
        <w:rPr>
          <w:rFonts w:ascii="GHEA Grapalat" w:hAnsi="GHEA Grapalat" w:cs="Sylfaen"/>
          <w:sz w:val="20"/>
          <w:lang w:val="es-ES"/>
        </w:rPr>
        <w:t xml:space="preserve">, </w:t>
      </w:r>
      <w:r w:rsidRPr="00712340">
        <w:rPr>
          <w:rFonts w:ascii="GHEA Grapalat" w:hAnsi="GHEA Grapalat" w:cs="Sylfaen"/>
          <w:sz w:val="20"/>
          <w:lang w:val="hy-AM"/>
        </w:rPr>
        <w:t>տուրքերի</w:t>
      </w:r>
      <w:r w:rsidRPr="00712340">
        <w:rPr>
          <w:rFonts w:ascii="GHEA Grapalat" w:hAnsi="GHEA Grapalat" w:cs="Sylfaen"/>
          <w:sz w:val="20"/>
          <w:lang w:val="es-ES"/>
        </w:rPr>
        <w:t xml:space="preserve">, </w:t>
      </w:r>
      <w:r w:rsidRPr="00712340">
        <w:rPr>
          <w:rFonts w:ascii="GHEA Grapalat" w:hAnsi="GHEA Grapalat" w:cs="Sylfaen"/>
          <w:sz w:val="20"/>
          <w:lang w:val="hy-AM"/>
        </w:rPr>
        <w:t>հարկերի</w:t>
      </w:r>
      <w:r w:rsidRPr="00712340">
        <w:rPr>
          <w:rFonts w:ascii="GHEA Grapalat" w:hAnsi="GHEA Grapalat" w:cs="Sylfaen"/>
          <w:sz w:val="20"/>
          <w:lang w:val="es-ES"/>
        </w:rPr>
        <w:t xml:space="preserve">, </w:t>
      </w:r>
      <w:r w:rsidRPr="001F0EE2">
        <w:rPr>
          <w:rFonts w:ascii="GHEA Grapalat" w:hAnsi="GHEA Grapalat" w:cs="Sylfaen"/>
          <w:sz w:val="20"/>
          <w:lang w:val="hy-AM"/>
        </w:rPr>
        <w:t>այլ</w:t>
      </w:r>
      <w:r w:rsidRPr="00712340">
        <w:rPr>
          <w:rFonts w:ascii="GHEA Grapalat" w:hAnsi="GHEA Grapalat" w:cs="Sylfaen"/>
          <w:sz w:val="20"/>
          <w:lang w:val="es-ES"/>
        </w:rPr>
        <w:t xml:space="preserve"> </w:t>
      </w:r>
      <w:r w:rsidRPr="001F0EE2">
        <w:rPr>
          <w:rFonts w:ascii="GHEA Grapalat" w:hAnsi="GHEA Grapalat" w:cs="Sylfaen"/>
          <w:sz w:val="20"/>
          <w:lang w:val="hy-AM"/>
        </w:rPr>
        <w:t>վճարումների</w:t>
      </w:r>
      <w:r w:rsidRPr="00712340">
        <w:rPr>
          <w:rFonts w:ascii="GHEA Grapalat" w:hAnsi="GHEA Grapalat" w:cs="Sylfaen"/>
          <w:sz w:val="20"/>
          <w:lang w:val="es-ES"/>
        </w:rPr>
        <w:t xml:space="preserve"> </w:t>
      </w:r>
      <w:r w:rsidRPr="001F0EE2">
        <w:rPr>
          <w:rFonts w:ascii="GHEA Grapalat" w:hAnsi="GHEA Grapalat" w:cs="Sylfaen"/>
          <w:sz w:val="20"/>
          <w:lang w:val="hy-AM"/>
        </w:rPr>
        <w:t>գծով</w:t>
      </w:r>
      <w:r w:rsidRPr="00712340">
        <w:rPr>
          <w:rFonts w:ascii="GHEA Grapalat" w:hAnsi="GHEA Grapalat" w:cs="Sylfaen"/>
          <w:sz w:val="20"/>
          <w:lang w:val="es-ES"/>
        </w:rPr>
        <w:t xml:space="preserve"> </w:t>
      </w:r>
      <w:r w:rsidRPr="001F0EE2">
        <w:rPr>
          <w:rFonts w:ascii="GHEA Grapalat" w:hAnsi="GHEA Grapalat" w:cs="Sylfaen"/>
          <w:sz w:val="20"/>
          <w:lang w:val="hy-AM"/>
        </w:rPr>
        <w:t>ծախսերը</w:t>
      </w:r>
      <w:r w:rsidRPr="00712340">
        <w:rPr>
          <w:rFonts w:ascii="GHEA Grapalat" w:hAnsi="GHEA Grapalat" w:cs="Sylfaen"/>
          <w:sz w:val="20"/>
          <w:lang w:val="es-ES"/>
        </w:rPr>
        <w:t xml:space="preserve"> </w:t>
      </w:r>
      <w:r w:rsidRPr="001F0EE2">
        <w:rPr>
          <w:rFonts w:ascii="GHEA Grapalat" w:hAnsi="GHEA Grapalat" w:cs="Sylfaen"/>
          <w:sz w:val="20"/>
          <w:lang w:val="hy-AM"/>
        </w:rPr>
        <w:t>և</w:t>
      </w:r>
      <w:r w:rsidRPr="00712340">
        <w:rPr>
          <w:rFonts w:ascii="GHEA Grapalat" w:hAnsi="GHEA Grapalat" w:cs="Sylfaen"/>
          <w:sz w:val="20"/>
          <w:lang w:val="es-ES"/>
        </w:rPr>
        <w:t xml:space="preserve"> </w:t>
      </w:r>
      <w:r w:rsidRPr="001F0EE2">
        <w:rPr>
          <w:rFonts w:ascii="GHEA Grapalat" w:hAnsi="GHEA Grapalat" w:cs="Sylfaen"/>
          <w:sz w:val="20"/>
          <w:lang w:val="hy-AM"/>
        </w:rPr>
        <w:t>չի</w:t>
      </w:r>
      <w:r w:rsidRPr="00712340">
        <w:rPr>
          <w:rFonts w:ascii="GHEA Grapalat" w:hAnsi="GHEA Grapalat" w:cs="Sylfaen"/>
          <w:sz w:val="20"/>
          <w:lang w:val="es-ES"/>
        </w:rPr>
        <w:t xml:space="preserve"> </w:t>
      </w:r>
      <w:r w:rsidRPr="001F0EE2">
        <w:rPr>
          <w:rFonts w:ascii="GHEA Grapalat" w:hAnsi="GHEA Grapalat" w:cs="Sylfaen"/>
          <w:sz w:val="20"/>
          <w:lang w:val="hy-AM"/>
        </w:rPr>
        <w:t>կարող</w:t>
      </w:r>
      <w:r w:rsidRPr="00712340">
        <w:rPr>
          <w:rFonts w:ascii="GHEA Grapalat" w:hAnsi="GHEA Grapalat" w:cs="Sylfaen"/>
          <w:sz w:val="20"/>
          <w:lang w:val="es-ES"/>
        </w:rPr>
        <w:t xml:space="preserve"> </w:t>
      </w:r>
      <w:r w:rsidRPr="001F0EE2">
        <w:rPr>
          <w:rFonts w:ascii="GHEA Grapalat" w:hAnsi="GHEA Grapalat" w:cs="Sylfaen"/>
          <w:sz w:val="20"/>
          <w:lang w:val="hy-AM"/>
        </w:rPr>
        <w:t>պակաս</w:t>
      </w:r>
      <w:r w:rsidRPr="00712340">
        <w:rPr>
          <w:rFonts w:ascii="GHEA Grapalat" w:hAnsi="GHEA Grapalat" w:cs="Sylfaen"/>
          <w:sz w:val="20"/>
          <w:lang w:val="es-ES"/>
        </w:rPr>
        <w:t xml:space="preserve"> </w:t>
      </w:r>
      <w:r w:rsidRPr="001F0EE2">
        <w:rPr>
          <w:rFonts w:ascii="GHEA Grapalat" w:hAnsi="GHEA Grapalat" w:cs="Sylfaen"/>
          <w:sz w:val="20"/>
          <w:lang w:val="hy-AM"/>
        </w:rPr>
        <w:t>լինել</w:t>
      </w:r>
      <w:r w:rsidRPr="00712340">
        <w:rPr>
          <w:rFonts w:ascii="GHEA Grapalat" w:hAnsi="GHEA Grapalat" w:cs="Sylfaen"/>
          <w:sz w:val="20"/>
          <w:lang w:val="es-ES"/>
        </w:rPr>
        <w:t xml:space="preserve"> </w:t>
      </w:r>
      <w:r w:rsidRPr="001F0EE2">
        <w:rPr>
          <w:rFonts w:ascii="GHEA Grapalat" w:hAnsi="GHEA Grapalat" w:cs="Sylfaen"/>
          <w:sz w:val="20"/>
          <w:lang w:val="hy-AM"/>
        </w:rPr>
        <w:t>դրանց</w:t>
      </w:r>
      <w:r w:rsidRPr="00712340">
        <w:rPr>
          <w:rFonts w:ascii="GHEA Grapalat" w:hAnsi="GHEA Grapalat" w:cs="Sylfaen"/>
          <w:sz w:val="20"/>
          <w:lang w:val="es-ES"/>
        </w:rPr>
        <w:t xml:space="preserve"> </w:t>
      </w:r>
      <w:r w:rsidRPr="001F0EE2">
        <w:rPr>
          <w:rFonts w:ascii="GHEA Grapalat" w:hAnsi="GHEA Grapalat" w:cs="Sylfaen"/>
          <w:sz w:val="20"/>
          <w:lang w:val="hy-AM"/>
        </w:rPr>
        <w:t>ինքնարժեքից</w:t>
      </w:r>
      <w:r w:rsidRPr="00712340">
        <w:rPr>
          <w:rFonts w:ascii="GHEA Grapalat" w:hAnsi="GHEA Grapalat" w:cs="Sylfaen"/>
          <w:sz w:val="20"/>
          <w:lang w:val="es-ES"/>
        </w:rPr>
        <w:t xml:space="preserve">: </w:t>
      </w:r>
      <w:r w:rsidRPr="001F0EE2">
        <w:rPr>
          <w:rFonts w:ascii="GHEA Grapalat" w:hAnsi="GHEA Grapalat" w:cs="Sylfaen"/>
          <w:sz w:val="20"/>
          <w:lang w:val="hy-AM"/>
        </w:rPr>
        <w:t>Առաջարկվող</w:t>
      </w:r>
      <w:r w:rsidRPr="00712340">
        <w:rPr>
          <w:rFonts w:ascii="GHEA Grapalat" w:hAnsi="GHEA Grapalat" w:cs="Sylfaen"/>
          <w:sz w:val="20"/>
          <w:lang w:val="es-ES"/>
        </w:rPr>
        <w:t xml:space="preserve"> </w:t>
      </w:r>
      <w:r w:rsidRPr="001F0EE2">
        <w:rPr>
          <w:rFonts w:ascii="GHEA Grapalat" w:hAnsi="GHEA Grapalat" w:cs="Sylfaen"/>
          <w:sz w:val="20"/>
          <w:lang w:val="hy-AM"/>
        </w:rPr>
        <w:t>գնի</w:t>
      </w:r>
      <w:r w:rsidRPr="00712340">
        <w:rPr>
          <w:rFonts w:ascii="GHEA Grapalat" w:hAnsi="GHEA Grapalat" w:cs="Sylfaen"/>
          <w:sz w:val="20"/>
          <w:lang w:val="es-ES"/>
        </w:rPr>
        <w:t xml:space="preserve">  </w:t>
      </w:r>
      <w:r w:rsidRPr="001F0EE2">
        <w:rPr>
          <w:rFonts w:ascii="GHEA Grapalat" w:hAnsi="GHEA Grapalat" w:cs="Sylfaen"/>
          <w:sz w:val="20"/>
          <w:lang w:val="hy-AM"/>
        </w:rPr>
        <w:t>հաշվարկը</w:t>
      </w:r>
      <w:r w:rsidRPr="00712340">
        <w:rPr>
          <w:rFonts w:ascii="GHEA Grapalat" w:hAnsi="GHEA Grapalat" w:cs="Sylfaen"/>
          <w:sz w:val="20"/>
          <w:lang w:val="es-ES"/>
        </w:rPr>
        <w:t xml:space="preserve"> </w:t>
      </w:r>
      <w:r w:rsidRPr="001F0EE2">
        <w:rPr>
          <w:rFonts w:ascii="GHEA Grapalat" w:hAnsi="GHEA Grapalat" w:cs="Sylfaen"/>
          <w:sz w:val="20"/>
          <w:lang w:val="hy-AM"/>
        </w:rPr>
        <w:t>պետք</w:t>
      </w:r>
      <w:r w:rsidRPr="00712340">
        <w:rPr>
          <w:rFonts w:ascii="GHEA Grapalat" w:hAnsi="GHEA Grapalat" w:cs="Sylfaen"/>
          <w:sz w:val="20"/>
          <w:lang w:val="es-ES"/>
        </w:rPr>
        <w:t xml:space="preserve"> </w:t>
      </w:r>
      <w:r w:rsidRPr="001F0EE2">
        <w:rPr>
          <w:rFonts w:ascii="GHEA Grapalat" w:hAnsi="GHEA Grapalat" w:cs="Sylfaen"/>
          <w:sz w:val="20"/>
          <w:lang w:val="hy-AM"/>
        </w:rPr>
        <w:t>է</w:t>
      </w:r>
      <w:r w:rsidRPr="00712340">
        <w:rPr>
          <w:rFonts w:ascii="GHEA Grapalat" w:hAnsi="GHEA Grapalat" w:cs="Sylfaen"/>
          <w:sz w:val="20"/>
          <w:lang w:val="es-ES"/>
        </w:rPr>
        <w:t xml:space="preserve"> </w:t>
      </w:r>
      <w:r w:rsidRPr="001F0EE2">
        <w:rPr>
          <w:rFonts w:ascii="GHEA Grapalat" w:hAnsi="GHEA Grapalat" w:cs="Sylfaen"/>
          <w:sz w:val="20"/>
          <w:lang w:val="hy-AM"/>
        </w:rPr>
        <w:t>ներկայացվի</w:t>
      </w:r>
      <w:r w:rsidRPr="00712340">
        <w:rPr>
          <w:rFonts w:ascii="GHEA Grapalat" w:hAnsi="GHEA Grapalat" w:cs="Sylfaen"/>
          <w:sz w:val="20"/>
          <w:lang w:val="es-ES"/>
        </w:rPr>
        <w:t xml:space="preserve"> </w:t>
      </w:r>
      <w:r w:rsidRPr="001F0EE2">
        <w:rPr>
          <w:rFonts w:ascii="GHEA Grapalat" w:hAnsi="GHEA Grapalat" w:cs="Sylfaen"/>
          <w:sz w:val="20"/>
          <w:lang w:val="hy-AM"/>
        </w:rPr>
        <w:t>հայտով</w:t>
      </w:r>
      <w:r w:rsidRPr="00712340">
        <w:rPr>
          <w:rFonts w:ascii="GHEA Grapalat" w:hAnsi="GHEA Grapalat"/>
          <w:sz w:val="20"/>
          <w:lang w:val="es-ES"/>
        </w:rPr>
        <w:t>:</w:t>
      </w:r>
    </w:p>
    <w:p w:rsidR="003337BC" w:rsidRPr="00712340" w:rsidRDefault="003337BC" w:rsidP="003337BC">
      <w:pPr>
        <w:pStyle w:val="norm"/>
        <w:spacing w:line="240" w:lineRule="auto"/>
        <w:ind w:firstLine="567"/>
        <w:rPr>
          <w:rFonts w:ascii="GHEA Grapalat" w:hAnsi="GHEA Grapalat" w:cs="Sylfaen"/>
          <w:sz w:val="20"/>
          <w:szCs w:val="24"/>
          <w:lang w:val="es-ES" w:eastAsia="en-US"/>
        </w:rPr>
      </w:pPr>
      <w:r w:rsidRPr="00712340">
        <w:rPr>
          <w:rFonts w:ascii="GHEA Grapalat" w:hAnsi="GHEA Grapalat"/>
          <w:sz w:val="20"/>
          <w:lang w:val="es-ES"/>
        </w:rPr>
        <w:t>5.</w:t>
      </w:r>
      <w:r w:rsidRPr="00712340">
        <w:rPr>
          <w:rFonts w:ascii="GHEA Grapalat" w:hAnsi="GHEA Grapalat"/>
          <w:sz w:val="20"/>
          <w:lang w:val="hy-AM"/>
        </w:rPr>
        <w:t>2</w:t>
      </w:r>
      <w:r w:rsidRPr="00712340">
        <w:rPr>
          <w:rFonts w:ascii="GHEA Grapalat" w:hAnsi="GHEA Grapalat" w:cs="Sylfaen"/>
          <w:sz w:val="20"/>
          <w:lang w:val="es-ES"/>
        </w:rPr>
        <w:t xml:space="preserve"> Մ</w:t>
      </w:r>
      <w:r w:rsidRPr="00712340">
        <w:rPr>
          <w:rFonts w:ascii="GHEA Grapalat" w:hAnsi="GHEA Grapalat" w:cs="Sylfaen"/>
          <w:sz w:val="20"/>
          <w:szCs w:val="24"/>
          <w:lang w:val="hy-AM" w:eastAsia="en-US"/>
        </w:rPr>
        <w:t xml:space="preserve">ասնակիցը գնային առաջարկը ներկայացնում է </w:t>
      </w:r>
      <w:r w:rsidRPr="00712340">
        <w:rPr>
          <w:rFonts w:ascii="GHEA Grapalat" w:hAnsi="GHEA Grapalat" w:cs="Sylfaen"/>
          <w:sz w:val="20"/>
          <w:lang w:val="hy-AM"/>
        </w:rPr>
        <w:t>արժեք</w:t>
      </w:r>
      <w:r w:rsidRPr="00CA4E80">
        <w:rPr>
          <w:rFonts w:ascii="GHEA Grapalat" w:hAnsi="GHEA Grapalat" w:cs="Sylfaen"/>
          <w:sz w:val="20"/>
          <w:szCs w:val="24"/>
          <w:lang w:val="hy-AM" w:eastAsia="en-US"/>
        </w:rPr>
        <w:t xml:space="preserve"> </w:t>
      </w:r>
      <w:r w:rsidRPr="00D651D1">
        <w:rPr>
          <w:rFonts w:ascii="GHEA Grapalat" w:hAnsi="GHEA Grapalat" w:cs="Sylfaen"/>
          <w:sz w:val="20"/>
          <w:szCs w:val="24"/>
          <w:lang w:val="hy-AM" w:eastAsia="en-US"/>
        </w:rPr>
        <w:t xml:space="preserve">(ինքնարժեքի և կանխատեսվող շահույթի հանրագումարը) </w:t>
      </w:r>
      <w:r w:rsidRPr="0071234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712340">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712340">
        <w:rPr>
          <w:rFonts w:ascii="GHEA Grapalat" w:hAnsi="GHEA Grapalat" w:cs="Sylfaen"/>
          <w:sz w:val="20"/>
          <w:szCs w:val="24"/>
          <w:lang w:eastAsia="en-US"/>
        </w:rPr>
        <w:t>մ</w:t>
      </w:r>
      <w:r w:rsidRPr="0071234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712340">
        <w:rPr>
          <w:rFonts w:ascii="GHEA Grapalat" w:hAnsi="GHEA Grapalat" w:cs="Sylfaen"/>
          <w:sz w:val="20"/>
          <w:szCs w:val="24"/>
          <w:lang w:val="es-ES" w:eastAsia="en-US"/>
        </w:rPr>
        <w:t xml:space="preserve"> </w:t>
      </w:r>
      <w:r w:rsidRPr="00712340">
        <w:rPr>
          <w:rFonts w:ascii="GHEA Grapalat" w:hAnsi="GHEA Grapalat" w:cs="Sylfaen"/>
          <w:sz w:val="20"/>
          <w:lang w:val="ru-RU"/>
        </w:rPr>
        <w:t>ներկայաց</w:t>
      </w:r>
      <w:r w:rsidRPr="00712340">
        <w:rPr>
          <w:rFonts w:ascii="GHEA Grapalat" w:hAnsi="GHEA Grapalat" w:cs="Sylfaen"/>
          <w:sz w:val="20"/>
        </w:rPr>
        <w:t>վող</w:t>
      </w:r>
      <w:r w:rsidRPr="00712340">
        <w:rPr>
          <w:rFonts w:ascii="GHEA Grapalat" w:hAnsi="GHEA Grapalat" w:cs="Sylfaen"/>
          <w:sz w:val="20"/>
          <w:lang w:val="es-ES"/>
        </w:rPr>
        <w:t xml:space="preserve"> </w:t>
      </w:r>
      <w:r w:rsidRPr="00712340">
        <w:rPr>
          <w:rFonts w:ascii="GHEA Grapalat" w:hAnsi="GHEA Grapalat" w:cs="Sylfaen"/>
          <w:sz w:val="20"/>
          <w:lang w:val="ru-RU"/>
        </w:rPr>
        <w:t>գնային</w:t>
      </w:r>
      <w:r w:rsidRPr="00712340">
        <w:rPr>
          <w:rFonts w:ascii="GHEA Grapalat" w:hAnsi="GHEA Grapalat" w:cs="Sylfaen"/>
          <w:sz w:val="20"/>
          <w:lang w:val="es-ES"/>
        </w:rPr>
        <w:t xml:space="preserve"> </w:t>
      </w:r>
      <w:r w:rsidRPr="00712340">
        <w:rPr>
          <w:rFonts w:ascii="GHEA Grapalat" w:hAnsi="GHEA Grapalat" w:cs="Sylfaen"/>
          <w:sz w:val="20"/>
          <w:lang w:val="ru-RU"/>
        </w:rPr>
        <w:t>առաջարկում</w:t>
      </w:r>
      <w:r w:rsidRPr="0071234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712340">
        <w:rPr>
          <w:rFonts w:ascii="GHEA Grapalat" w:hAnsi="GHEA Grapalat" w:cs="Sylfaen"/>
          <w:sz w:val="20"/>
          <w:szCs w:val="24"/>
          <w:lang w:val="es-ES" w:eastAsia="en-US"/>
        </w:rPr>
        <w:t xml:space="preserve"> Ընդ որում՝</w:t>
      </w:r>
    </w:p>
    <w:p w:rsidR="003337BC" w:rsidRPr="00E81BDB" w:rsidRDefault="003337BC" w:rsidP="003337BC">
      <w:pPr>
        <w:pStyle w:val="norm"/>
        <w:spacing w:line="240" w:lineRule="auto"/>
        <w:ind w:firstLine="567"/>
        <w:rPr>
          <w:rFonts w:ascii="GHEA Grapalat" w:hAnsi="GHEA Grapalat" w:cs="Sylfaen"/>
          <w:sz w:val="20"/>
          <w:szCs w:val="24"/>
          <w:lang w:val="es-ES" w:eastAsia="en-US"/>
        </w:rPr>
      </w:pPr>
      <w:r w:rsidRPr="00712340">
        <w:rPr>
          <w:rFonts w:ascii="GHEA Grapalat" w:hAnsi="GHEA Grapalat" w:cs="Sylfaen"/>
          <w:sz w:val="20"/>
          <w:szCs w:val="24"/>
          <w:lang w:eastAsia="en-US"/>
        </w:rPr>
        <w:t>ա</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eastAsia="en-US"/>
        </w:rPr>
        <w:t>մ</w:t>
      </w:r>
      <w:r w:rsidRPr="00712340">
        <w:rPr>
          <w:rFonts w:ascii="GHEA Grapalat" w:hAnsi="GHEA Grapalat" w:cs="Sylfaen"/>
          <w:sz w:val="20"/>
          <w:szCs w:val="24"/>
          <w:lang w:val="hy-AM" w:eastAsia="en-US"/>
        </w:rPr>
        <w:t>ասնակիցների գնային առաջարկների գնահատում</w:t>
      </w:r>
      <w:r w:rsidRPr="00712340">
        <w:rPr>
          <w:rFonts w:ascii="GHEA Grapalat" w:hAnsi="GHEA Grapalat" w:cs="Sylfaen"/>
          <w:sz w:val="20"/>
          <w:szCs w:val="24"/>
          <w:lang w:eastAsia="en-US"/>
        </w:rPr>
        <w:t>ն</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eastAsia="en-US"/>
        </w:rPr>
        <w:t>ու</w:t>
      </w:r>
      <w:r w:rsidRPr="00712340">
        <w:rPr>
          <w:rFonts w:ascii="GHEA Grapalat" w:hAnsi="GHEA Grapalat" w:cs="Sylfaen"/>
          <w:sz w:val="20"/>
          <w:szCs w:val="24"/>
          <w:lang w:val="hy-AM" w:eastAsia="en-US"/>
        </w:rPr>
        <w:t xml:space="preserve"> համեմատումն իրականացվում </w:t>
      </w:r>
      <w:r w:rsidRPr="00712340">
        <w:rPr>
          <w:rFonts w:ascii="GHEA Grapalat" w:hAnsi="GHEA Grapalat" w:cs="Sylfaen"/>
          <w:sz w:val="20"/>
          <w:szCs w:val="24"/>
          <w:lang w:eastAsia="en-US"/>
        </w:rPr>
        <w:t>են</w:t>
      </w:r>
      <w:r w:rsidRPr="00712340">
        <w:rPr>
          <w:rFonts w:ascii="GHEA Grapalat" w:hAnsi="GHEA Grapalat" w:cs="Sylfaen"/>
          <w:sz w:val="20"/>
          <w:szCs w:val="24"/>
          <w:lang w:val="hy-AM" w:eastAsia="en-US"/>
        </w:rPr>
        <w:t xml:space="preserve"> առանց սույն կետում նշված հարկի գումարի հաշվարկման</w:t>
      </w:r>
      <w:r w:rsidRPr="00E81BDB">
        <w:rPr>
          <w:rFonts w:ascii="GHEA Grapalat" w:hAnsi="GHEA Grapalat" w:cs="Sylfaen"/>
          <w:sz w:val="20"/>
          <w:szCs w:val="24"/>
          <w:lang w:val="es-ES" w:eastAsia="en-US"/>
        </w:rPr>
        <w:t>.</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es-ES" w:eastAsia="en-US"/>
        </w:rPr>
        <w:t>բ</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12340">
        <w:rPr>
          <w:rFonts w:ascii="GHEA Grapalat" w:hAnsi="GHEA Grapalat" w:cs="Sylfaen"/>
          <w:sz w:val="20"/>
          <w:szCs w:val="24"/>
          <w:lang w:eastAsia="en-US"/>
        </w:rPr>
        <w:t>սույն</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հրավերով սահմանվ</w:t>
      </w:r>
      <w:r w:rsidRPr="00712340">
        <w:rPr>
          <w:rFonts w:ascii="GHEA Grapalat" w:hAnsi="GHEA Grapalat" w:cs="Sylfaen"/>
          <w:sz w:val="20"/>
          <w:szCs w:val="24"/>
          <w:lang w:eastAsia="en-US"/>
        </w:rPr>
        <w:t>ած</w:t>
      </w:r>
      <w:r w:rsidRPr="00E81BDB">
        <w:rPr>
          <w:rFonts w:ascii="GHEA Grapalat" w:hAnsi="GHEA Grapalat" w:cs="Sylfaen"/>
          <w:sz w:val="20"/>
          <w:szCs w:val="24"/>
          <w:lang w:val="es-ES" w:eastAsia="en-US"/>
        </w:rPr>
        <w:t xml:space="preserve"> </w:t>
      </w:r>
      <w:r w:rsidRPr="00712340">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712340">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ՄԳ-ն ընտրված մասնակցի առաջարկած հանրագումարային գինն է.</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Ծ-ն մատուցված ծառայության առավելագույն միավորի գինն է</w:t>
      </w:r>
    </w:p>
    <w:p w:rsidR="003337BC" w:rsidRPr="00E81BDB" w:rsidRDefault="003337BC" w:rsidP="003337BC">
      <w:pPr>
        <w:pStyle w:val="norm"/>
        <w:spacing w:line="240" w:lineRule="auto"/>
        <w:rPr>
          <w:rFonts w:ascii="GHEA Grapalat" w:hAnsi="GHEA Grapalat" w:cs="Sylfaen"/>
          <w:sz w:val="20"/>
          <w:szCs w:val="24"/>
          <w:vertAlign w:val="superscript"/>
          <w:lang w:val="hy-AM" w:eastAsia="en-US"/>
        </w:rPr>
      </w:pPr>
      <w:r w:rsidRPr="00712340">
        <w:rPr>
          <w:rFonts w:ascii="GHEA Grapalat" w:hAnsi="GHEA Grapalat" w:cs="Sylfaen"/>
          <w:sz w:val="20"/>
          <w:szCs w:val="24"/>
          <w:lang w:val="hy-AM" w:eastAsia="en-US"/>
        </w:rPr>
        <w:t>Ք-ն մատուցված ծառայության քանակն է:</w:t>
      </w:r>
    </w:p>
    <w:p w:rsidR="003337BC" w:rsidRPr="00712340" w:rsidRDefault="003337BC" w:rsidP="003337BC">
      <w:pPr>
        <w:pStyle w:val="norm"/>
        <w:spacing w:line="240" w:lineRule="auto"/>
        <w:rPr>
          <w:rFonts w:ascii="GHEA Grapalat" w:hAnsi="GHEA Grapalat" w:cs="Sylfaen"/>
          <w:sz w:val="20"/>
          <w:szCs w:val="24"/>
          <w:lang w:val="hy-AM" w:eastAsia="en-US"/>
        </w:rPr>
      </w:pPr>
      <w:r w:rsidRPr="00E81BDB">
        <w:rPr>
          <w:rFonts w:ascii="GHEA Grapalat" w:hAnsi="GHEA Grapalat" w:cs="Sylfaen"/>
          <w:sz w:val="20"/>
          <w:szCs w:val="24"/>
          <w:lang w:val="hy-AM" w:eastAsia="en-US"/>
        </w:rPr>
        <w:t>Մ</w:t>
      </w:r>
      <w:r w:rsidRPr="00712340">
        <w:rPr>
          <w:rFonts w:ascii="GHEA Grapalat" w:hAnsi="GHEA Grapalat" w:cs="Sylfaen"/>
          <w:sz w:val="20"/>
          <w:szCs w:val="24"/>
          <w:lang w:val="hy-AM" w:eastAsia="en-US"/>
        </w:rPr>
        <w:t>ասնակ</w:t>
      </w:r>
      <w:r w:rsidRPr="00E81BDB">
        <w:rPr>
          <w:rFonts w:ascii="GHEA Grapalat" w:hAnsi="GHEA Grapalat" w:cs="Sylfaen"/>
          <w:sz w:val="20"/>
          <w:szCs w:val="24"/>
          <w:lang w:val="hy-AM" w:eastAsia="en-US"/>
        </w:rPr>
        <w:t xml:space="preserve">ցի </w:t>
      </w:r>
      <w:r w:rsidRPr="00712340">
        <w:rPr>
          <w:rFonts w:ascii="GHEA Grapalat" w:hAnsi="GHEA Grapalat" w:cs="Sylfaen"/>
          <w:sz w:val="20"/>
          <w:szCs w:val="24"/>
          <w:lang w:val="hy-AM" w:eastAsia="en-US"/>
        </w:rPr>
        <w:t>հայտը ենթակա չէ մերժման, եթե`</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3337BC" w:rsidRPr="00712340" w:rsidRDefault="003337BC" w:rsidP="003337BC">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3337BC" w:rsidRPr="00712340" w:rsidRDefault="003337BC" w:rsidP="003337BC">
      <w:pPr>
        <w:tabs>
          <w:tab w:val="left" w:pos="0"/>
        </w:tabs>
        <w:ind w:firstLine="360"/>
        <w:jc w:val="both"/>
        <w:rPr>
          <w:rFonts w:ascii="GHEA Grapalat" w:hAnsi="GHEA Grapalat" w:cs="Sylfaen"/>
          <w:sz w:val="20"/>
          <w:lang w:val="hy-AM"/>
        </w:rPr>
      </w:pPr>
      <w:r w:rsidRPr="0071234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3337BC" w:rsidRPr="00712340" w:rsidRDefault="003337BC" w:rsidP="003337BC">
      <w:pPr>
        <w:pStyle w:val="norm"/>
        <w:spacing w:line="240" w:lineRule="auto"/>
        <w:ind w:firstLine="567"/>
        <w:rPr>
          <w:rFonts w:ascii="GHEA Grapalat" w:hAnsi="GHEA Grapalat"/>
          <w:sz w:val="20"/>
          <w:lang w:val="es-ES"/>
        </w:rPr>
      </w:pPr>
      <w:r w:rsidRPr="00712340">
        <w:rPr>
          <w:rFonts w:ascii="GHEA Grapalat" w:hAnsi="GHEA Grapalat"/>
          <w:sz w:val="20"/>
          <w:lang w:val="es-ES"/>
        </w:rPr>
        <w:t>5.</w:t>
      </w:r>
      <w:r w:rsidRPr="00712340">
        <w:rPr>
          <w:rFonts w:ascii="GHEA Grapalat" w:hAnsi="GHEA Grapalat"/>
          <w:sz w:val="20"/>
          <w:lang w:val="hy-AM"/>
        </w:rPr>
        <w:t>3</w:t>
      </w:r>
      <w:r w:rsidRPr="0071234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337BC" w:rsidRPr="00712340" w:rsidRDefault="003337BC" w:rsidP="003337BC">
      <w:pPr>
        <w:pStyle w:val="23"/>
        <w:spacing w:line="240" w:lineRule="auto"/>
        <w:ind w:firstLine="567"/>
        <w:rPr>
          <w:rFonts w:ascii="GHEA Grapalat" w:hAnsi="GHEA Grapalat"/>
          <w:lang w:val="es-ES"/>
        </w:rPr>
      </w:pPr>
    </w:p>
    <w:p w:rsidR="003337BC" w:rsidRPr="00712340" w:rsidRDefault="003337BC" w:rsidP="003337BC">
      <w:pPr>
        <w:jc w:val="center"/>
        <w:rPr>
          <w:rFonts w:ascii="GHEA Grapalat" w:hAnsi="GHEA Grapalat"/>
          <w:b/>
          <w:sz w:val="20"/>
          <w:lang w:val="es-ES"/>
        </w:rPr>
      </w:pPr>
      <w:r w:rsidRPr="00712340">
        <w:rPr>
          <w:rFonts w:ascii="GHEA Grapalat" w:hAnsi="GHEA Grapalat"/>
          <w:b/>
          <w:sz w:val="20"/>
          <w:lang w:val="es-ES"/>
        </w:rPr>
        <w:t xml:space="preserve">6. </w:t>
      </w:r>
      <w:r w:rsidRPr="00712340">
        <w:rPr>
          <w:rFonts w:ascii="GHEA Grapalat" w:hAnsi="GHEA Grapalat"/>
          <w:b/>
          <w:sz w:val="20"/>
        </w:rPr>
        <w:t>ՀԱՅՏԻ</w:t>
      </w:r>
      <w:r w:rsidRPr="00712340">
        <w:rPr>
          <w:rFonts w:ascii="GHEA Grapalat" w:hAnsi="GHEA Grapalat"/>
          <w:b/>
          <w:sz w:val="20"/>
          <w:lang w:val="es-ES"/>
        </w:rPr>
        <w:t xml:space="preserve"> </w:t>
      </w:r>
      <w:r w:rsidRPr="00712340">
        <w:rPr>
          <w:rFonts w:ascii="GHEA Grapalat" w:hAnsi="GHEA Grapalat"/>
          <w:b/>
          <w:sz w:val="20"/>
        </w:rPr>
        <w:t>ԳՈՐԾՈՂՈՒԹՅԱՆ</w:t>
      </w:r>
      <w:r w:rsidRPr="00712340">
        <w:rPr>
          <w:rFonts w:ascii="GHEA Grapalat" w:hAnsi="GHEA Grapalat"/>
          <w:b/>
          <w:sz w:val="20"/>
          <w:lang w:val="es-ES"/>
        </w:rPr>
        <w:t xml:space="preserve"> </w:t>
      </w:r>
      <w:r w:rsidRPr="00712340">
        <w:rPr>
          <w:rFonts w:ascii="GHEA Grapalat" w:hAnsi="GHEA Grapalat"/>
          <w:b/>
          <w:sz w:val="20"/>
        </w:rPr>
        <w:t>ԺԱՄԿԵՏԸ</w:t>
      </w:r>
      <w:r w:rsidRPr="00712340">
        <w:rPr>
          <w:rFonts w:ascii="GHEA Grapalat" w:hAnsi="GHEA Grapalat"/>
          <w:b/>
          <w:sz w:val="20"/>
          <w:lang w:val="es-ES"/>
        </w:rPr>
        <w:t xml:space="preserve">, </w:t>
      </w:r>
      <w:r w:rsidRPr="00712340">
        <w:rPr>
          <w:rFonts w:ascii="GHEA Grapalat" w:hAnsi="GHEA Grapalat"/>
          <w:b/>
          <w:sz w:val="20"/>
        </w:rPr>
        <w:t>ՀԱՅՏԵՐՈՒՄ</w:t>
      </w:r>
      <w:r w:rsidRPr="00712340">
        <w:rPr>
          <w:rFonts w:ascii="GHEA Grapalat" w:hAnsi="GHEA Grapalat"/>
          <w:b/>
          <w:sz w:val="20"/>
          <w:lang w:val="es-ES"/>
        </w:rPr>
        <w:t xml:space="preserve"> </w:t>
      </w:r>
      <w:r w:rsidRPr="00712340">
        <w:rPr>
          <w:rFonts w:ascii="GHEA Grapalat" w:hAnsi="GHEA Grapalat"/>
          <w:b/>
          <w:sz w:val="20"/>
        </w:rPr>
        <w:t>ՓՈՓՈԽՈՒԹՅՈՒՆ</w:t>
      </w:r>
      <w:r w:rsidRPr="00712340">
        <w:rPr>
          <w:rFonts w:ascii="GHEA Grapalat" w:hAnsi="GHEA Grapalat"/>
          <w:b/>
          <w:sz w:val="20"/>
          <w:lang w:val="es-ES"/>
        </w:rPr>
        <w:t xml:space="preserve"> </w:t>
      </w:r>
      <w:r w:rsidRPr="00712340">
        <w:rPr>
          <w:rFonts w:ascii="GHEA Grapalat" w:hAnsi="GHEA Grapalat"/>
          <w:b/>
          <w:sz w:val="20"/>
        </w:rPr>
        <w:t>ԿԱՏԱՐԵԼՈՒ</w:t>
      </w:r>
    </w:p>
    <w:p w:rsidR="003337BC" w:rsidRPr="00712340" w:rsidRDefault="003337BC" w:rsidP="003337BC">
      <w:pPr>
        <w:jc w:val="center"/>
        <w:rPr>
          <w:rFonts w:ascii="GHEA Grapalat" w:hAnsi="GHEA Grapalat"/>
          <w:b/>
          <w:sz w:val="20"/>
          <w:lang w:val="es-ES"/>
        </w:rPr>
      </w:pPr>
      <w:r w:rsidRPr="00712340">
        <w:rPr>
          <w:rFonts w:ascii="GHEA Grapalat" w:hAnsi="GHEA Grapalat"/>
          <w:b/>
          <w:sz w:val="20"/>
        </w:rPr>
        <w:t>ԵՎ</w:t>
      </w:r>
      <w:r w:rsidRPr="00712340">
        <w:rPr>
          <w:rFonts w:ascii="GHEA Grapalat" w:hAnsi="GHEA Grapalat"/>
          <w:b/>
          <w:sz w:val="20"/>
          <w:lang w:val="es-ES"/>
        </w:rPr>
        <w:t xml:space="preserve"> </w:t>
      </w:r>
      <w:r w:rsidRPr="00712340">
        <w:rPr>
          <w:rFonts w:ascii="GHEA Grapalat" w:hAnsi="GHEA Grapalat"/>
          <w:b/>
          <w:sz w:val="20"/>
        </w:rPr>
        <w:t>ԴՐԱՆՔ</w:t>
      </w:r>
      <w:r w:rsidRPr="00712340">
        <w:rPr>
          <w:rFonts w:ascii="GHEA Grapalat" w:hAnsi="GHEA Grapalat"/>
          <w:b/>
          <w:sz w:val="20"/>
          <w:lang w:val="es-ES"/>
        </w:rPr>
        <w:t xml:space="preserve"> </w:t>
      </w:r>
      <w:r w:rsidRPr="00712340">
        <w:rPr>
          <w:rFonts w:ascii="GHEA Grapalat" w:hAnsi="GHEA Grapalat"/>
          <w:b/>
          <w:sz w:val="20"/>
        </w:rPr>
        <w:t>ՀԵՏ</w:t>
      </w:r>
      <w:r w:rsidRPr="00712340">
        <w:rPr>
          <w:rFonts w:ascii="GHEA Grapalat" w:hAnsi="GHEA Grapalat"/>
          <w:b/>
          <w:sz w:val="20"/>
          <w:lang w:val="es-ES"/>
        </w:rPr>
        <w:t xml:space="preserve"> </w:t>
      </w:r>
      <w:r w:rsidRPr="00712340">
        <w:rPr>
          <w:rFonts w:ascii="GHEA Grapalat" w:hAnsi="GHEA Grapalat"/>
          <w:b/>
          <w:sz w:val="20"/>
        </w:rPr>
        <w:t>ՎԵՐՑՆԵԼՈՒ</w:t>
      </w:r>
      <w:r w:rsidRPr="00712340">
        <w:rPr>
          <w:rFonts w:ascii="GHEA Grapalat" w:hAnsi="GHEA Grapalat"/>
          <w:b/>
          <w:sz w:val="20"/>
          <w:lang w:val="es-ES"/>
        </w:rPr>
        <w:t xml:space="preserve"> </w:t>
      </w:r>
      <w:r w:rsidRPr="00712340">
        <w:rPr>
          <w:rFonts w:ascii="GHEA Grapalat" w:hAnsi="GHEA Grapalat"/>
          <w:b/>
          <w:sz w:val="20"/>
        </w:rPr>
        <w:t>ԿԱՐԳԸ</w:t>
      </w:r>
    </w:p>
    <w:p w:rsidR="003337BC" w:rsidRPr="00712340" w:rsidRDefault="003337BC" w:rsidP="003337BC">
      <w:pPr>
        <w:pStyle w:val="a3"/>
        <w:spacing w:line="240" w:lineRule="auto"/>
        <w:ind w:firstLine="567"/>
        <w:rPr>
          <w:rFonts w:ascii="GHEA Grapalat" w:hAnsi="GHEA Grapalat"/>
          <w:b/>
          <w:lang w:val="af-ZA"/>
        </w:rPr>
      </w:pPr>
    </w:p>
    <w:p w:rsidR="003337BC" w:rsidRPr="00712340" w:rsidRDefault="003337BC" w:rsidP="003337BC">
      <w:pPr>
        <w:pStyle w:val="a3"/>
        <w:spacing w:line="240" w:lineRule="auto"/>
        <w:ind w:firstLine="567"/>
        <w:rPr>
          <w:rFonts w:ascii="GHEA Grapalat" w:hAnsi="GHEA Grapalat" w:cs="Sylfaen"/>
          <w:i w:val="0"/>
          <w:szCs w:val="24"/>
          <w:lang w:val="af-ZA"/>
        </w:rPr>
      </w:pPr>
      <w:r w:rsidRPr="00712340">
        <w:rPr>
          <w:rFonts w:ascii="GHEA Grapalat" w:hAnsi="GHEA Grapalat"/>
          <w:i w:val="0"/>
          <w:lang w:val="af-ZA"/>
        </w:rPr>
        <w:t>6.1</w:t>
      </w:r>
      <w:r w:rsidRPr="00712340">
        <w:rPr>
          <w:rFonts w:ascii="GHEA Grapalat" w:hAnsi="GHEA Grapalat"/>
          <w:lang w:val="af-ZA"/>
        </w:rPr>
        <w:t xml:space="preserve"> </w:t>
      </w:r>
      <w:r w:rsidRPr="00712340">
        <w:rPr>
          <w:rFonts w:ascii="GHEA Grapalat" w:hAnsi="GHEA Grapalat" w:cs="Sylfaen"/>
          <w:i w:val="0"/>
          <w:szCs w:val="24"/>
          <w:lang w:val="ru-RU"/>
        </w:rPr>
        <w:t>Օրենքի</w:t>
      </w:r>
      <w:r w:rsidRPr="00712340">
        <w:rPr>
          <w:rFonts w:ascii="GHEA Grapalat" w:hAnsi="GHEA Grapalat" w:cs="Sylfaen"/>
          <w:i w:val="0"/>
          <w:szCs w:val="24"/>
          <w:lang w:val="af-ZA"/>
        </w:rPr>
        <w:t xml:space="preserve"> 31-</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հոդվածի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վավեր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մինչև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Օրենքին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պայմանագրի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կնքումը</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w:t>
      </w:r>
      <w:r w:rsidRPr="00712340">
        <w:rPr>
          <w:rFonts w:ascii="GHEA Grapalat" w:hAnsi="GHEA Grapalat" w:cs="Sylfaen"/>
          <w:i w:val="0"/>
          <w:szCs w:val="24"/>
          <w:lang w:val="ru-RU"/>
        </w:rPr>
        <w:t>ասնակցի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կողմից</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հետ</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վերցնելը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մերժումը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սույն </w:t>
      </w:r>
      <w:r w:rsidRPr="00712340">
        <w:rPr>
          <w:rFonts w:ascii="GHEA Grapalat" w:hAnsi="GHEA Grapalat" w:cs="Sylfaen"/>
          <w:i w:val="0"/>
          <w:szCs w:val="24"/>
          <w:lang w:val="ru-RU"/>
        </w:rPr>
        <w:t>ընթացակարգը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չկայացած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հայտարարվելը։</w:t>
      </w:r>
    </w:p>
    <w:p w:rsidR="003337BC" w:rsidRPr="00712340" w:rsidRDefault="003337BC" w:rsidP="003337BC">
      <w:pPr>
        <w:pStyle w:val="a3"/>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 xml:space="preserve">6.2  </w:t>
      </w:r>
      <w:r w:rsidRPr="00712340">
        <w:rPr>
          <w:rFonts w:ascii="GHEA Grapalat" w:hAnsi="GHEA Grapalat" w:cs="Sylfaen"/>
          <w:i w:val="0"/>
          <w:szCs w:val="24"/>
          <w:lang w:val="ru-RU"/>
        </w:rPr>
        <w:t>Օրենքի</w:t>
      </w:r>
      <w:r w:rsidRPr="00712340">
        <w:rPr>
          <w:rFonts w:ascii="GHEA Grapalat" w:hAnsi="GHEA Grapalat" w:cs="Sylfaen"/>
          <w:i w:val="0"/>
          <w:szCs w:val="24"/>
          <w:lang w:val="af-ZA"/>
        </w:rPr>
        <w:t xml:space="preserve"> 31-</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հոդվածի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w:t>
      </w:r>
      <w:r w:rsidRPr="00712340">
        <w:rPr>
          <w:rFonts w:ascii="GHEA Grapalat" w:hAnsi="GHEA Grapalat" w:cs="Sylfaen"/>
          <w:i w:val="0"/>
          <w:szCs w:val="24"/>
          <w:lang w:val="ru-RU"/>
        </w:rPr>
        <w:t>ասնակիցը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մինչև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1-ին մասի 4.2 </w:t>
      </w:r>
      <w:r w:rsidRPr="00712340">
        <w:rPr>
          <w:rFonts w:ascii="GHEA Grapalat" w:hAnsi="GHEA Grapalat" w:cs="Sylfaen"/>
          <w:i w:val="0"/>
          <w:szCs w:val="24"/>
          <w:lang w:val="ru-RU"/>
        </w:rPr>
        <w:t>կետում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նշված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վերջնաժամկետը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հետ</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վերցնել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իր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p>
    <w:p w:rsidR="003337BC" w:rsidRPr="00712340" w:rsidRDefault="003337BC" w:rsidP="003337BC">
      <w:pPr>
        <w:ind w:firstLine="567"/>
        <w:jc w:val="center"/>
        <w:rPr>
          <w:rFonts w:ascii="GHEA Grapalat" w:hAnsi="GHEA Grapalat"/>
          <w:b/>
          <w:sz w:val="20"/>
          <w:lang w:val="af-ZA"/>
        </w:rPr>
      </w:pPr>
    </w:p>
    <w:p w:rsidR="003337BC" w:rsidRPr="00712340" w:rsidRDefault="003337BC" w:rsidP="003337BC">
      <w:pPr>
        <w:ind w:firstLine="567"/>
        <w:jc w:val="center"/>
        <w:rPr>
          <w:rFonts w:ascii="GHEA Grapalat" w:hAnsi="GHEA Grapalat"/>
          <w:b/>
          <w:sz w:val="20"/>
          <w:lang w:val="hy-AM"/>
        </w:rPr>
      </w:pPr>
      <w:r w:rsidRPr="00712340">
        <w:rPr>
          <w:rFonts w:ascii="GHEA Grapalat" w:hAnsi="GHEA Grapalat"/>
          <w:b/>
          <w:sz w:val="20"/>
          <w:lang w:val="af-ZA"/>
        </w:rPr>
        <w:t>8.  ՀԱՅՏԵՐԻ ԲԱՑՈՒՄԸ</w:t>
      </w:r>
      <w:r w:rsidRPr="00712340">
        <w:rPr>
          <w:rFonts w:ascii="GHEA Grapalat" w:hAnsi="GHEA Grapalat"/>
          <w:b/>
          <w:sz w:val="20"/>
          <w:lang w:val="hy-AM"/>
        </w:rPr>
        <w:t xml:space="preserve">, </w:t>
      </w:r>
      <w:r w:rsidRPr="00712340">
        <w:rPr>
          <w:rFonts w:ascii="GHEA Grapalat" w:hAnsi="GHEA Grapalat"/>
          <w:b/>
          <w:sz w:val="20"/>
          <w:lang w:val="af-ZA"/>
        </w:rPr>
        <w:t xml:space="preserve">ԳՆԱՀԱՏՈՒՄԸ  ԵՎ  </w:t>
      </w:r>
    </w:p>
    <w:p w:rsidR="003337BC" w:rsidRPr="00712340" w:rsidRDefault="003337BC" w:rsidP="003337BC">
      <w:pPr>
        <w:ind w:firstLine="567"/>
        <w:jc w:val="center"/>
        <w:rPr>
          <w:rFonts w:ascii="GHEA Grapalat" w:hAnsi="GHEA Grapalat"/>
          <w:b/>
          <w:sz w:val="20"/>
          <w:lang w:val="af-ZA"/>
        </w:rPr>
      </w:pPr>
      <w:r w:rsidRPr="00712340">
        <w:rPr>
          <w:rFonts w:ascii="GHEA Grapalat" w:hAnsi="GHEA Grapalat"/>
          <w:b/>
          <w:sz w:val="20"/>
          <w:lang w:val="af-ZA"/>
        </w:rPr>
        <w:t xml:space="preserve">ԱՐԴՅՈՒՆՔՆԵՐԻ ԱՄՓՈՓՈՒՄԸ </w:t>
      </w:r>
    </w:p>
    <w:p w:rsidR="003337BC" w:rsidRPr="00670B57" w:rsidRDefault="003337BC" w:rsidP="003337BC">
      <w:pPr>
        <w:pStyle w:val="23"/>
        <w:spacing w:line="240" w:lineRule="auto"/>
        <w:ind w:firstLine="567"/>
        <w:rPr>
          <w:rFonts w:ascii="GHEA Grapalat" w:hAnsi="GHEA Grapalat" w:cs="Tahoma"/>
        </w:rPr>
      </w:pPr>
      <w:r w:rsidRPr="00670B57">
        <w:rPr>
          <w:rFonts w:ascii="GHEA Grapalat" w:hAnsi="GHEA Grapalat"/>
        </w:rPr>
        <w:t xml:space="preserve">8.1 </w:t>
      </w:r>
      <w:r w:rsidRPr="00670B57">
        <w:rPr>
          <w:rFonts w:ascii="GHEA Grapalat" w:hAnsi="GHEA Grapalat" w:cs="Sylfaen"/>
          <w:lang w:val="ru-RU"/>
        </w:rPr>
        <w:t>Հայտերի</w:t>
      </w:r>
      <w:r w:rsidRPr="00670B57">
        <w:rPr>
          <w:rFonts w:ascii="GHEA Grapalat" w:hAnsi="GHEA Grapalat" w:cs="Sylfaen"/>
        </w:rPr>
        <w:t xml:space="preserve"> </w:t>
      </w:r>
      <w:r w:rsidRPr="00670B57">
        <w:rPr>
          <w:rFonts w:ascii="GHEA Grapalat" w:hAnsi="GHEA Grapalat" w:cs="Sylfaen"/>
          <w:lang w:val="ru-RU"/>
        </w:rPr>
        <w:t>բացումը</w:t>
      </w:r>
      <w:r w:rsidRPr="00670B57">
        <w:rPr>
          <w:rFonts w:ascii="GHEA Grapalat" w:hAnsi="GHEA Grapalat" w:cs="Sylfaen"/>
        </w:rPr>
        <w:t xml:space="preserve"> </w:t>
      </w:r>
      <w:r w:rsidRPr="00670B57">
        <w:rPr>
          <w:rFonts w:ascii="GHEA Grapalat" w:hAnsi="GHEA Grapalat" w:cs="Sylfaen"/>
          <w:lang w:val="ru-RU"/>
        </w:rPr>
        <w:t>կկատարվի</w:t>
      </w:r>
      <w:r w:rsidRPr="00670B57">
        <w:rPr>
          <w:rFonts w:ascii="GHEA Grapalat" w:hAnsi="GHEA Grapalat" w:cs="Sylfaen"/>
        </w:rPr>
        <w:t xml:space="preserve"> հանձնաժողովի հայտերի բացման նիստում</w:t>
      </w:r>
      <w:r w:rsidRPr="00670B57" w:rsidDel="00D63E9A">
        <w:rPr>
          <w:rFonts w:ascii="GHEA Grapalat" w:hAnsi="GHEA Grapalat" w:cs="Sylfaen"/>
          <w:szCs w:val="24"/>
        </w:rPr>
        <w:t xml:space="preserve"> </w:t>
      </w:r>
      <w:r w:rsidRPr="00670B57">
        <w:rPr>
          <w:rFonts w:ascii="GHEA Grapalat" w:hAnsi="GHEA Grapalat" w:cs="Sylfaen"/>
          <w:szCs w:val="24"/>
        </w:rPr>
        <w:t xml:space="preserve">`  </w:t>
      </w:r>
      <w:r w:rsidRPr="00670B57">
        <w:rPr>
          <w:rFonts w:ascii="GHEA Grapalat" w:hAnsi="GHEA Grapalat" w:cs="Sylfaen"/>
          <w:szCs w:val="24"/>
          <w:lang w:val="ru-RU"/>
        </w:rPr>
        <w:t>սույն</w:t>
      </w:r>
      <w:r w:rsidRPr="00670B57">
        <w:rPr>
          <w:rFonts w:ascii="GHEA Grapalat" w:hAnsi="GHEA Grapalat" w:cs="Sylfaen"/>
          <w:szCs w:val="24"/>
        </w:rPr>
        <w:t xml:space="preserve"> </w:t>
      </w:r>
      <w:r w:rsidRPr="00670B57">
        <w:rPr>
          <w:rFonts w:ascii="GHEA Grapalat" w:hAnsi="GHEA Grapalat" w:cs="Sylfaen"/>
          <w:szCs w:val="24"/>
          <w:lang w:val="ru-RU"/>
        </w:rPr>
        <w:t>ընթացակարգի</w:t>
      </w:r>
      <w:r w:rsidRPr="00670B57">
        <w:rPr>
          <w:rFonts w:ascii="GHEA Grapalat" w:hAnsi="GHEA Grapalat" w:cs="Sylfaen"/>
          <w:szCs w:val="24"/>
        </w:rPr>
        <w:t xml:space="preserve"> </w:t>
      </w:r>
      <w:r w:rsidRPr="00670B57">
        <w:rPr>
          <w:rFonts w:ascii="GHEA Grapalat" w:hAnsi="GHEA Grapalat" w:cs="Sylfaen"/>
          <w:szCs w:val="24"/>
          <w:lang w:val="ru-RU"/>
        </w:rPr>
        <w:t>հայտարարությունը</w:t>
      </w:r>
      <w:r w:rsidRPr="00670B57">
        <w:rPr>
          <w:rFonts w:ascii="GHEA Grapalat" w:hAnsi="GHEA Grapalat" w:cs="Sylfaen"/>
          <w:szCs w:val="24"/>
        </w:rPr>
        <w:t xml:space="preserve"> </w:t>
      </w:r>
      <w:r w:rsidRPr="00670B57">
        <w:rPr>
          <w:rFonts w:ascii="GHEA Grapalat" w:hAnsi="GHEA Grapalat" w:cs="Sylfaen"/>
          <w:szCs w:val="24"/>
          <w:lang w:val="ru-RU"/>
        </w:rPr>
        <w:t>և</w:t>
      </w:r>
      <w:r w:rsidRPr="00670B57">
        <w:rPr>
          <w:rFonts w:ascii="GHEA Grapalat" w:hAnsi="GHEA Grapalat" w:cs="Sylfaen"/>
          <w:szCs w:val="24"/>
        </w:rPr>
        <w:t xml:space="preserve"> </w:t>
      </w:r>
      <w:r w:rsidRPr="00670B57">
        <w:rPr>
          <w:rFonts w:ascii="GHEA Grapalat" w:hAnsi="GHEA Grapalat" w:cs="Sylfaen"/>
          <w:szCs w:val="24"/>
          <w:lang w:val="ru-RU"/>
        </w:rPr>
        <w:t>հրավերը</w:t>
      </w:r>
      <w:r w:rsidRPr="00670B57">
        <w:rPr>
          <w:rFonts w:ascii="GHEA Grapalat" w:hAnsi="GHEA Grapalat" w:cs="Sylfaen"/>
          <w:szCs w:val="24"/>
        </w:rPr>
        <w:t xml:space="preserve"> տեղեկագրում </w:t>
      </w:r>
      <w:r w:rsidRPr="00670B57">
        <w:rPr>
          <w:rFonts w:ascii="GHEA Grapalat" w:hAnsi="GHEA Grapalat" w:cs="Sylfaen"/>
          <w:szCs w:val="24"/>
          <w:lang w:val="en-US"/>
        </w:rPr>
        <w:t>հ</w:t>
      </w:r>
      <w:r w:rsidRPr="00670B57">
        <w:rPr>
          <w:rFonts w:ascii="GHEA Grapalat" w:hAnsi="GHEA Grapalat" w:cs="Sylfaen"/>
          <w:szCs w:val="24"/>
          <w:lang w:val="ru-RU"/>
        </w:rPr>
        <w:t>րապարակվելու</w:t>
      </w:r>
      <w:r w:rsidRPr="00670B57">
        <w:rPr>
          <w:rFonts w:ascii="GHEA Grapalat" w:hAnsi="GHEA Grapalat" w:cs="Sylfaen"/>
          <w:szCs w:val="24"/>
        </w:rPr>
        <w:t xml:space="preserve"> </w:t>
      </w:r>
      <w:r w:rsidRPr="00670B57">
        <w:rPr>
          <w:rFonts w:ascii="GHEA Grapalat" w:hAnsi="GHEA Grapalat" w:cs="Sylfaen"/>
          <w:szCs w:val="24"/>
          <w:lang w:val="en-US"/>
        </w:rPr>
        <w:t>օրվանից</w:t>
      </w:r>
      <w:r w:rsidRPr="00670B57">
        <w:rPr>
          <w:rFonts w:ascii="GHEA Grapalat" w:hAnsi="GHEA Grapalat" w:cs="Sylfaen"/>
          <w:szCs w:val="24"/>
        </w:rPr>
        <w:t xml:space="preserve"> </w:t>
      </w:r>
      <w:r w:rsidRPr="00670B57">
        <w:rPr>
          <w:rFonts w:ascii="GHEA Grapalat" w:hAnsi="GHEA Grapalat" w:cs="Sylfaen"/>
          <w:szCs w:val="24"/>
          <w:lang w:val="ru-RU"/>
        </w:rPr>
        <w:t>հաշված</w:t>
      </w:r>
      <w:r>
        <w:rPr>
          <w:rFonts w:ascii="GHEA Grapalat" w:hAnsi="GHEA Grapalat" w:cs="Sylfaen"/>
          <w:szCs w:val="24"/>
        </w:rPr>
        <w:t xml:space="preserve"> </w:t>
      </w:r>
      <w:r w:rsidRPr="004C2E6C">
        <w:rPr>
          <w:rFonts w:ascii="GHEA Grapalat" w:hAnsi="GHEA Grapalat" w:cs="Sylfaen"/>
          <w:szCs w:val="24"/>
        </w:rPr>
        <w:t>2</w:t>
      </w:r>
      <w:r w:rsidRPr="00670B57">
        <w:rPr>
          <w:rFonts w:ascii="GHEA Grapalat" w:hAnsi="GHEA Grapalat" w:cs="Sylfaen"/>
          <w:szCs w:val="24"/>
        </w:rPr>
        <w:t>-</w:t>
      </w:r>
      <w:r w:rsidRPr="00670B57">
        <w:rPr>
          <w:rFonts w:ascii="GHEA Grapalat" w:hAnsi="GHEA Grapalat" w:cs="Sylfaen"/>
          <w:szCs w:val="24"/>
          <w:lang w:val="ru-RU"/>
        </w:rPr>
        <w:t>րդ</w:t>
      </w:r>
      <w:r w:rsidRPr="00670B57">
        <w:rPr>
          <w:rFonts w:ascii="GHEA Grapalat" w:hAnsi="GHEA Grapalat" w:cs="Sylfaen"/>
          <w:szCs w:val="24"/>
        </w:rPr>
        <w:t xml:space="preserve"> </w:t>
      </w:r>
      <w:r w:rsidRPr="00670B57">
        <w:rPr>
          <w:rFonts w:ascii="GHEA Grapalat" w:hAnsi="GHEA Grapalat" w:cs="Sylfaen"/>
          <w:szCs w:val="24"/>
          <w:lang w:val="ru-RU"/>
        </w:rPr>
        <w:t>օրվա</w:t>
      </w:r>
      <w:r w:rsidRPr="00670B57">
        <w:rPr>
          <w:rFonts w:ascii="GHEA Grapalat" w:hAnsi="GHEA Grapalat" w:cs="Sylfaen"/>
          <w:szCs w:val="24"/>
        </w:rPr>
        <w:t xml:space="preserve"> </w:t>
      </w:r>
      <w:r w:rsidRPr="00670B57">
        <w:rPr>
          <w:rFonts w:ascii="GHEA Grapalat" w:hAnsi="GHEA Grapalat" w:cs="Sylfaen"/>
          <w:szCs w:val="24"/>
          <w:lang w:val="ru-RU"/>
        </w:rPr>
        <w:t>ժամը</w:t>
      </w:r>
      <w:r w:rsidRPr="00670B57">
        <w:rPr>
          <w:rFonts w:ascii="GHEA Grapalat" w:hAnsi="GHEA Grapalat" w:cs="Sylfaen"/>
          <w:szCs w:val="24"/>
        </w:rPr>
        <w:t xml:space="preserve"> </w:t>
      </w:r>
      <w:r>
        <w:rPr>
          <w:rFonts w:ascii="GHEA Grapalat" w:hAnsi="GHEA Grapalat" w:cs="Sylfaen"/>
          <w:szCs w:val="24"/>
        </w:rPr>
        <w:t>1</w:t>
      </w:r>
      <w:r w:rsidRPr="00376A6A">
        <w:rPr>
          <w:rFonts w:ascii="GHEA Grapalat" w:hAnsi="GHEA Grapalat" w:cs="Sylfaen"/>
          <w:szCs w:val="24"/>
        </w:rPr>
        <w:t>4</w:t>
      </w:r>
      <w:r w:rsidRPr="00670B57">
        <w:rPr>
          <w:rFonts w:ascii="GHEA Grapalat" w:hAnsi="GHEA Grapalat" w:cs="Sylfaen"/>
          <w:szCs w:val="24"/>
        </w:rPr>
        <w:t>:00-</w:t>
      </w:r>
      <w:r w:rsidRPr="00670B57">
        <w:rPr>
          <w:rFonts w:ascii="GHEA Grapalat" w:hAnsi="GHEA Grapalat" w:cs="Sylfaen"/>
          <w:szCs w:val="24"/>
          <w:lang w:val="en-US"/>
        </w:rPr>
        <w:t>ի</w:t>
      </w:r>
      <w:r w:rsidRPr="00670B57">
        <w:rPr>
          <w:rFonts w:ascii="GHEA Grapalat" w:hAnsi="GHEA Grapalat" w:cs="Sylfaen"/>
          <w:szCs w:val="24"/>
          <w:lang w:val="ru-RU"/>
        </w:rPr>
        <w:t>ն։</w:t>
      </w:r>
      <w:r w:rsidRPr="00670B57">
        <w:rPr>
          <w:rFonts w:ascii="GHEA Grapalat" w:hAnsi="GHEA Grapalat" w:cs="Sylfaen"/>
          <w:szCs w:val="24"/>
        </w:rPr>
        <w:t xml:space="preserve"> </w:t>
      </w:r>
    </w:p>
    <w:p w:rsidR="003337BC" w:rsidRPr="00E81BDB"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ru-RU"/>
        </w:rPr>
        <w:t>Հայտերի</w:t>
      </w:r>
      <w:r w:rsidRPr="00712340">
        <w:rPr>
          <w:rFonts w:ascii="GHEA Grapalat" w:hAnsi="GHEA Grapalat" w:cs="Sylfaen"/>
          <w:sz w:val="20"/>
          <w:lang w:val="af-ZA"/>
        </w:rPr>
        <w:t xml:space="preserve"> </w:t>
      </w:r>
      <w:r w:rsidRPr="00712340">
        <w:rPr>
          <w:rFonts w:ascii="GHEA Grapalat" w:hAnsi="GHEA Grapalat" w:cs="Sylfaen"/>
          <w:sz w:val="20"/>
          <w:lang w:val="ru-RU"/>
        </w:rPr>
        <w:t>բացման</w:t>
      </w:r>
      <w:r w:rsidRPr="00712340">
        <w:rPr>
          <w:rFonts w:ascii="GHEA Grapalat" w:hAnsi="GHEA Grapalat" w:cs="Sylfaen"/>
          <w:sz w:val="20"/>
          <w:lang w:val="af-ZA"/>
        </w:rPr>
        <w:t xml:space="preserve"> և գնահատման </w:t>
      </w:r>
      <w:r w:rsidRPr="00712340">
        <w:rPr>
          <w:rFonts w:ascii="GHEA Grapalat" w:hAnsi="GHEA Grapalat" w:cs="Sylfaen"/>
          <w:sz w:val="20"/>
          <w:lang w:val="ru-RU"/>
        </w:rPr>
        <w:t>նիստում</w:t>
      </w:r>
      <w:r w:rsidRPr="00712340">
        <w:rPr>
          <w:rFonts w:ascii="GHEA Grapalat" w:hAnsi="GHEA Grapalat" w:cs="Sylfaen"/>
          <w:sz w:val="20"/>
        </w:rPr>
        <w:t>՝</w:t>
      </w:r>
    </w:p>
    <w:p w:rsidR="003337BC" w:rsidRPr="00712340" w:rsidRDefault="003337BC" w:rsidP="003337BC">
      <w:pPr>
        <w:ind w:firstLine="567"/>
        <w:jc w:val="both"/>
        <w:rPr>
          <w:rFonts w:ascii="GHEA Grapalat" w:hAnsi="GHEA Grapalat" w:cs="Sylfaen"/>
          <w:sz w:val="20"/>
          <w:lang w:val="af-ZA"/>
        </w:rPr>
      </w:pPr>
      <w:r w:rsidRPr="00E81BDB">
        <w:rPr>
          <w:rFonts w:ascii="GHEA Grapalat" w:hAnsi="GHEA Grapalat" w:cs="Sylfaen"/>
          <w:sz w:val="20"/>
          <w:lang w:val="af-ZA"/>
        </w:rPr>
        <w:t>1)</w:t>
      </w:r>
      <w:r w:rsidRPr="00712340">
        <w:rPr>
          <w:rFonts w:ascii="GHEA Grapalat" w:hAnsi="GHEA Grapalat" w:cs="Sylfaen"/>
          <w:sz w:val="20"/>
          <w:lang w:val="af-ZA"/>
        </w:rPr>
        <w:t xml:space="preserve"> </w:t>
      </w:r>
      <w:r w:rsidRPr="00712340">
        <w:rPr>
          <w:rFonts w:ascii="GHEA Grapalat" w:hAnsi="GHEA Grapalat" w:cs="Sylfaen"/>
          <w:sz w:val="20"/>
        </w:rPr>
        <w:t>հանձնաժողովի</w:t>
      </w:r>
      <w:r w:rsidRPr="00712340">
        <w:rPr>
          <w:rFonts w:ascii="GHEA Grapalat" w:hAnsi="GHEA Grapalat" w:cs="Sylfaen"/>
          <w:sz w:val="20"/>
          <w:lang w:val="af-ZA"/>
        </w:rPr>
        <w:t xml:space="preserve"> </w:t>
      </w:r>
      <w:r w:rsidRPr="00712340">
        <w:rPr>
          <w:rFonts w:ascii="GHEA Grapalat" w:hAnsi="GHEA Grapalat" w:cs="Sylfaen"/>
          <w:sz w:val="20"/>
        </w:rPr>
        <w:t>նախագահը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նախագահողը</w:t>
      </w:r>
      <w:r w:rsidRPr="00712340">
        <w:rPr>
          <w:rFonts w:ascii="GHEA Grapalat" w:hAnsi="GHEA Grapalat" w:cs="Sylfaen"/>
          <w:sz w:val="20"/>
          <w:lang w:val="af-ZA"/>
        </w:rPr>
        <w:t xml:space="preserve">) </w:t>
      </w:r>
      <w:r w:rsidRPr="00712340">
        <w:rPr>
          <w:rFonts w:ascii="GHEA Grapalat" w:hAnsi="GHEA Grapalat" w:cs="Sylfaen"/>
          <w:sz w:val="20"/>
          <w:lang w:val="hy-AM"/>
        </w:rPr>
        <w:t>նիստը</w:t>
      </w:r>
      <w:r w:rsidRPr="00712340">
        <w:rPr>
          <w:rFonts w:ascii="GHEA Grapalat" w:hAnsi="GHEA Grapalat" w:cs="Sylfaen"/>
          <w:sz w:val="20"/>
          <w:lang w:val="af-ZA"/>
        </w:rPr>
        <w:t xml:space="preserve"> </w:t>
      </w:r>
      <w:r w:rsidRPr="00712340">
        <w:rPr>
          <w:rFonts w:ascii="GHEA Grapalat" w:hAnsi="GHEA Grapalat" w:cs="Sylfaen"/>
          <w:sz w:val="20"/>
          <w:lang w:val="hy-AM"/>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բացված</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հրապա</w:t>
      </w:r>
      <w:r w:rsidRPr="00712340">
        <w:rPr>
          <w:rFonts w:ascii="GHEA Grapalat" w:hAnsi="GHEA Grapalat" w:cs="Sylfaen"/>
          <w:sz w:val="20"/>
          <w:lang w:val="hy-AM"/>
        </w:rPr>
        <w:softHyphen/>
        <w:t>րակում է գնման հայտով սահմանված</w:t>
      </w:r>
      <w:r w:rsidRPr="00712340">
        <w:rPr>
          <w:rFonts w:ascii="GHEA Grapalat" w:hAnsi="GHEA Grapalat" w:cs="Sylfaen"/>
          <w:sz w:val="20"/>
          <w:lang w:val="af-ZA"/>
        </w:rPr>
        <w:t>`</w:t>
      </w:r>
      <w:r w:rsidRPr="00712340">
        <w:rPr>
          <w:rFonts w:ascii="GHEA Grapalat" w:hAnsi="GHEA Grapalat" w:cs="Sylfaen"/>
          <w:sz w:val="20"/>
          <w:lang w:val="hy-AM"/>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շրջանակում</w:t>
      </w:r>
      <w:r w:rsidRPr="00712340">
        <w:rPr>
          <w:rFonts w:ascii="GHEA Grapalat" w:hAnsi="GHEA Grapalat" w:cs="Sylfaen"/>
          <w:sz w:val="20"/>
          <w:lang w:val="af-ZA"/>
        </w:rPr>
        <w:t xml:space="preserve"> </w:t>
      </w:r>
      <w:r w:rsidRPr="00712340">
        <w:rPr>
          <w:rFonts w:ascii="GHEA Grapalat" w:hAnsi="GHEA Grapalat" w:cs="Sylfaen"/>
          <w:sz w:val="20"/>
        </w:rPr>
        <w:t>գնվելիք</w:t>
      </w:r>
      <w:r w:rsidRPr="00712340">
        <w:rPr>
          <w:rFonts w:ascii="GHEA Grapalat" w:hAnsi="GHEA Grapalat" w:cs="Sylfaen"/>
          <w:sz w:val="20"/>
          <w:lang w:val="af-ZA"/>
        </w:rPr>
        <w:t xml:space="preserve"> </w:t>
      </w:r>
      <w:r w:rsidRPr="00712340">
        <w:rPr>
          <w:rFonts w:ascii="GHEA Grapalat" w:hAnsi="GHEA Grapalat" w:cs="Sylfaen"/>
          <w:sz w:val="20"/>
        </w:rPr>
        <w:t>ծառայությունների</w:t>
      </w:r>
      <w:r w:rsidRPr="00712340">
        <w:rPr>
          <w:rFonts w:ascii="GHEA Grapalat" w:hAnsi="GHEA Grapalat" w:cs="Sylfaen"/>
          <w:sz w:val="20"/>
          <w:lang w:val="af-ZA"/>
        </w:rPr>
        <w:t xml:space="preserve"> </w:t>
      </w:r>
      <w:r w:rsidRPr="00712340">
        <w:rPr>
          <w:rFonts w:ascii="GHEA Grapalat" w:hAnsi="GHEA Grapalat" w:cs="Sylfaen"/>
          <w:sz w:val="20"/>
          <w:lang w:val="hy-AM"/>
        </w:rPr>
        <w:t>գինը՝</w:t>
      </w:r>
      <w:r w:rsidRPr="00712340">
        <w:rPr>
          <w:rFonts w:ascii="GHEA Grapalat" w:hAnsi="GHEA Grapalat" w:cs="Sylfaen"/>
          <w:sz w:val="20"/>
          <w:lang w:val="af-ZA"/>
        </w:rPr>
        <w:t xml:space="preserve"> </w:t>
      </w:r>
      <w:r w:rsidRPr="00712340">
        <w:rPr>
          <w:rFonts w:ascii="GHEA Grapalat" w:hAnsi="GHEA Grapalat" w:cs="Sylfaen"/>
          <w:sz w:val="20"/>
          <w:lang w:val="hy-AM"/>
        </w:rPr>
        <w:t>մեկ</w:t>
      </w:r>
      <w:r w:rsidRPr="00712340">
        <w:rPr>
          <w:rFonts w:ascii="GHEA Grapalat" w:hAnsi="GHEA Grapalat" w:cs="Sylfaen"/>
          <w:sz w:val="20"/>
          <w:lang w:val="af-ZA"/>
        </w:rPr>
        <w:t xml:space="preserve"> </w:t>
      </w:r>
      <w:r w:rsidRPr="00712340">
        <w:rPr>
          <w:rFonts w:ascii="GHEA Grapalat" w:hAnsi="GHEA Grapalat" w:cs="Sylfaen"/>
          <w:sz w:val="20"/>
          <w:lang w:val="hy-AM"/>
        </w:rPr>
        <w:t>թվով</w:t>
      </w:r>
      <w:r w:rsidRPr="00712340">
        <w:rPr>
          <w:rFonts w:ascii="GHEA Grapalat" w:hAnsi="GHEA Grapalat" w:cs="Sylfaen"/>
          <w:sz w:val="20"/>
          <w:lang w:val="af-ZA"/>
        </w:rPr>
        <w:t xml:space="preserve"> </w:t>
      </w:r>
      <w:r w:rsidRPr="00712340">
        <w:rPr>
          <w:rFonts w:ascii="GHEA Grapalat" w:hAnsi="GHEA Grapalat" w:cs="Sylfaen"/>
          <w:sz w:val="20"/>
          <w:lang w:val="hy-AM"/>
        </w:rPr>
        <w:t>արտահայտված</w:t>
      </w:r>
      <w:r w:rsidRPr="00712340">
        <w:rPr>
          <w:rFonts w:ascii="GHEA Grapalat" w:hAnsi="GHEA Grapalat" w:cs="Sylfaen"/>
          <w:sz w:val="20"/>
          <w:lang w:val="af-ZA"/>
        </w:rPr>
        <w:t xml:space="preserve">, </w:t>
      </w:r>
      <w:r w:rsidRPr="00712340">
        <w:rPr>
          <w:rFonts w:ascii="GHEA Grapalat" w:hAnsi="GHEA Grapalat" w:cs="Sylfaen"/>
          <w:sz w:val="20"/>
        </w:rPr>
        <w:t>ինչպես</w:t>
      </w:r>
      <w:r w:rsidRPr="00712340">
        <w:rPr>
          <w:rFonts w:ascii="GHEA Grapalat" w:hAnsi="GHEA Grapalat" w:cs="Sylfaen"/>
          <w:sz w:val="20"/>
          <w:lang w:val="af-ZA"/>
        </w:rPr>
        <w:t xml:space="preserve"> </w:t>
      </w:r>
      <w:r w:rsidRPr="00712340">
        <w:rPr>
          <w:rFonts w:ascii="GHEA Grapalat" w:hAnsi="GHEA Grapalat" w:cs="Sylfaen"/>
          <w:sz w:val="20"/>
        </w:rPr>
        <w:t>նաև</w:t>
      </w:r>
      <w:r w:rsidRPr="00712340">
        <w:rPr>
          <w:rFonts w:ascii="GHEA Grapalat" w:hAnsi="GHEA Grapalat" w:cs="Sylfaen"/>
          <w:sz w:val="20"/>
          <w:lang w:val="af-ZA"/>
        </w:rPr>
        <w:t xml:space="preserve"> </w:t>
      </w:r>
      <w:r w:rsidRPr="0071234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81BDB">
        <w:rPr>
          <w:rFonts w:ascii="GHEA Grapalat" w:hAnsi="GHEA Grapalat" w:cs="Sylfaen"/>
          <w:sz w:val="20"/>
          <w:lang w:val="af-ZA"/>
        </w:rPr>
        <w:t>.</w:t>
      </w:r>
    </w:p>
    <w:p w:rsidR="003337BC" w:rsidRPr="00712340" w:rsidRDefault="003337BC" w:rsidP="003337BC">
      <w:pPr>
        <w:ind w:firstLine="567"/>
        <w:jc w:val="both"/>
        <w:rPr>
          <w:rFonts w:ascii="GHEA Grapalat" w:hAnsi="GHEA Grapalat"/>
          <w:sz w:val="20"/>
          <w:szCs w:val="20"/>
          <w:lang w:val="hy-AM"/>
        </w:rPr>
      </w:pPr>
      <w:r w:rsidRPr="00712340">
        <w:rPr>
          <w:rFonts w:ascii="GHEA Grapalat" w:hAnsi="GHEA Grapalat"/>
          <w:sz w:val="20"/>
          <w:szCs w:val="20"/>
          <w:lang w:val="hy-AM"/>
        </w:rPr>
        <w:t xml:space="preserve">2) </w:t>
      </w:r>
      <w:r w:rsidRPr="00712340">
        <w:rPr>
          <w:rFonts w:ascii="GHEA Grapalat" w:hAnsi="GHEA Grapalat" w:cs="Sylfaen"/>
          <w:sz w:val="20"/>
          <w:szCs w:val="20"/>
          <w:lang w:val="hy-AM"/>
        </w:rPr>
        <w:t>սույն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կետի</w:t>
      </w:r>
      <w:r w:rsidRPr="00712340">
        <w:rPr>
          <w:rFonts w:ascii="GHEA Grapalat" w:hAnsi="GHEA Grapalat"/>
          <w:sz w:val="20"/>
          <w:szCs w:val="20"/>
          <w:lang w:val="hy-AM"/>
        </w:rPr>
        <w:t xml:space="preserve"> 1-</w:t>
      </w:r>
      <w:r w:rsidRPr="00712340">
        <w:rPr>
          <w:rFonts w:ascii="GHEA Grapalat" w:hAnsi="GHEA Grapalat" w:cs="Sylfaen"/>
          <w:sz w:val="20"/>
          <w:szCs w:val="20"/>
          <w:lang w:val="hy-AM"/>
        </w:rPr>
        <w:t>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ենթակետում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նշված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նախագահին</w:t>
      </w:r>
      <w:r w:rsidRPr="00712340">
        <w:rPr>
          <w:rFonts w:ascii="GHEA Grapalat" w:hAnsi="GHEA Grapalat"/>
          <w:sz w:val="20"/>
          <w:szCs w:val="20"/>
          <w:lang w:val="hy-AM"/>
        </w:rPr>
        <w:t xml:space="preserve"> (նիստը նախագահողին) </w:t>
      </w:r>
      <w:r w:rsidRPr="00712340">
        <w:rPr>
          <w:rFonts w:ascii="GHEA Grapalat" w:hAnsi="GHEA Grapalat" w:cs="Sylfaen"/>
          <w:sz w:val="20"/>
          <w:szCs w:val="20"/>
          <w:lang w:val="hy-AM"/>
        </w:rPr>
        <w:t>փոխանցվելուց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հետո</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հանձնաժողովը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w:t>
      </w:r>
    </w:p>
    <w:p w:rsidR="003337BC" w:rsidRPr="00712340" w:rsidRDefault="003337BC" w:rsidP="003337BC">
      <w:pPr>
        <w:ind w:firstLine="375"/>
        <w:jc w:val="both"/>
        <w:rPr>
          <w:rFonts w:ascii="GHEA Grapalat" w:hAnsi="GHEA Grapalat"/>
          <w:sz w:val="20"/>
          <w:szCs w:val="20"/>
          <w:lang w:val="hy-AM"/>
        </w:rPr>
      </w:pPr>
      <w:r w:rsidRPr="00712340">
        <w:rPr>
          <w:rFonts w:ascii="GHEA Grapalat" w:hAnsi="GHEA Grapalat" w:cs="Sylfaen"/>
          <w:sz w:val="20"/>
          <w:szCs w:val="20"/>
          <w:lang w:val="hy-AM"/>
        </w:rPr>
        <w:t>ա</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պարունակող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ներկայացնելու</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կարգին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գնահատված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հայտերը</w:t>
      </w:r>
      <w:r w:rsidRPr="00712340">
        <w:rPr>
          <w:rFonts w:ascii="GHEA Grapalat" w:hAnsi="GHEA Grapalat"/>
          <w:sz w:val="20"/>
          <w:szCs w:val="20"/>
          <w:lang w:val="hy-AM"/>
        </w:rPr>
        <w:t>,</w:t>
      </w:r>
    </w:p>
    <w:p w:rsidR="003337BC" w:rsidRPr="00712340" w:rsidRDefault="003337BC" w:rsidP="003337BC">
      <w:pPr>
        <w:ind w:firstLine="375"/>
        <w:jc w:val="both"/>
        <w:rPr>
          <w:rFonts w:ascii="GHEA Grapalat" w:hAnsi="GHEA Grapalat"/>
          <w:sz w:val="20"/>
          <w:szCs w:val="20"/>
          <w:lang w:val="hy-AM"/>
        </w:rPr>
      </w:pPr>
      <w:r w:rsidRPr="00712340">
        <w:rPr>
          <w:rFonts w:ascii="GHEA Grapalat" w:hAnsi="GHEA Grapalat" w:cs="Sylfaen"/>
          <w:sz w:val="20"/>
          <w:szCs w:val="20"/>
          <w:lang w:val="hy-AM"/>
        </w:rPr>
        <w:t>բ</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բացված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յուրաքանչյուր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ծրարում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պահանջվող</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նախատեսված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փաստաթղթերի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առկայությունը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դրանց</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կազմման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համապատասխանությունը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հրավերով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սահմանված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վավերապայմաններին</w:t>
      </w:r>
      <w:r w:rsidRPr="00712340">
        <w:rPr>
          <w:rFonts w:ascii="GHEA Grapalat" w:hAnsi="GHEA Grapalat"/>
          <w:sz w:val="20"/>
          <w:szCs w:val="20"/>
          <w:lang w:val="hy-AM"/>
        </w:rPr>
        <w:t>.</w:t>
      </w:r>
    </w:p>
    <w:p w:rsidR="003337BC" w:rsidRPr="00712340" w:rsidRDefault="003337BC" w:rsidP="003337BC">
      <w:pPr>
        <w:ind w:firstLine="375"/>
        <w:jc w:val="both"/>
        <w:rPr>
          <w:rFonts w:ascii="GHEA Grapalat" w:hAnsi="GHEA Grapalat" w:cs="Sylfaen"/>
          <w:sz w:val="20"/>
          <w:lang w:val="hy-AM"/>
        </w:rPr>
      </w:pPr>
      <w:r w:rsidRPr="00712340">
        <w:rPr>
          <w:rFonts w:ascii="GHEA Grapalat" w:hAnsi="GHEA Grapalat"/>
          <w:sz w:val="20"/>
          <w:szCs w:val="20"/>
          <w:lang w:val="hy-AM"/>
        </w:rPr>
        <w:t xml:space="preserve">3) </w:t>
      </w:r>
      <w:r w:rsidRPr="00712340">
        <w:rPr>
          <w:rFonts w:ascii="GHEA Grapalat" w:hAnsi="GHEA Grapalat" w:cs="Sylfaen"/>
          <w:sz w:val="20"/>
          <w:szCs w:val="20"/>
          <w:lang w:val="hy-AM"/>
        </w:rPr>
        <w:t>հանձնաժողովի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նախագահը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հայտարարում</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է</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հայտեր</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ներկայացրած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մասնակիցների</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գնային</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առաջարկները՝</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մեկ</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թվով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արտահայտված,</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հիմք</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ընդունելով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տառերով</w:t>
      </w:r>
      <w:r w:rsidRPr="00712340">
        <w:rPr>
          <w:rFonts w:ascii="GHEA Grapalat" w:hAnsi="GHEA Grapalat"/>
          <w:sz w:val="20"/>
          <w:szCs w:val="20"/>
          <w:lang w:val="hy-AM"/>
        </w:rPr>
        <w:t xml:space="preserve"> </w:t>
      </w:r>
      <w:r w:rsidRPr="00712340">
        <w:rPr>
          <w:rFonts w:ascii="GHEA Grapalat" w:hAnsi="GHEA Grapalat" w:cs="Sylfaen"/>
          <w:sz w:val="20"/>
          <w:szCs w:val="20"/>
          <w:lang w:val="hy-AM"/>
        </w:rPr>
        <w:t>գրվածը:</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8.2 </w:t>
      </w:r>
      <w:r w:rsidRPr="00E81BDB">
        <w:rPr>
          <w:rFonts w:ascii="GHEA Grapalat" w:hAnsi="GHEA Grapalat" w:cs="Sylfaen"/>
          <w:sz w:val="20"/>
          <w:lang w:val="hy-AM"/>
        </w:rPr>
        <w:t>Հայտերը</w:t>
      </w:r>
      <w:r w:rsidRPr="00712340">
        <w:rPr>
          <w:rFonts w:ascii="GHEA Grapalat" w:hAnsi="GHEA Grapalat" w:cs="Sylfaen"/>
          <w:sz w:val="20"/>
          <w:lang w:val="af-ZA"/>
        </w:rPr>
        <w:t xml:space="preserve"> </w:t>
      </w:r>
      <w:r w:rsidRPr="00E81BDB">
        <w:rPr>
          <w:rFonts w:ascii="GHEA Grapalat" w:hAnsi="GHEA Grapalat" w:cs="Sylfaen"/>
          <w:sz w:val="20"/>
          <w:lang w:val="hy-AM"/>
        </w:rPr>
        <w:t>գնահատվում</w:t>
      </w:r>
      <w:r w:rsidRPr="00712340">
        <w:rPr>
          <w:rFonts w:ascii="GHEA Grapalat" w:hAnsi="GHEA Grapalat" w:cs="Sylfaen"/>
          <w:sz w:val="20"/>
          <w:lang w:val="af-ZA"/>
        </w:rPr>
        <w:t xml:space="preserve"> </w:t>
      </w:r>
      <w:r w:rsidRPr="00E81BDB">
        <w:rPr>
          <w:rFonts w:ascii="GHEA Grapalat" w:hAnsi="GHEA Grapalat" w:cs="Sylfaen"/>
          <w:sz w:val="20"/>
          <w:lang w:val="hy-AM"/>
        </w:rPr>
        <w:t>են</w:t>
      </w:r>
      <w:r w:rsidRPr="00712340">
        <w:rPr>
          <w:rFonts w:ascii="GHEA Grapalat" w:hAnsi="GHEA Grapalat" w:cs="Sylfaen"/>
          <w:sz w:val="20"/>
          <w:lang w:val="af-ZA"/>
        </w:rPr>
        <w:t xml:space="preserve"> </w:t>
      </w:r>
      <w:r w:rsidRPr="00E81BDB">
        <w:rPr>
          <w:rFonts w:ascii="GHEA Grapalat" w:hAnsi="GHEA Grapalat" w:cs="Sylfaen"/>
          <w:sz w:val="20"/>
          <w:lang w:val="hy-AM"/>
        </w:rPr>
        <w:t>սույն</w:t>
      </w:r>
      <w:r w:rsidRPr="00712340">
        <w:rPr>
          <w:rFonts w:ascii="GHEA Grapalat" w:hAnsi="GHEA Grapalat" w:cs="Sylfaen"/>
          <w:sz w:val="20"/>
          <w:lang w:val="af-ZA"/>
        </w:rPr>
        <w:t xml:space="preserve"> </w:t>
      </w:r>
      <w:r w:rsidRPr="00E81BDB">
        <w:rPr>
          <w:rFonts w:ascii="GHEA Grapalat" w:hAnsi="GHEA Grapalat" w:cs="Sylfaen"/>
          <w:sz w:val="20"/>
          <w:lang w:val="hy-AM"/>
        </w:rPr>
        <w:t>հրավերով</w:t>
      </w:r>
      <w:r w:rsidRPr="00712340">
        <w:rPr>
          <w:rFonts w:ascii="GHEA Grapalat" w:hAnsi="GHEA Grapalat" w:cs="Sylfaen"/>
          <w:sz w:val="20"/>
          <w:lang w:val="af-ZA"/>
        </w:rPr>
        <w:t xml:space="preserve"> </w:t>
      </w:r>
      <w:r w:rsidRPr="00E81BDB">
        <w:rPr>
          <w:rFonts w:ascii="GHEA Grapalat" w:hAnsi="GHEA Grapalat" w:cs="Sylfaen"/>
          <w:sz w:val="20"/>
          <w:lang w:val="hy-AM"/>
        </w:rPr>
        <w:t>սահմանված</w:t>
      </w:r>
      <w:r w:rsidRPr="00712340">
        <w:rPr>
          <w:rFonts w:ascii="GHEA Grapalat" w:hAnsi="GHEA Grapalat" w:cs="Sylfaen"/>
          <w:sz w:val="20"/>
          <w:lang w:val="af-ZA"/>
        </w:rPr>
        <w:t xml:space="preserve"> </w:t>
      </w:r>
      <w:r w:rsidRPr="00E81BDB">
        <w:rPr>
          <w:rFonts w:ascii="GHEA Grapalat" w:hAnsi="GHEA Grapalat" w:cs="Sylfaen"/>
          <w:sz w:val="20"/>
          <w:lang w:val="hy-AM"/>
        </w:rPr>
        <w:t>կարգով</w:t>
      </w:r>
      <w:r w:rsidRPr="00712340">
        <w:rPr>
          <w:rFonts w:ascii="GHEA Grapalat" w:hAnsi="GHEA Grapalat" w:cs="Sylfaen"/>
          <w:sz w:val="20"/>
          <w:lang w:val="af-ZA"/>
        </w:rPr>
        <w:t xml:space="preserve">: </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rPr>
        <w:t>Գնման</w:t>
      </w:r>
      <w:r w:rsidRPr="00712340">
        <w:rPr>
          <w:rFonts w:ascii="GHEA Grapalat" w:hAnsi="GHEA Grapalat" w:cs="Sylfaen"/>
          <w:sz w:val="20"/>
          <w:lang w:val="af-ZA"/>
        </w:rPr>
        <w:t xml:space="preserve"> </w:t>
      </w:r>
      <w:r w:rsidRPr="00712340">
        <w:rPr>
          <w:rFonts w:ascii="GHEA Grapalat" w:hAnsi="GHEA Grapalat" w:cs="Sylfaen"/>
          <w:sz w:val="20"/>
        </w:rPr>
        <w:t>ընթացակարգի</w:t>
      </w:r>
      <w:r w:rsidRPr="00712340">
        <w:rPr>
          <w:rFonts w:ascii="GHEA Grapalat" w:hAnsi="GHEA Grapalat" w:cs="Sylfaen"/>
          <w:sz w:val="20"/>
          <w:lang w:val="af-ZA"/>
        </w:rPr>
        <w:t xml:space="preserve"> </w:t>
      </w:r>
      <w:r w:rsidRPr="00712340">
        <w:rPr>
          <w:rFonts w:ascii="GHEA Grapalat" w:hAnsi="GHEA Grapalat" w:cs="Sylfaen"/>
          <w:sz w:val="20"/>
        </w:rPr>
        <w:t>չափաբաժինների</w:t>
      </w:r>
      <w:r w:rsidRPr="00712340">
        <w:rPr>
          <w:rFonts w:ascii="GHEA Grapalat" w:hAnsi="GHEA Grapalat" w:cs="Sylfaen"/>
          <w:sz w:val="20"/>
          <w:lang w:val="af-ZA"/>
        </w:rPr>
        <w:t xml:space="preserve"> </w:t>
      </w:r>
      <w:r w:rsidRPr="00712340">
        <w:rPr>
          <w:rFonts w:ascii="GHEA Grapalat" w:hAnsi="GHEA Grapalat" w:cs="Sylfaen"/>
          <w:sz w:val="20"/>
        </w:rPr>
        <w:t>քանակը</w:t>
      </w:r>
      <w:r w:rsidRPr="00712340">
        <w:rPr>
          <w:rFonts w:ascii="GHEA Grapalat" w:hAnsi="GHEA Grapalat" w:cs="Sylfaen"/>
          <w:sz w:val="20"/>
          <w:lang w:val="af-ZA"/>
        </w:rPr>
        <w:t xml:space="preserve"> </w:t>
      </w:r>
      <w:r w:rsidRPr="00712340">
        <w:rPr>
          <w:rFonts w:ascii="GHEA Grapalat" w:hAnsi="GHEA Grapalat" w:cs="Sylfaen"/>
          <w:sz w:val="20"/>
        </w:rPr>
        <w:t>յոթանասունհինգը</w:t>
      </w:r>
      <w:r w:rsidRPr="00712340">
        <w:rPr>
          <w:rFonts w:ascii="GHEA Grapalat" w:hAnsi="GHEA Grapalat" w:cs="Sylfaen"/>
          <w:sz w:val="20"/>
          <w:lang w:val="af-ZA"/>
        </w:rPr>
        <w:t xml:space="preserve"> </w:t>
      </w:r>
      <w:r w:rsidRPr="00712340">
        <w:rPr>
          <w:rFonts w:ascii="GHEA Grapalat" w:hAnsi="GHEA Grapalat" w:cs="Sylfaen"/>
          <w:sz w:val="20"/>
        </w:rPr>
        <w:t>չգերազանցելու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հայտերի</w:t>
      </w:r>
      <w:r w:rsidRPr="00712340">
        <w:rPr>
          <w:rFonts w:ascii="GHEA Grapalat" w:hAnsi="GHEA Grapalat" w:cs="Sylfaen"/>
          <w:sz w:val="20"/>
          <w:lang w:val="af-ZA"/>
        </w:rPr>
        <w:t xml:space="preserve"> </w:t>
      </w:r>
      <w:r w:rsidRPr="00712340">
        <w:rPr>
          <w:rFonts w:ascii="GHEA Grapalat" w:hAnsi="GHEA Grapalat" w:cs="Sylfaen"/>
          <w:sz w:val="20"/>
        </w:rPr>
        <w:t>գնահատումն</w:t>
      </w:r>
      <w:r w:rsidRPr="00712340">
        <w:rPr>
          <w:rFonts w:ascii="GHEA Grapalat" w:hAnsi="GHEA Grapalat" w:cs="Sylfaen"/>
          <w:sz w:val="20"/>
          <w:lang w:val="af-ZA"/>
        </w:rPr>
        <w:t xml:space="preserve"> </w:t>
      </w:r>
      <w:r w:rsidRPr="00712340">
        <w:rPr>
          <w:rFonts w:ascii="GHEA Grapalat" w:hAnsi="GHEA Grapalat" w:cs="Sylfaen"/>
          <w:sz w:val="20"/>
        </w:rPr>
        <w:t>իրականացվում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դրանց</w:t>
      </w:r>
      <w:r w:rsidRPr="00712340">
        <w:rPr>
          <w:rFonts w:ascii="GHEA Grapalat" w:hAnsi="GHEA Grapalat" w:cs="Sylfaen"/>
          <w:sz w:val="20"/>
          <w:lang w:val="af-ZA"/>
        </w:rPr>
        <w:t xml:space="preserve"> </w:t>
      </w:r>
      <w:r w:rsidRPr="00712340">
        <w:rPr>
          <w:rFonts w:ascii="GHEA Grapalat" w:hAnsi="GHEA Grapalat" w:cs="Sylfaen"/>
          <w:sz w:val="20"/>
        </w:rPr>
        <w:t>ներկայացման</w:t>
      </w:r>
      <w:r w:rsidRPr="00712340">
        <w:rPr>
          <w:rFonts w:ascii="GHEA Grapalat" w:hAnsi="GHEA Grapalat" w:cs="Sylfaen"/>
          <w:sz w:val="20"/>
          <w:lang w:val="af-ZA"/>
        </w:rPr>
        <w:t xml:space="preserve"> </w:t>
      </w:r>
      <w:r w:rsidRPr="00712340">
        <w:rPr>
          <w:rFonts w:ascii="GHEA Grapalat" w:hAnsi="GHEA Grapalat" w:cs="Sylfaen"/>
          <w:sz w:val="20"/>
        </w:rPr>
        <w:t>վերջնաժամկետը</w:t>
      </w:r>
      <w:r w:rsidRPr="00712340">
        <w:rPr>
          <w:rFonts w:ascii="GHEA Grapalat" w:hAnsi="GHEA Grapalat" w:cs="Sylfaen"/>
          <w:sz w:val="20"/>
          <w:lang w:val="af-ZA"/>
        </w:rPr>
        <w:t xml:space="preserve"> </w:t>
      </w:r>
      <w:r w:rsidRPr="00712340">
        <w:rPr>
          <w:rFonts w:ascii="GHEA Grapalat" w:hAnsi="GHEA Grapalat" w:cs="Sylfaen"/>
          <w:sz w:val="20"/>
        </w:rPr>
        <w:t>լրանալու</w:t>
      </w:r>
      <w:r w:rsidRPr="00712340">
        <w:rPr>
          <w:rFonts w:ascii="GHEA Grapalat" w:hAnsi="GHEA Grapalat" w:cs="Sylfaen"/>
          <w:sz w:val="20"/>
          <w:lang w:val="af-ZA"/>
        </w:rPr>
        <w:t xml:space="preserve"> </w:t>
      </w:r>
      <w:r w:rsidRPr="00712340">
        <w:rPr>
          <w:rFonts w:ascii="GHEA Grapalat" w:hAnsi="GHEA Grapalat" w:cs="Sylfaen"/>
          <w:sz w:val="20"/>
        </w:rPr>
        <w:t>օրվանից</w:t>
      </w:r>
      <w:r w:rsidRPr="00712340">
        <w:rPr>
          <w:rFonts w:ascii="GHEA Grapalat" w:hAnsi="GHEA Grapalat" w:cs="Sylfaen"/>
          <w:sz w:val="20"/>
          <w:lang w:val="af-ZA"/>
        </w:rPr>
        <w:t xml:space="preserve"> </w:t>
      </w:r>
      <w:r w:rsidRPr="00712340">
        <w:rPr>
          <w:rFonts w:ascii="GHEA Grapalat" w:hAnsi="GHEA Grapalat" w:cs="Sylfaen"/>
          <w:sz w:val="20"/>
        </w:rPr>
        <w:t>հաշված</w:t>
      </w:r>
      <w:r w:rsidRPr="00712340">
        <w:rPr>
          <w:rFonts w:ascii="GHEA Grapalat" w:hAnsi="GHEA Grapalat" w:cs="Sylfaen"/>
          <w:sz w:val="20"/>
          <w:lang w:val="af-ZA"/>
        </w:rPr>
        <w:t xml:space="preserve">  </w:t>
      </w:r>
      <w:r w:rsidRPr="00712340">
        <w:rPr>
          <w:rFonts w:ascii="GHEA Grapalat" w:hAnsi="GHEA Grapalat" w:cs="Sylfaen"/>
          <w:sz w:val="20"/>
        </w:rPr>
        <w:t>տաս</w:t>
      </w:r>
      <w:r w:rsidRPr="00712340">
        <w:rPr>
          <w:rFonts w:ascii="GHEA Grapalat" w:hAnsi="GHEA Grapalat" w:cs="Sylfaen"/>
          <w:sz w:val="20"/>
          <w:lang w:val="af-ZA"/>
        </w:rPr>
        <w:t xml:space="preserve">, </w:t>
      </w:r>
      <w:r w:rsidRPr="00712340">
        <w:rPr>
          <w:rFonts w:ascii="GHEA Grapalat" w:hAnsi="GHEA Grapalat" w:cs="Sylfaen"/>
          <w:sz w:val="20"/>
        </w:rPr>
        <w:t>իսկ</w:t>
      </w:r>
      <w:r w:rsidRPr="00712340">
        <w:rPr>
          <w:rFonts w:ascii="GHEA Grapalat" w:hAnsi="GHEA Grapalat" w:cs="Sylfaen"/>
          <w:sz w:val="20"/>
          <w:lang w:val="af-ZA"/>
        </w:rPr>
        <w:t xml:space="preserve"> </w:t>
      </w:r>
      <w:r w:rsidRPr="00712340">
        <w:rPr>
          <w:rFonts w:ascii="GHEA Grapalat" w:hAnsi="GHEA Grapalat" w:cs="Sylfaen"/>
          <w:sz w:val="20"/>
        </w:rPr>
        <w:t>գերազանցելու</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տասնհինգ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օրվա</w:t>
      </w:r>
      <w:r w:rsidRPr="00712340">
        <w:rPr>
          <w:rFonts w:ascii="GHEA Grapalat" w:hAnsi="GHEA Grapalat" w:cs="Sylfaen"/>
          <w:sz w:val="20"/>
          <w:lang w:val="af-ZA"/>
        </w:rPr>
        <w:t xml:space="preserve"> </w:t>
      </w:r>
      <w:r w:rsidRPr="00712340">
        <w:rPr>
          <w:rFonts w:ascii="GHEA Grapalat" w:hAnsi="GHEA Grapalat" w:cs="Sylfaen"/>
          <w:sz w:val="20"/>
        </w:rPr>
        <w:t>ընթացքում</w:t>
      </w:r>
      <w:r w:rsidRPr="00712340">
        <w:rPr>
          <w:rFonts w:ascii="GHEA Grapalat" w:hAnsi="GHEA Grapalat" w:cs="Sylfaen"/>
          <w:sz w:val="20"/>
          <w:lang w:val="af-ZA"/>
        </w:rPr>
        <w:t xml:space="preserve">: </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rPr>
        <w:t>Բավարար</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սույն</w:t>
      </w:r>
      <w:r w:rsidRPr="00712340">
        <w:rPr>
          <w:rFonts w:ascii="GHEA Grapalat" w:hAnsi="GHEA Grapalat" w:cs="Sylfaen"/>
          <w:sz w:val="20"/>
          <w:lang w:val="af-ZA"/>
        </w:rPr>
        <w:t xml:space="preserve">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պայմաններին</w:t>
      </w:r>
      <w:r w:rsidRPr="00712340">
        <w:rPr>
          <w:rFonts w:ascii="GHEA Grapalat" w:hAnsi="GHEA Grapalat" w:cs="Sylfaen"/>
          <w:sz w:val="20"/>
          <w:lang w:val="af-ZA"/>
        </w:rPr>
        <w:t xml:space="preserve"> </w:t>
      </w:r>
      <w:r w:rsidRPr="00712340">
        <w:rPr>
          <w:rFonts w:ascii="GHEA Grapalat" w:hAnsi="GHEA Grapalat" w:cs="Sylfaen"/>
          <w:sz w:val="20"/>
        </w:rPr>
        <w:t>համապատասխանող</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հակառակ</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հայտերը</w:t>
      </w:r>
      <w:r w:rsidRPr="00712340">
        <w:rPr>
          <w:rFonts w:ascii="GHEA Grapalat" w:hAnsi="GHEA Grapalat" w:cs="Sylfaen"/>
          <w:sz w:val="20"/>
          <w:lang w:val="af-ZA"/>
        </w:rPr>
        <w:t xml:space="preserve"> </w:t>
      </w:r>
      <w:r w:rsidRPr="00712340">
        <w:rPr>
          <w:rFonts w:ascii="GHEA Grapalat" w:hAnsi="GHEA Grapalat" w:cs="Sylfaen"/>
          <w:sz w:val="20"/>
        </w:rPr>
        <w:t>գնահատվում</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անբավարար</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մերժվում</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Ընդ</w:t>
      </w:r>
      <w:r w:rsidRPr="00712340">
        <w:rPr>
          <w:rFonts w:ascii="GHEA Grapalat" w:hAnsi="GHEA Grapalat" w:cs="Sylfaen"/>
          <w:sz w:val="20"/>
          <w:lang w:val="af-ZA"/>
        </w:rPr>
        <w:t xml:space="preserve"> որում հայտերի բացման և գնահատման նիստում հանձնաժողովը մերժում է այն հայտերը, </w:t>
      </w:r>
      <w:r w:rsidRPr="00712340">
        <w:rPr>
          <w:rFonts w:ascii="GHEA Grapalat" w:hAnsi="GHEA Grapalat" w:cs="Sylfaen"/>
          <w:sz w:val="20"/>
        </w:rPr>
        <w:t>որոնցում</w:t>
      </w:r>
      <w:r w:rsidRPr="00712340">
        <w:rPr>
          <w:rFonts w:ascii="GHEA Grapalat" w:hAnsi="GHEA Grapalat" w:cs="Sylfaen"/>
          <w:sz w:val="20"/>
          <w:lang w:val="af-ZA"/>
        </w:rPr>
        <w:t xml:space="preserve"> </w:t>
      </w:r>
      <w:r w:rsidRPr="00712340">
        <w:rPr>
          <w:rFonts w:ascii="GHEA Grapalat" w:hAnsi="GHEA Grapalat" w:cs="Sylfaen"/>
          <w:sz w:val="20"/>
        </w:rPr>
        <w:t>բացակայում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rPr>
        <w:t>գնային</w:t>
      </w:r>
      <w:r w:rsidRPr="00712340">
        <w:rPr>
          <w:rFonts w:ascii="GHEA Grapalat" w:hAnsi="GHEA Grapalat" w:cs="Sylfaen"/>
          <w:sz w:val="20"/>
          <w:lang w:val="af-ZA"/>
        </w:rPr>
        <w:t xml:space="preserve"> </w:t>
      </w:r>
      <w:r w:rsidRPr="00712340">
        <w:rPr>
          <w:rFonts w:ascii="GHEA Grapalat" w:hAnsi="GHEA Grapalat" w:cs="Sylfaen"/>
          <w:sz w:val="20"/>
        </w:rPr>
        <w:t>առաջարկները</w:t>
      </w:r>
      <w:r w:rsidRPr="00712340">
        <w:rPr>
          <w:rFonts w:ascii="GHEA Grapalat" w:hAnsi="GHEA Grapalat" w:cs="Sylfaen"/>
          <w:sz w:val="20"/>
          <w:lang w:val="af-ZA"/>
        </w:rPr>
        <w:t xml:space="preserve"> </w:t>
      </w:r>
      <w:r w:rsidRPr="00712340">
        <w:rPr>
          <w:rFonts w:ascii="GHEA Grapalat" w:hAnsi="GHEA Grapalat" w:cs="Sylfaen"/>
          <w:sz w:val="20"/>
        </w:rPr>
        <w:t>կամ</w:t>
      </w:r>
      <w:r w:rsidRPr="00712340">
        <w:rPr>
          <w:rFonts w:ascii="GHEA Grapalat" w:hAnsi="GHEA Grapalat" w:cs="Sylfaen"/>
          <w:sz w:val="20"/>
          <w:lang w:val="af-ZA"/>
        </w:rPr>
        <w:t xml:space="preserve"> դրանք </w:t>
      </w:r>
      <w:r w:rsidRPr="00712340">
        <w:rPr>
          <w:rFonts w:ascii="GHEA Grapalat" w:hAnsi="GHEA Grapalat" w:cs="Sylfaen"/>
          <w:sz w:val="20"/>
        </w:rPr>
        <w:t>ներկայացված</w:t>
      </w:r>
      <w:r w:rsidRPr="00712340">
        <w:rPr>
          <w:rFonts w:ascii="GHEA Grapalat" w:hAnsi="GHEA Grapalat" w:cs="Sylfaen"/>
          <w:sz w:val="20"/>
          <w:lang w:val="af-ZA"/>
        </w:rPr>
        <w:t xml:space="preserve"> </w:t>
      </w:r>
      <w:r w:rsidRPr="00712340">
        <w:rPr>
          <w:rFonts w:ascii="GHEA Grapalat" w:hAnsi="GHEA Grapalat" w:cs="Sylfaen"/>
          <w:sz w:val="20"/>
        </w:rPr>
        <w:t>են</w:t>
      </w:r>
      <w:r w:rsidRPr="00712340">
        <w:rPr>
          <w:rFonts w:ascii="GHEA Grapalat" w:hAnsi="GHEA Grapalat" w:cs="Sylfaen"/>
          <w:sz w:val="20"/>
          <w:lang w:val="af-ZA"/>
        </w:rPr>
        <w:t xml:space="preserve"> </w:t>
      </w:r>
      <w:r w:rsidRPr="00712340">
        <w:rPr>
          <w:rFonts w:ascii="GHEA Grapalat" w:hAnsi="GHEA Grapalat" w:cs="Sylfaen"/>
          <w:sz w:val="20"/>
        </w:rPr>
        <w:t>հրավերի</w:t>
      </w:r>
      <w:r w:rsidRPr="00712340">
        <w:rPr>
          <w:rFonts w:ascii="GHEA Grapalat" w:hAnsi="GHEA Grapalat" w:cs="Sylfaen"/>
          <w:sz w:val="20"/>
          <w:lang w:val="af-ZA"/>
        </w:rPr>
        <w:t xml:space="preserve"> </w:t>
      </w:r>
      <w:r w:rsidRPr="00712340">
        <w:rPr>
          <w:rFonts w:ascii="GHEA Grapalat" w:hAnsi="GHEA Grapalat" w:cs="Sylfaen"/>
          <w:sz w:val="20"/>
        </w:rPr>
        <w:t>պահանջներին</w:t>
      </w:r>
      <w:r w:rsidRPr="00712340">
        <w:rPr>
          <w:rFonts w:ascii="GHEA Grapalat" w:hAnsi="GHEA Grapalat" w:cs="Sylfaen"/>
          <w:sz w:val="20"/>
          <w:lang w:val="af-ZA"/>
        </w:rPr>
        <w:t xml:space="preserve"> </w:t>
      </w:r>
      <w:r w:rsidRPr="00712340">
        <w:rPr>
          <w:rFonts w:ascii="GHEA Grapalat" w:hAnsi="GHEA Grapalat" w:cs="Sylfaen"/>
          <w:sz w:val="20"/>
        </w:rPr>
        <w:t>անհամապատասխան</w:t>
      </w:r>
      <w:r w:rsidRPr="00712340">
        <w:rPr>
          <w:rFonts w:ascii="GHEA Grapalat" w:hAnsi="GHEA Grapalat" w:cs="Sylfaen"/>
          <w:sz w:val="20"/>
          <w:lang w:val="af-ZA"/>
        </w:rPr>
        <w:t>:</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rPr>
        <w:t>8.3</w:t>
      </w:r>
      <w:r w:rsidRPr="00712340">
        <w:rPr>
          <w:rFonts w:ascii="GHEA Grapalat" w:hAnsi="GHEA Grapalat" w:cs="Sylfaen"/>
          <w:szCs w:val="24"/>
          <w:lang w:val="hy-AM"/>
        </w:rPr>
        <w:t>Ընտրված</w:t>
      </w:r>
      <w:r w:rsidRPr="00712340">
        <w:rPr>
          <w:rFonts w:ascii="GHEA Grapalat" w:hAnsi="GHEA Grapalat" w:cs="Sylfaen"/>
          <w:szCs w:val="24"/>
        </w:rPr>
        <w:t xml:space="preserve"> </w:t>
      </w:r>
      <w:r w:rsidRPr="00712340">
        <w:rPr>
          <w:rFonts w:ascii="GHEA Grapalat" w:hAnsi="GHEA Grapalat" w:cs="Sylfaen"/>
          <w:szCs w:val="24"/>
          <w:lang w:val="ru-RU"/>
        </w:rPr>
        <w:t>մասնակիցը</w:t>
      </w:r>
      <w:r w:rsidRPr="00712340">
        <w:rPr>
          <w:rFonts w:ascii="GHEA Grapalat" w:hAnsi="GHEA Grapalat" w:cs="Sylfaen"/>
          <w:szCs w:val="24"/>
        </w:rPr>
        <w:t xml:space="preserve"> </w:t>
      </w:r>
      <w:r w:rsidRPr="00712340">
        <w:rPr>
          <w:rFonts w:ascii="GHEA Grapalat" w:hAnsi="GHEA Grapalat" w:cs="Sylfaen"/>
          <w:szCs w:val="24"/>
          <w:lang w:val="ru-RU"/>
        </w:rPr>
        <w:t>որոշվում</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բավարար</w:t>
      </w:r>
      <w:r w:rsidRPr="00712340">
        <w:rPr>
          <w:rFonts w:ascii="GHEA Grapalat" w:hAnsi="GHEA Grapalat" w:cs="Sylfaen"/>
          <w:szCs w:val="24"/>
        </w:rPr>
        <w:t xml:space="preserve"> </w:t>
      </w:r>
      <w:r w:rsidRPr="00712340">
        <w:rPr>
          <w:rFonts w:ascii="GHEA Grapalat" w:hAnsi="GHEA Grapalat" w:cs="Sylfaen"/>
          <w:szCs w:val="24"/>
          <w:lang w:val="ru-RU"/>
        </w:rPr>
        <w:t>գնահատված</w:t>
      </w:r>
      <w:r w:rsidRPr="00712340">
        <w:rPr>
          <w:rFonts w:ascii="GHEA Grapalat" w:hAnsi="GHEA Grapalat" w:cs="Sylfaen"/>
          <w:szCs w:val="24"/>
        </w:rPr>
        <w:t xml:space="preserve"> </w:t>
      </w:r>
      <w:r w:rsidRPr="00712340">
        <w:rPr>
          <w:rFonts w:ascii="GHEA Grapalat" w:hAnsi="GHEA Grapalat" w:cs="Sylfaen"/>
          <w:szCs w:val="24"/>
          <w:lang w:val="ru-RU"/>
        </w:rPr>
        <w:t>հայտեր</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ru-RU"/>
        </w:rPr>
        <w:t>մասնակիցների</w:t>
      </w:r>
      <w:r w:rsidRPr="00712340">
        <w:rPr>
          <w:rFonts w:ascii="GHEA Grapalat" w:hAnsi="GHEA Grapalat" w:cs="Sylfaen"/>
          <w:szCs w:val="24"/>
        </w:rPr>
        <w:t xml:space="preserve"> </w:t>
      </w:r>
      <w:r w:rsidRPr="00712340">
        <w:rPr>
          <w:rFonts w:ascii="GHEA Grapalat" w:hAnsi="GHEA Grapalat" w:cs="Sylfaen"/>
          <w:szCs w:val="24"/>
          <w:lang w:val="ru-RU"/>
        </w:rPr>
        <w:t>թվից</w:t>
      </w:r>
      <w:r w:rsidRPr="00712340">
        <w:rPr>
          <w:rFonts w:ascii="GHEA Grapalat" w:hAnsi="GHEA Grapalat" w:cs="Sylfaen"/>
          <w:szCs w:val="24"/>
        </w:rPr>
        <w:t xml:space="preserve">` </w:t>
      </w:r>
      <w:r w:rsidRPr="00712340">
        <w:rPr>
          <w:rFonts w:ascii="GHEA Grapalat" w:hAnsi="GHEA Grapalat" w:cs="Sylfaen"/>
          <w:szCs w:val="24"/>
          <w:lang w:val="ru-RU"/>
        </w:rPr>
        <w:t>նվազագույն</w:t>
      </w:r>
      <w:r w:rsidRPr="00712340">
        <w:rPr>
          <w:rFonts w:ascii="GHEA Grapalat" w:hAnsi="GHEA Grapalat" w:cs="Sylfaen"/>
          <w:szCs w:val="24"/>
        </w:rPr>
        <w:t xml:space="preserve"> </w:t>
      </w:r>
      <w:r w:rsidRPr="00712340">
        <w:rPr>
          <w:rFonts w:ascii="GHEA Grapalat" w:hAnsi="GHEA Grapalat" w:cs="Sylfaen"/>
          <w:szCs w:val="24"/>
          <w:lang w:val="ru-RU"/>
        </w:rPr>
        <w:t>գնային</w:t>
      </w:r>
      <w:r w:rsidRPr="00712340">
        <w:rPr>
          <w:rFonts w:ascii="GHEA Grapalat" w:hAnsi="GHEA Grapalat" w:cs="Sylfaen"/>
          <w:szCs w:val="24"/>
        </w:rPr>
        <w:t xml:space="preserve"> </w:t>
      </w:r>
      <w:r w:rsidRPr="00712340">
        <w:rPr>
          <w:rFonts w:ascii="GHEA Grapalat" w:hAnsi="GHEA Grapalat" w:cs="Sylfaen"/>
          <w:szCs w:val="24"/>
          <w:lang w:val="ru-RU"/>
        </w:rPr>
        <w:t>առաջարկ</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en-US"/>
        </w:rPr>
        <w:t>մ</w:t>
      </w:r>
      <w:r w:rsidRPr="00712340">
        <w:rPr>
          <w:rFonts w:ascii="GHEA Grapalat" w:hAnsi="GHEA Grapalat" w:cs="Sylfaen"/>
          <w:szCs w:val="24"/>
          <w:lang w:val="ru-RU"/>
        </w:rPr>
        <w:t>ասնակցին</w:t>
      </w:r>
      <w:r w:rsidRPr="00712340">
        <w:rPr>
          <w:rFonts w:ascii="GHEA Grapalat" w:hAnsi="GHEA Grapalat" w:cs="Sylfaen"/>
          <w:szCs w:val="24"/>
        </w:rPr>
        <w:t xml:space="preserve"> </w:t>
      </w:r>
      <w:r w:rsidRPr="00712340">
        <w:rPr>
          <w:rFonts w:ascii="GHEA Grapalat" w:hAnsi="GHEA Grapalat" w:cs="Sylfaen"/>
          <w:szCs w:val="24"/>
          <w:lang w:val="ru-RU"/>
        </w:rPr>
        <w:t>նախապատվություն</w:t>
      </w:r>
      <w:r w:rsidRPr="00712340">
        <w:rPr>
          <w:rFonts w:ascii="GHEA Grapalat" w:hAnsi="GHEA Grapalat" w:cs="Sylfaen"/>
          <w:szCs w:val="24"/>
        </w:rPr>
        <w:t xml:space="preserve"> </w:t>
      </w:r>
      <w:r w:rsidRPr="00712340">
        <w:rPr>
          <w:rFonts w:ascii="GHEA Grapalat" w:hAnsi="GHEA Grapalat" w:cs="Sylfaen"/>
          <w:szCs w:val="24"/>
          <w:lang w:val="ru-RU"/>
        </w:rPr>
        <w:t>տալու</w:t>
      </w:r>
      <w:r w:rsidRPr="00712340">
        <w:rPr>
          <w:rFonts w:ascii="GHEA Grapalat" w:hAnsi="GHEA Grapalat" w:cs="Sylfaen"/>
          <w:szCs w:val="24"/>
        </w:rPr>
        <w:t xml:space="preserve"> </w:t>
      </w:r>
      <w:r w:rsidRPr="00712340">
        <w:rPr>
          <w:rFonts w:ascii="GHEA Grapalat" w:hAnsi="GHEA Grapalat" w:cs="Sylfaen"/>
          <w:szCs w:val="24"/>
          <w:lang w:val="ru-RU"/>
        </w:rPr>
        <w:t>սկզբունքով։</w:t>
      </w:r>
      <w:r w:rsidRPr="00712340">
        <w:rPr>
          <w:rFonts w:ascii="GHEA Grapalat" w:hAnsi="GHEA Grapalat" w:cs="Sylfaen"/>
          <w:szCs w:val="24"/>
        </w:rPr>
        <w:t xml:space="preserve"> </w:t>
      </w:r>
      <w:r w:rsidRPr="00712340">
        <w:rPr>
          <w:rFonts w:ascii="GHEA Grapalat" w:hAnsi="GHEA Grapalat" w:cs="Sylfaen"/>
          <w:szCs w:val="24"/>
          <w:lang w:val="ru-RU"/>
        </w:rPr>
        <w:t>Ընդ</w:t>
      </w:r>
      <w:r w:rsidRPr="00712340">
        <w:rPr>
          <w:rFonts w:ascii="GHEA Grapalat" w:hAnsi="GHEA Grapalat" w:cs="Sylfaen"/>
          <w:szCs w:val="24"/>
        </w:rPr>
        <w:t xml:space="preserve"> </w:t>
      </w:r>
      <w:r w:rsidRPr="00712340">
        <w:rPr>
          <w:rFonts w:ascii="GHEA Grapalat" w:hAnsi="GHEA Grapalat" w:cs="Sylfaen"/>
          <w:szCs w:val="24"/>
          <w:lang w:val="ru-RU"/>
        </w:rPr>
        <w:t>որում</w:t>
      </w:r>
      <w:r w:rsidRPr="00712340">
        <w:rPr>
          <w:rFonts w:ascii="GHEA Grapalat" w:hAnsi="GHEA Grapalat" w:cs="Sylfaen"/>
          <w:szCs w:val="24"/>
        </w:rPr>
        <w:t xml:space="preserve">, </w:t>
      </w:r>
      <w:r w:rsidRPr="00712340">
        <w:rPr>
          <w:rFonts w:ascii="GHEA Grapalat" w:hAnsi="GHEA Grapalat" w:cs="Sylfaen"/>
          <w:szCs w:val="24"/>
          <w:lang w:val="ru-RU"/>
        </w:rPr>
        <w:t>հանձնաժողովի</w:t>
      </w:r>
      <w:r w:rsidRPr="00712340">
        <w:rPr>
          <w:rFonts w:ascii="GHEA Grapalat" w:hAnsi="GHEA Grapalat" w:cs="Sylfaen"/>
          <w:szCs w:val="24"/>
        </w:rPr>
        <w:t xml:space="preserve"> </w:t>
      </w:r>
      <w:r w:rsidRPr="00712340">
        <w:rPr>
          <w:rFonts w:ascii="GHEA Grapalat" w:hAnsi="GHEA Grapalat" w:cs="Sylfaen"/>
          <w:szCs w:val="24"/>
          <w:lang w:val="ru-RU"/>
        </w:rPr>
        <w:t>կողմից</w:t>
      </w:r>
      <w:r w:rsidRPr="00712340">
        <w:rPr>
          <w:rFonts w:ascii="GHEA Grapalat" w:hAnsi="GHEA Grapalat" w:cs="Sylfaen"/>
          <w:szCs w:val="24"/>
        </w:rPr>
        <w:t xml:space="preserve"> </w:t>
      </w:r>
      <w:r w:rsidRPr="00712340">
        <w:rPr>
          <w:rFonts w:ascii="GHEA Grapalat" w:hAnsi="GHEA Grapalat" w:cs="Sylfaen"/>
          <w:szCs w:val="24"/>
          <w:lang w:val="hy-AM"/>
        </w:rPr>
        <w:t>ընտրված</w:t>
      </w:r>
      <w:r w:rsidRPr="00712340">
        <w:rPr>
          <w:rFonts w:ascii="GHEA Grapalat" w:hAnsi="GHEA Grapalat" w:cs="Sylfaen"/>
          <w:szCs w:val="24"/>
        </w:rPr>
        <w:t xml:space="preserve"> </w:t>
      </w:r>
      <w:r w:rsidRPr="00712340">
        <w:rPr>
          <w:rFonts w:ascii="GHEA Grapalat" w:hAnsi="GHEA Grapalat" w:cs="Sylfaen"/>
          <w:szCs w:val="24"/>
          <w:lang w:val="en-US"/>
        </w:rPr>
        <w:t>և</w:t>
      </w:r>
      <w:r w:rsidRPr="00712340">
        <w:rPr>
          <w:rFonts w:ascii="GHEA Grapalat" w:hAnsi="GHEA Grapalat" w:cs="Sylfaen"/>
          <w:szCs w:val="24"/>
        </w:rPr>
        <w:t xml:space="preserve"> </w:t>
      </w:r>
      <w:r w:rsidRPr="00712340">
        <w:rPr>
          <w:rFonts w:ascii="GHEA Grapalat" w:hAnsi="GHEA Grapalat" w:cs="Sylfaen"/>
          <w:szCs w:val="24"/>
          <w:lang w:val="en-US"/>
        </w:rPr>
        <w:t>հաջորդաբար</w:t>
      </w:r>
      <w:r w:rsidRPr="00712340">
        <w:rPr>
          <w:rFonts w:ascii="GHEA Grapalat" w:hAnsi="GHEA Grapalat" w:cs="Sylfaen"/>
          <w:szCs w:val="24"/>
        </w:rPr>
        <w:t xml:space="preserve"> </w:t>
      </w:r>
      <w:r w:rsidRPr="00712340">
        <w:rPr>
          <w:rFonts w:ascii="GHEA Grapalat" w:hAnsi="GHEA Grapalat" w:cs="Sylfaen"/>
          <w:szCs w:val="24"/>
          <w:lang w:val="en-US"/>
        </w:rPr>
        <w:t>տեղեր</w:t>
      </w:r>
      <w:r w:rsidRPr="00712340">
        <w:rPr>
          <w:rFonts w:ascii="GHEA Grapalat" w:hAnsi="GHEA Grapalat" w:cs="Sylfaen"/>
          <w:szCs w:val="24"/>
        </w:rPr>
        <w:t xml:space="preserve"> </w:t>
      </w:r>
      <w:r w:rsidRPr="00712340">
        <w:rPr>
          <w:rFonts w:ascii="GHEA Grapalat" w:hAnsi="GHEA Grapalat" w:cs="Sylfaen"/>
          <w:szCs w:val="24"/>
          <w:lang w:val="ru-RU"/>
        </w:rPr>
        <w:t>զբաղեցրած</w:t>
      </w:r>
      <w:r w:rsidRPr="00712340">
        <w:rPr>
          <w:rFonts w:ascii="GHEA Grapalat" w:hAnsi="GHEA Grapalat" w:cs="Sylfaen"/>
          <w:szCs w:val="24"/>
        </w:rPr>
        <w:t xml:space="preserve"> </w:t>
      </w:r>
      <w:r w:rsidRPr="00712340">
        <w:rPr>
          <w:rFonts w:ascii="GHEA Grapalat" w:hAnsi="GHEA Grapalat" w:cs="Sylfaen"/>
          <w:szCs w:val="24"/>
          <w:lang w:val="ru-RU"/>
        </w:rPr>
        <w:t>մասնակիցներին</w:t>
      </w:r>
      <w:r w:rsidRPr="00712340">
        <w:rPr>
          <w:rFonts w:ascii="GHEA Grapalat" w:hAnsi="GHEA Grapalat" w:cs="Sylfaen"/>
          <w:szCs w:val="24"/>
        </w:rPr>
        <w:t xml:space="preserve"> </w:t>
      </w:r>
      <w:r w:rsidRPr="00712340">
        <w:rPr>
          <w:rFonts w:ascii="GHEA Grapalat" w:hAnsi="GHEA Grapalat" w:cs="Sylfaen"/>
          <w:szCs w:val="24"/>
          <w:lang w:val="ru-RU"/>
        </w:rPr>
        <w:t>որոշելիս</w:t>
      </w:r>
      <w:r w:rsidRPr="00712340">
        <w:rPr>
          <w:rFonts w:ascii="GHEA Grapalat" w:hAnsi="GHEA Grapalat" w:cs="Sylfaen"/>
          <w:szCs w:val="24"/>
        </w:rPr>
        <w:t xml:space="preserve"> </w:t>
      </w:r>
      <w:r w:rsidRPr="00712340">
        <w:rPr>
          <w:rFonts w:ascii="GHEA Grapalat" w:hAnsi="GHEA Grapalat" w:cs="Sylfaen"/>
          <w:szCs w:val="24"/>
          <w:lang w:val="ru-RU"/>
        </w:rPr>
        <w:t>գնային</w:t>
      </w:r>
      <w:r w:rsidRPr="00712340">
        <w:rPr>
          <w:rFonts w:ascii="GHEA Grapalat" w:hAnsi="GHEA Grapalat" w:cs="Sylfaen"/>
          <w:szCs w:val="24"/>
        </w:rPr>
        <w:t xml:space="preserve"> </w:t>
      </w:r>
      <w:r w:rsidRPr="00712340">
        <w:rPr>
          <w:rFonts w:ascii="GHEA Grapalat" w:hAnsi="GHEA Grapalat" w:cs="Sylfaen"/>
          <w:szCs w:val="24"/>
          <w:lang w:val="ru-RU"/>
        </w:rPr>
        <w:t>առաջարկների</w:t>
      </w:r>
      <w:r w:rsidRPr="00712340">
        <w:rPr>
          <w:rFonts w:ascii="GHEA Grapalat" w:hAnsi="GHEA Grapalat" w:cs="Sylfaen"/>
          <w:szCs w:val="24"/>
        </w:rPr>
        <w:t xml:space="preserve"> գնահատումը և </w:t>
      </w:r>
      <w:r w:rsidRPr="00712340">
        <w:rPr>
          <w:rFonts w:ascii="GHEA Grapalat" w:hAnsi="GHEA Grapalat" w:cs="Sylfaen"/>
          <w:szCs w:val="24"/>
          <w:lang w:val="ru-RU"/>
        </w:rPr>
        <w:t>համեմատումն</w:t>
      </w:r>
      <w:r w:rsidRPr="00712340">
        <w:rPr>
          <w:rFonts w:ascii="GHEA Grapalat" w:hAnsi="GHEA Grapalat" w:cs="Sylfaen"/>
          <w:szCs w:val="24"/>
        </w:rPr>
        <w:t xml:space="preserve"> </w:t>
      </w:r>
      <w:r w:rsidRPr="00712340">
        <w:rPr>
          <w:rFonts w:ascii="GHEA Grapalat" w:hAnsi="GHEA Grapalat" w:cs="Sylfaen"/>
          <w:szCs w:val="24"/>
          <w:lang w:val="ru-RU"/>
        </w:rPr>
        <w:t>իրականացվում</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առանց</w:t>
      </w:r>
      <w:r w:rsidRPr="00712340">
        <w:rPr>
          <w:rFonts w:ascii="GHEA Grapalat" w:hAnsi="GHEA Grapalat" w:cs="Sylfaen"/>
          <w:szCs w:val="24"/>
        </w:rPr>
        <w:t xml:space="preserve"> </w:t>
      </w:r>
      <w:r w:rsidRPr="00712340">
        <w:rPr>
          <w:rFonts w:ascii="GHEA Grapalat" w:hAnsi="GHEA Grapalat" w:cs="Sylfaen"/>
          <w:szCs w:val="24"/>
          <w:lang w:val="ru-RU"/>
        </w:rPr>
        <w:t>սույն</w:t>
      </w:r>
      <w:r w:rsidRPr="00712340">
        <w:rPr>
          <w:rFonts w:ascii="GHEA Grapalat" w:hAnsi="GHEA Grapalat" w:cs="Sylfaen"/>
          <w:szCs w:val="24"/>
        </w:rPr>
        <w:t xml:space="preserve"> </w:t>
      </w:r>
      <w:r w:rsidRPr="00712340">
        <w:rPr>
          <w:rFonts w:ascii="GHEA Grapalat" w:hAnsi="GHEA Grapalat" w:cs="Sylfaen"/>
          <w:szCs w:val="24"/>
          <w:lang w:val="ru-RU"/>
        </w:rPr>
        <w:t>հրավերի</w:t>
      </w:r>
      <w:r w:rsidRPr="00712340">
        <w:rPr>
          <w:rFonts w:ascii="GHEA Grapalat" w:hAnsi="GHEA Grapalat" w:cs="Sylfaen"/>
          <w:szCs w:val="24"/>
        </w:rPr>
        <w:t xml:space="preserve"> 1-ին </w:t>
      </w:r>
      <w:r w:rsidRPr="00712340">
        <w:rPr>
          <w:rFonts w:ascii="GHEA Grapalat" w:hAnsi="GHEA Grapalat" w:cs="Sylfaen"/>
          <w:szCs w:val="24"/>
          <w:lang w:val="ru-RU"/>
        </w:rPr>
        <w:t>մասի</w:t>
      </w:r>
      <w:r w:rsidRPr="00712340">
        <w:rPr>
          <w:rFonts w:ascii="GHEA Grapalat" w:hAnsi="GHEA Grapalat" w:cs="Sylfaen"/>
          <w:szCs w:val="24"/>
        </w:rPr>
        <w:t xml:space="preserve"> 5.2-րդ </w:t>
      </w:r>
      <w:r w:rsidRPr="00712340">
        <w:rPr>
          <w:rFonts w:ascii="GHEA Grapalat" w:hAnsi="GHEA Grapalat" w:cs="Sylfaen"/>
          <w:szCs w:val="24"/>
          <w:lang w:val="ru-RU"/>
        </w:rPr>
        <w:t>կետում</w:t>
      </w:r>
      <w:r w:rsidRPr="00712340">
        <w:rPr>
          <w:rFonts w:ascii="GHEA Grapalat" w:hAnsi="GHEA Grapalat" w:cs="Sylfaen"/>
          <w:szCs w:val="24"/>
        </w:rPr>
        <w:t xml:space="preserve"> </w:t>
      </w:r>
      <w:r w:rsidRPr="00712340">
        <w:rPr>
          <w:rFonts w:ascii="GHEA Grapalat" w:hAnsi="GHEA Grapalat" w:cs="Sylfaen"/>
          <w:szCs w:val="24"/>
          <w:lang w:val="ru-RU"/>
        </w:rPr>
        <w:t>նշված</w:t>
      </w:r>
      <w:r w:rsidRPr="00712340">
        <w:rPr>
          <w:rFonts w:ascii="GHEA Grapalat" w:hAnsi="GHEA Grapalat" w:cs="Sylfaen"/>
          <w:szCs w:val="24"/>
        </w:rPr>
        <w:t xml:space="preserve"> </w:t>
      </w:r>
      <w:r w:rsidRPr="00712340">
        <w:rPr>
          <w:rFonts w:ascii="GHEA Grapalat" w:hAnsi="GHEA Grapalat" w:cs="Sylfaen"/>
          <w:szCs w:val="24"/>
          <w:lang w:val="ru-RU"/>
        </w:rPr>
        <w:t>հարկի</w:t>
      </w:r>
      <w:r w:rsidRPr="00712340">
        <w:rPr>
          <w:rFonts w:ascii="GHEA Grapalat" w:hAnsi="GHEA Grapalat" w:cs="Sylfaen"/>
          <w:szCs w:val="24"/>
        </w:rPr>
        <w:t xml:space="preserve"> </w:t>
      </w:r>
      <w:r w:rsidRPr="00712340">
        <w:rPr>
          <w:rFonts w:ascii="GHEA Grapalat" w:hAnsi="GHEA Grapalat" w:cs="Sylfaen"/>
          <w:szCs w:val="24"/>
          <w:lang w:val="ru-RU"/>
        </w:rPr>
        <w:t>գումարի</w:t>
      </w:r>
      <w:r w:rsidRPr="00712340">
        <w:rPr>
          <w:rFonts w:ascii="GHEA Grapalat" w:hAnsi="GHEA Grapalat" w:cs="Sylfaen"/>
          <w:szCs w:val="24"/>
        </w:rPr>
        <w:t xml:space="preserve"> </w:t>
      </w:r>
      <w:r w:rsidRPr="00712340">
        <w:rPr>
          <w:rFonts w:ascii="GHEA Grapalat" w:hAnsi="GHEA Grapalat" w:cs="Sylfaen"/>
          <w:szCs w:val="24"/>
          <w:lang w:val="ru-RU"/>
        </w:rPr>
        <w:t>հաշվարկման</w:t>
      </w:r>
      <w:r w:rsidRPr="00712340">
        <w:rPr>
          <w:rFonts w:ascii="GHEA Grapalat" w:hAnsi="GHEA Grapalat" w:cs="Sylfaen"/>
          <w:lang w:val="hy-AM"/>
        </w:rPr>
        <w:t>:</w:t>
      </w:r>
    </w:p>
    <w:p w:rsidR="003337BC" w:rsidRPr="00712340" w:rsidRDefault="003337BC" w:rsidP="003337BC">
      <w:pPr>
        <w:pStyle w:val="a3"/>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 xml:space="preserve">8.4 </w:t>
      </w:r>
      <w:r w:rsidRPr="00712340">
        <w:rPr>
          <w:rFonts w:ascii="GHEA Grapalat" w:hAnsi="GHEA Grapalat" w:cs="Sylfaen"/>
          <w:i w:val="0"/>
          <w:szCs w:val="24"/>
          <w:lang w:val="hy-AM"/>
        </w:rPr>
        <w:t>Եթե</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հայտում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անհամապատասխանություն</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տեղ</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գտել</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տառերով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և</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թվերով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գրված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գումարների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միջև</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ապա</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հիմք</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ընդունվում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տառերով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գրված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hy-AM"/>
        </w:rPr>
        <w:t>գումարը։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Եթե</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երկու</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ավելի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արժույթներով</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ապա</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դրանք</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համեմատվում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Հայաստանի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Հանրապետության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դրամով</w:t>
      </w:r>
      <w:r w:rsidRPr="00712340">
        <w:rPr>
          <w:rFonts w:ascii="GHEA Grapalat" w:hAnsi="GHEA Grapalat" w:cs="Sylfaen"/>
          <w:i w:val="0"/>
          <w:szCs w:val="24"/>
          <w:lang w:val="af-ZA"/>
        </w:rPr>
        <w:t xml:space="preserve">` ------------ </w:t>
      </w:r>
      <w:r>
        <w:rPr>
          <w:rFonts w:ascii="GHEA Grapalat" w:hAnsi="GHEA Grapalat" w:cs="Sylfaen"/>
          <w:i w:val="0"/>
          <w:szCs w:val="24"/>
          <w:vertAlign w:val="superscript"/>
          <w:lang w:val="af-ZA"/>
        </w:rPr>
        <w:t>9</w:t>
      </w:r>
      <w:r w:rsidRPr="00712340">
        <w:rPr>
          <w:rStyle w:val="af6"/>
          <w:rFonts w:ascii="GHEA Grapalat" w:hAnsi="GHEA Grapalat" w:cs="Sylfaen"/>
          <w:i w:val="0"/>
          <w:color w:val="FFFFFF"/>
          <w:szCs w:val="24"/>
          <w:lang w:val="af-ZA"/>
        </w:rPr>
        <w:footnoteReference w:id="7"/>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փոխարժեքով։</w:t>
      </w:r>
      <w:r w:rsidRPr="00712340">
        <w:rPr>
          <w:rFonts w:ascii="GHEA Grapalat" w:hAnsi="GHEA Grapalat" w:cs="Sylfaen"/>
          <w:i w:val="0"/>
          <w:szCs w:val="24"/>
          <w:lang w:val="af-ZA"/>
        </w:rPr>
        <w:t xml:space="preserve"> </w:t>
      </w:r>
    </w:p>
    <w:p w:rsidR="003337BC" w:rsidRPr="00712340" w:rsidRDefault="003337BC" w:rsidP="003337BC">
      <w:pPr>
        <w:pStyle w:val="a3"/>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8.5 Հ</w:t>
      </w:r>
      <w:r w:rsidRPr="00712340">
        <w:rPr>
          <w:rFonts w:ascii="GHEA Grapalat" w:hAnsi="GHEA Grapalat" w:cs="Sylfaen"/>
          <w:i w:val="0"/>
          <w:szCs w:val="24"/>
          <w:lang w:val="ru-RU"/>
        </w:rPr>
        <w:t>անձնաժողովի</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պ</w:t>
      </w:r>
      <w:r w:rsidRPr="00712340">
        <w:rPr>
          <w:rFonts w:ascii="GHEA Grapalat" w:hAnsi="GHEA Grapalat" w:cs="Sylfaen"/>
          <w:i w:val="0"/>
          <w:szCs w:val="24"/>
          <w:lang w:val="ru-RU"/>
        </w:rPr>
        <w:t>ատվիրատուի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և</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w:t>
      </w:r>
      <w:r w:rsidRPr="00712340">
        <w:rPr>
          <w:rFonts w:ascii="GHEA Grapalat" w:hAnsi="GHEA Grapalat" w:cs="Sylfaen"/>
          <w:i w:val="0"/>
          <w:szCs w:val="24"/>
          <w:lang w:val="ru-RU"/>
        </w:rPr>
        <w:t>ասնակիցների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միջև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արգելվում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բացառությամբ</w:t>
      </w:r>
      <w:r w:rsidRPr="00712340">
        <w:rPr>
          <w:rFonts w:ascii="GHEA Grapalat" w:hAnsi="GHEA Grapalat" w:cs="Sylfaen"/>
          <w:i w:val="0"/>
          <w:szCs w:val="24"/>
          <w:lang w:val="af-ZA"/>
        </w:rPr>
        <w:t>`</w:t>
      </w:r>
    </w:p>
    <w:p w:rsidR="003337BC" w:rsidRPr="00712340" w:rsidRDefault="003337BC" w:rsidP="003337BC">
      <w:pPr>
        <w:pStyle w:val="a3"/>
        <w:spacing w:line="240" w:lineRule="auto"/>
        <w:rPr>
          <w:rFonts w:ascii="GHEA Grapalat" w:hAnsi="GHEA Grapalat" w:cs="Sylfaen"/>
          <w:i w:val="0"/>
          <w:szCs w:val="24"/>
          <w:lang w:val="af-ZA"/>
        </w:rPr>
      </w:pPr>
      <w:r w:rsidRPr="00712340">
        <w:rPr>
          <w:rFonts w:ascii="GHEA Grapalat" w:hAnsi="GHEA Grapalat" w:cs="Sylfaen"/>
          <w:i w:val="0"/>
          <w:szCs w:val="24"/>
          <w:lang w:val="af-ZA"/>
        </w:rPr>
        <w:t xml:space="preserve">1) </w:t>
      </w:r>
      <w:r w:rsidRPr="00712340">
        <w:rPr>
          <w:rFonts w:ascii="GHEA Grapalat" w:hAnsi="GHEA Grapalat" w:cs="Sylfaen"/>
          <w:i w:val="0"/>
          <w:szCs w:val="24"/>
          <w:lang w:val="ru-RU"/>
        </w:rPr>
        <w:t>երբ</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ընթացակարգին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մասնակցել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մ</w:t>
      </w:r>
      <w:r w:rsidRPr="00712340">
        <w:rPr>
          <w:rFonts w:ascii="GHEA Grapalat" w:hAnsi="GHEA Grapalat" w:cs="Sylfaen"/>
          <w:i w:val="0"/>
          <w:szCs w:val="24"/>
          <w:lang w:val="ru-RU"/>
        </w:rPr>
        <w:t>ասնակից</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որի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արդյունքում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պահանջներին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համապատասխան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գնահատվել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մեկ</w:t>
      </w:r>
      <w:r w:rsidRPr="00712340">
        <w:rPr>
          <w:rFonts w:ascii="GHEA Grapalat" w:hAnsi="GHEA Grapalat" w:cs="Sylfaen"/>
          <w:i w:val="0"/>
          <w:szCs w:val="24"/>
          <w:lang w:val="af-ZA"/>
        </w:rPr>
        <w:t xml:space="preserve"> մ</w:t>
      </w:r>
      <w:r w:rsidRPr="00712340">
        <w:rPr>
          <w:rFonts w:ascii="GHEA Grapalat" w:hAnsi="GHEA Grapalat" w:cs="Sylfaen"/>
          <w:i w:val="0"/>
          <w:szCs w:val="24"/>
          <w:lang w:val="ru-RU"/>
        </w:rPr>
        <w:t>ասնակցի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նվազագույն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հավասարության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դեպքում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եթե</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ոչ</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գնային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բավարարող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գնահատված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հայտեր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բոլոր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մասնակիցների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ներկայացրած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գնային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գերազանցում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այդ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գնումը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կատարելու</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նախատեսված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հրավերի</w:t>
      </w:r>
      <w:r w:rsidRPr="00712340">
        <w:rPr>
          <w:rFonts w:ascii="GHEA Grapalat" w:hAnsi="GHEA Grapalat" w:cs="Sylfaen"/>
          <w:i w:val="0"/>
          <w:szCs w:val="24"/>
          <w:lang w:val="af-ZA"/>
        </w:rPr>
        <w:t xml:space="preserve"> 1-</w:t>
      </w:r>
      <w:r w:rsidRPr="00712340">
        <w:rPr>
          <w:rFonts w:ascii="GHEA Grapalat" w:hAnsi="GHEA Grapalat" w:cs="Sylfaen"/>
          <w:i w:val="0"/>
          <w:szCs w:val="24"/>
          <w:lang w:val="en-US"/>
        </w:rPr>
        <w:t>ին</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մասի</w:t>
      </w:r>
      <w:r w:rsidRPr="00712340">
        <w:rPr>
          <w:rFonts w:ascii="GHEA Grapalat" w:hAnsi="GHEA Grapalat" w:cs="Sylfaen"/>
          <w:i w:val="0"/>
          <w:szCs w:val="24"/>
          <w:lang w:val="af-ZA"/>
        </w:rPr>
        <w:t xml:space="preserve"> 8.1 </w:t>
      </w:r>
      <w:r w:rsidRPr="00712340">
        <w:rPr>
          <w:rFonts w:ascii="GHEA Grapalat" w:hAnsi="GHEA Grapalat" w:cs="Sylfaen"/>
          <w:i w:val="0"/>
          <w:szCs w:val="24"/>
          <w:lang w:val="en-US"/>
        </w:rPr>
        <w:t>կետի</w:t>
      </w:r>
      <w:r w:rsidRPr="00712340">
        <w:rPr>
          <w:rFonts w:ascii="GHEA Grapalat" w:hAnsi="GHEA Grapalat" w:cs="Sylfaen"/>
          <w:i w:val="0"/>
          <w:szCs w:val="24"/>
          <w:lang w:val="af-ZA"/>
        </w:rPr>
        <w:t xml:space="preserve"> 2-</w:t>
      </w:r>
      <w:r w:rsidRPr="00712340">
        <w:rPr>
          <w:rFonts w:ascii="GHEA Grapalat" w:hAnsi="GHEA Grapalat" w:cs="Sylfaen"/>
          <w:i w:val="0"/>
          <w:szCs w:val="24"/>
          <w:lang w:val="en-US"/>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պարբերությամբ</w:t>
      </w:r>
      <w:r w:rsidRPr="00712340">
        <w:rPr>
          <w:rFonts w:ascii="GHEA Grapalat" w:hAnsi="GHEA Grapalat" w:cs="Sylfaen"/>
          <w:i w:val="0"/>
          <w:szCs w:val="24"/>
          <w:lang w:val="af-ZA"/>
        </w:rPr>
        <w:t xml:space="preserve"> </w:t>
      </w:r>
      <w:r w:rsidRPr="00712340">
        <w:rPr>
          <w:rFonts w:ascii="GHEA Grapalat" w:hAnsi="GHEA Grapalat" w:cs="Sylfaen"/>
          <w:i w:val="0"/>
          <w:szCs w:val="24"/>
          <w:lang w:val="en-US"/>
        </w:rPr>
        <w:t>նախատեսված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ֆինանսական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միջոցները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գնումն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իրականացվում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է</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Օրենքի</w:t>
      </w:r>
      <w:r w:rsidRPr="00712340">
        <w:rPr>
          <w:rFonts w:ascii="GHEA Grapalat" w:hAnsi="GHEA Grapalat" w:cs="Sylfaen"/>
          <w:i w:val="0"/>
          <w:szCs w:val="24"/>
          <w:lang w:val="af-ZA"/>
        </w:rPr>
        <w:t xml:space="preserve"> 15-</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հոդվածի</w:t>
      </w:r>
      <w:r w:rsidRPr="00712340">
        <w:rPr>
          <w:rFonts w:ascii="GHEA Grapalat" w:hAnsi="GHEA Grapalat" w:cs="Sylfaen"/>
          <w:i w:val="0"/>
          <w:szCs w:val="24"/>
          <w:lang w:val="af-ZA"/>
        </w:rPr>
        <w:t xml:space="preserve"> 6-</w:t>
      </w:r>
      <w:r w:rsidRPr="00712340">
        <w:rPr>
          <w:rFonts w:ascii="GHEA Grapalat" w:hAnsi="GHEA Grapalat" w:cs="Sylfaen"/>
          <w:i w:val="0"/>
          <w:szCs w:val="24"/>
          <w:lang w:val="ru-RU"/>
        </w:rPr>
        <w:t>րդ</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հիման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վրա։</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կետի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վարվող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հանգեցնել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նվազեցմանը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վճարման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փոփոխությանը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իսկ</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բանակցությունները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վարվում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միաժամանակյա</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բոլոր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մասնակիցների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հետ</w:t>
      </w:r>
      <w:r w:rsidRPr="00712340">
        <w:rPr>
          <w:rFonts w:ascii="GHEA Grapalat" w:hAnsi="GHEA Grapalat" w:cs="Sylfaen"/>
          <w:i w:val="0"/>
          <w:szCs w:val="24"/>
          <w:lang w:val="af-ZA"/>
        </w:rPr>
        <w:t>.</w:t>
      </w:r>
    </w:p>
    <w:p w:rsidR="003337BC" w:rsidRPr="00712340" w:rsidDel="00992C40" w:rsidRDefault="003337BC" w:rsidP="003337BC">
      <w:pPr>
        <w:pStyle w:val="23"/>
        <w:spacing w:line="240" w:lineRule="auto"/>
        <w:ind w:firstLine="567"/>
        <w:rPr>
          <w:rFonts w:ascii="GHEA Grapalat" w:hAnsi="GHEA Grapalat" w:cs="Sylfaen"/>
          <w:szCs w:val="24"/>
        </w:rPr>
      </w:pPr>
      <w:r w:rsidRPr="00712340">
        <w:rPr>
          <w:rFonts w:ascii="GHEA Grapalat" w:hAnsi="GHEA Grapalat" w:cs="Sylfaen"/>
          <w:szCs w:val="24"/>
        </w:rPr>
        <w:t xml:space="preserve">2)  </w:t>
      </w:r>
      <w:r w:rsidRPr="00712340">
        <w:rPr>
          <w:rFonts w:ascii="GHEA Grapalat" w:hAnsi="GHEA Grapalat" w:cs="Sylfaen"/>
          <w:szCs w:val="24"/>
          <w:lang w:val="ru-RU"/>
        </w:rPr>
        <w:t>Օրենքով</w:t>
      </w:r>
      <w:r w:rsidRPr="00712340">
        <w:rPr>
          <w:rFonts w:ascii="GHEA Grapalat" w:hAnsi="GHEA Grapalat" w:cs="Sylfaen"/>
          <w:szCs w:val="24"/>
        </w:rPr>
        <w:t xml:space="preserve"> </w:t>
      </w:r>
      <w:r w:rsidRPr="00712340">
        <w:rPr>
          <w:rFonts w:ascii="GHEA Grapalat" w:hAnsi="GHEA Grapalat" w:cs="Sylfaen"/>
          <w:szCs w:val="24"/>
          <w:lang w:val="ru-RU"/>
        </w:rPr>
        <w:t>նախատեսված</w:t>
      </w:r>
      <w:r w:rsidRPr="00712340">
        <w:rPr>
          <w:rFonts w:ascii="GHEA Grapalat" w:hAnsi="GHEA Grapalat" w:cs="Sylfaen"/>
          <w:szCs w:val="24"/>
        </w:rPr>
        <w:t xml:space="preserve"> </w:t>
      </w:r>
      <w:r w:rsidRPr="00712340">
        <w:rPr>
          <w:rFonts w:ascii="GHEA Grapalat" w:hAnsi="GHEA Grapalat" w:cs="Sylfaen"/>
          <w:szCs w:val="24"/>
          <w:lang w:val="ru-RU"/>
        </w:rPr>
        <w:t>այլ</w:t>
      </w:r>
      <w:r w:rsidRPr="00712340">
        <w:rPr>
          <w:rFonts w:ascii="GHEA Grapalat" w:hAnsi="GHEA Grapalat" w:cs="Sylfaen"/>
          <w:szCs w:val="24"/>
        </w:rPr>
        <w:t xml:space="preserve"> </w:t>
      </w:r>
      <w:r w:rsidRPr="00712340">
        <w:rPr>
          <w:rFonts w:ascii="GHEA Grapalat" w:hAnsi="GHEA Grapalat" w:cs="Sylfaen"/>
          <w:szCs w:val="24"/>
          <w:lang w:val="ru-RU"/>
        </w:rPr>
        <w:t>դեպքերի։</w:t>
      </w:r>
    </w:p>
    <w:p w:rsidR="003337BC" w:rsidRPr="00712340" w:rsidRDefault="003337BC" w:rsidP="003337BC">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rPr>
        <w:lastRenderedPageBreak/>
        <w:t>8.6 Հ</w:t>
      </w:r>
      <w:r w:rsidRPr="00712340">
        <w:rPr>
          <w:rFonts w:ascii="GHEA Grapalat" w:hAnsi="GHEA Grapalat" w:cs="Sylfaen"/>
          <w:sz w:val="20"/>
          <w:szCs w:val="24"/>
          <w:lang w:val="ru-RU" w:eastAsia="en-US"/>
        </w:rPr>
        <w:t>անձնաժողովը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պահանջների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նկատմամբ</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w:t>
      </w:r>
      <w:r w:rsidRPr="00712340">
        <w:rPr>
          <w:rFonts w:ascii="GHEA Grapalat" w:hAnsi="GHEA Grapalat" w:cs="Sylfaen"/>
          <w:sz w:val="20"/>
          <w:szCs w:val="24"/>
          <w:lang w:val="ru-RU" w:eastAsia="en-US"/>
        </w:rPr>
        <w:t>ասնակիցներից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հայտարարում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ընտրված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մասնակիցներին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նվազագույն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հավասարության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դեպքում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պայմաններին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գերազանցում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ընթացակարգի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շրջանակում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գնվելիք</w:t>
      </w:r>
      <w:r w:rsidRPr="00712340">
        <w:rPr>
          <w:rFonts w:ascii="GHEA Grapalat" w:hAnsi="GHEA Grapalat" w:cs="Sylfaen"/>
          <w:sz w:val="20"/>
          <w:szCs w:val="24"/>
          <w:lang w:val="af-ZA" w:eastAsia="en-US"/>
        </w:rPr>
        <w:t xml:space="preserve"> ծառայությունների </w:t>
      </w:r>
      <w:r w:rsidRPr="00712340">
        <w:rPr>
          <w:rFonts w:ascii="GHEA Grapalat" w:hAnsi="GHEA Grapalat" w:cs="Sylfaen"/>
          <w:sz w:val="20"/>
          <w:szCs w:val="24"/>
          <w:lang w:val="ru-RU" w:eastAsia="en-US"/>
        </w:rPr>
        <w:t>գնման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գինը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գնումն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իրականացվում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Օրենքի</w:t>
      </w:r>
      <w:r w:rsidRPr="00712340">
        <w:rPr>
          <w:rFonts w:ascii="GHEA Grapalat" w:hAnsi="GHEA Grapalat" w:cs="Sylfaen"/>
          <w:sz w:val="20"/>
          <w:szCs w:val="24"/>
          <w:lang w:val="af-ZA" w:eastAsia="en-US"/>
        </w:rPr>
        <w:t xml:space="preserve"> 15-</w:t>
      </w:r>
      <w:r w:rsidRPr="00712340">
        <w:rPr>
          <w:rFonts w:ascii="GHEA Grapalat" w:hAnsi="GHEA Grapalat" w:cs="Sylfaen"/>
          <w:sz w:val="20"/>
          <w:szCs w:val="24"/>
          <w:lang w:val="ru-RU" w:eastAsia="en-US"/>
        </w:rPr>
        <w:t>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հոդվածի</w:t>
      </w:r>
      <w:r w:rsidRPr="00712340">
        <w:rPr>
          <w:rFonts w:ascii="GHEA Grapalat" w:hAnsi="GHEA Grapalat" w:cs="Sylfaen"/>
          <w:sz w:val="20"/>
          <w:szCs w:val="24"/>
          <w:lang w:val="af-ZA" w:eastAsia="en-US"/>
        </w:rPr>
        <w:t xml:space="preserve"> 6-</w:t>
      </w:r>
      <w:r w:rsidRPr="00712340">
        <w:rPr>
          <w:rFonts w:ascii="GHEA Grapalat" w:hAnsi="GHEA Grapalat" w:cs="Sylfaen"/>
          <w:sz w:val="20"/>
          <w:szCs w:val="24"/>
          <w:lang w:val="ru-RU" w:eastAsia="en-US"/>
        </w:rPr>
        <w:t>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հիման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վրա՝</w:t>
      </w:r>
      <w:r w:rsidRPr="00712340">
        <w:rPr>
          <w:rFonts w:ascii="GHEA Grapalat" w:hAnsi="GHEA Grapalat" w:cs="Sylfaen"/>
          <w:sz w:val="20"/>
          <w:szCs w:val="24"/>
          <w:lang w:val="af-ZA" w:eastAsia="en-US"/>
        </w:rPr>
        <w:t xml:space="preserve"> </w:t>
      </w:r>
    </w:p>
    <w:p w:rsidR="003337BC" w:rsidRPr="00712340" w:rsidRDefault="003337BC" w:rsidP="003337BC">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ընտրված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նպատակով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պայման</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ru-RU" w:eastAsia="en-US"/>
        </w:rPr>
        <w:t>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հետ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համապատասխան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լիազորություն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ունեցող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ներկայացուցիչները</w:t>
      </w:r>
      <w:r w:rsidRPr="00712340">
        <w:rPr>
          <w:rFonts w:ascii="GHEA Grapalat" w:hAnsi="GHEA Grapalat" w:cs="Sylfaen"/>
          <w:sz w:val="20"/>
          <w:szCs w:val="24"/>
          <w:lang w:val="af-ZA" w:eastAsia="en-US"/>
        </w:rPr>
        <w:t>),</w:t>
      </w:r>
    </w:p>
    <w:p w:rsidR="003337BC" w:rsidRPr="00712340" w:rsidRDefault="003337BC" w:rsidP="003337BC">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բ</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հակառակ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դեպքում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նիստը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կասեցվում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մեկ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ընթացքում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գնահատված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բոլոր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մասնակիցներին</w:t>
      </w:r>
      <w:r w:rsidRPr="00712340">
        <w:rPr>
          <w:rFonts w:ascii="GHEA Grapalat" w:hAnsi="GHEA Grapalat" w:cs="Sylfaen"/>
          <w:sz w:val="20"/>
          <w:szCs w:val="24"/>
          <w:lang w:val="af-ZA" w:eastAsia="en-US"/>
        </w:rPr>
        <w:t xml:space="preserve"> էլեկտրոնային եղանակով </w:t>
      </w:r>
      <w:r w:rsidRPr="00712340">
        <w:rPr>
          <w:rFonts w:ascii="GHEA Grapalat" w:hAnsi="GHEA Grapalat" w:cs="Sylfaen"/>
          <w:sz w:val="20"/>
          <w:szCs w:val="24"/>
          <w:lang w:val="ru-RU" w:eastAsia="en-US"/>
        </w:rPr>
        <w:t>միաժամանակ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նվազեցման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շուրջ</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միաժամանակյա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ժամի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վայրի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մասին</w:t>
      </w:r>
      <w:r w:rsidRPr="00712340">
        <w:rPr>
          <w:rFonts w:ascii="GHEA Grapalat" w:hAnsi="GHEA Grapalat" w:cs="Sylfaen"/>
          <w:sz w:val="20"/>
          <w:szCs w:val="24"/>
          <w:lang w:val="af-ZA" w:eastAsia="en-US"/>
        </w:rPr>
        <w:t>,</w:t>
      </w:r>
    </w:p>
    <w:p w:rsidR="003337BC" w:rsidRPr="00712340" w:rsidRDefault="003337BC" w:rsidP="003337BC">
      <w:pPr>
        <w:pStyle w:val="norm"/>
        <w:spacing w:line="240" w:lineRule="auto"/>
        <w:rPr>
          <w:rFonts w:ascii="GHEA Grapalat" w:hAnsi="GHEA Grapalat" w:cs="Sylfaen"/>
          <w:color w:val="FF0000"/>
          <w:sz w:val="20"/>
          <w:szCs w:val="24"/>
          <w:lang w:val="af-ZA" w:eastAsia="en-US"/>
        </w:rPr>
      </w:pPr>
      <w:r w:rsidRPr="00712340">
        <w:rPr>
          <w:rFonts w:ascii="GHEA Grapalat" w:hAnsi="GHEA Grapalat" w:cs="Sylfaen"/>
          <w:sz w:val="20"/>
          <w:szCs w:val="24"/>
          <w:lang w:val="ru-RU" w:eastAsia="en-US"/>
        </w:rPr>
        <w:t>գ</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ոչ</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շուտ</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ծանուցումն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ուղարկվելու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օրվանից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երկրորդ</w:t>
      </w:r>
      <w:r w:rsidRPr="00712340">
        <w:rPr>
          <w:rFonts w:ascii="GHEA Grapalat" w:hAnsi="GHEA Grapalat" w:cs="Sylfaen"/>
          <w:sz w:val="20"/>
          <w:szCs w:val="24"/>
          <w:lang w:val="af-ZA" w:eastAsia="en-US"/>
        </w:rPr>
        <w:t xml:space="preserve"> և ոչ ուշ, քան </w:t>
      </w:r>
      <w:r w:rsidRPr="00712340">
        <w:rPr>
          <w:rFonts w:ascii="GHEA Grapalat" w:hAnsi="GHEA Grapalat" w:cs="Sylfaen"/>
          <w:sz w:val="20"/>
          <w:szCs w:val="24"/>
          <w:lang w:val="hy-AM" w:eastAsia="en-US"/>
        </w:rPr>
        <w:t>հինգերորդ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օրը</w:t>
      </w:r>
      <w:r w:rsidRPr="00712340">
        <w:rPr>
          <w:rFonts w:ascii="GHEA Grapalat" w:hAnsi="GHEA Grapalat" w:cs="Sylfaen"/>
          <w:sz w:val="20"/>
          <w:szCs w:val="24"/>
          <w:lang w:val="af-ZA" w:eastAsia="en-US"/>
        </w:rPr>
        <w:t xml:space="preserve">, </w:t>
      </w:r>
    </w:p>
    <w:p w:rsidR="003337BC" w:rsidRPr="00712340" w:rsidRDefault="003337BC" w:rsidP="003337BC">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յուրաքանչյուր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w:t>
      </w:r>
      <w:r w:rsidRPr="00712340">
        <w:rPr>
          <w:rFonts w:ascii="GHEA Grapalat" w:hAnsi="GHEA Grapalat" w:cs="Sylfaen"/>
          <w:sz w:val="20"/>
          <w:szCs w:val="24"/>
          <w:lang w:val="ru-RU" w:eastAsia="en-US"/>
        </w:rPr>
        <w:t>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տվյալ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հրապարակվում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մյուս</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մինչև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ավարտը</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կարող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վերանայել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առաջարկը</w:t>
      </w:r>
      <w:r w:rsidRPr="00712340">
        <w:rPr>
          <w:rFonts w:ascii="GHEA Grapalat" w:hAnsi="GHEA Grapalat" w:cs="Sylfaen"/>
          <w:sz w:val="20"/>
          <w:szCs w:val="24"/>
          <w:lang w:val="af-ZA" w:eastAsia="en-US"/>
        </w:rPr>
        <w:t>,</w:t>
      </w:r>
    </w:p>
    <w:p w:rsidR="003337BC" w:rsidRPr="00712340" w:rsidRDefault="003337BC" w:rsidP="003337BC">
      <w:pPr>
        <w:pStyle w:val="norm"/>
        <w:spacing w:line="240" w:lineRule="auto"/>
        <w:rPr>
          <w:rFonts w:ascii="GHEA Grapalat" w:hAnsi="GHEA Grapalat" w:cs="Sylfaen"/>
          <w:sz w:val="20"/>
          <w:szCs w:val="24"/>
          <w:lang w:val="af-ZA" w:eastAsia="en-US"/>
        </w:rPr>
      </w:pPr>
      <w:r w:rsidRPr="00712340">
        <w:rPr>
          <w:rFonts w:ascii="GHEA Grapalat" w:hAnsi="GHEA Grapalat" w:cs="Sylfaen"/>
          <w:sz w:val="20"/>
          <w:szCs w:val="24"/>
          <w:lang w:val="ru-RU" w:eastAsia="en-US"/>
        </w:rPr>
        <w:t>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բանակցությունների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համար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վերջնաժամկետը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լրանալու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պահին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ըստ</w:t>
      </w:r>
      <w:r w:rsidRPr="00712340">
        <w:rPr>
          <w:rFonts w:ascii="GHEA Grapalat" w:hAnsi="GHEA Grapalat" w:cs="Sylfaen"/>
          <w:sz w:val="20"/>
          <w:szCs w:val="24"/>
          <w:lang w:val="hy-AM" w:eastAsia="en-US"/>
        </w:rPr>
        <w:t xml:space="preserve"> դրան ներկա</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ներկայացրած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որոնք չեն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գերազանցում</w:t>
      </w:r>
      <w:r w:rsidRPr="00712340">
        <w:rPr>
          <w:rFonts w:ascii="GHEA Grapalat" w:hAnsi="GHEA Grapalat" w:cs="Sylfaen"/>
          <w:sz w:val="20"/>
          <w:szCs w:val="24"/>
          <w:lang w:val="hy-AM" w:eastAsia="en-US"/>
        </w:rPr>
        <w:t xml:space="preserve"> գնման հայտով սահմանված գինը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որոշվում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հայտարարվում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ընտրված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հաջորդաբար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տեղերը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զբաղեցրած</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ru-RU" w:eastAsia="en-US"/>
        </w:rPr>
        <w:t>ասնակիցները</w:t>
      </w:r>
      <w:r w:rsidRPr="00712340">
        <w:rPr>
          <w:rFonts w:ascii="GHEA Grapalat" w:hAnsi="GHEA Grapalat" w:cs="Sylfaen"/>
          <w:sz w:val="20"/>
          <w:szCs w:val="24"/>
          <w:lang w:val="af-ZA" w:eastAsia="en-US"/>
        </w:rPr>
        <w:t>,</w:t>
      </w:r>
    </w:p>
    <w:p w:rsidR="003337BC" w:rsidRPr="00712340" w:rsidRDefault="003337BC" w:rsidP="003337BC">
      <w:pPr>
        <w:shd w:val="clear" w:color="auto" w:fill="FFFFFF"/>
        <w:ind w:firstLine="375"/>
        <w:jc w:val="both"/>
        <w:rPr>
          <w:rFonts w:ascii="GHEA Grapalat" w:hAnsi="GHEA Grapalat" w:cs="Sylfaen"/>
          <w:sz w:val="20"/>
          <w:lang w:val="hy-AM"/>
        </w:rPr>
      </w:pPr>
      <w:r w:rsidRPr="00712340">
        <w:rPr>
          <w:rFonts w:ascii="GHEA Grapalat" w:hAnsi="GHEA Grapalat" w:cs="Sylfaen"/>
          <w:sz w:val="20"/>
          <w:lang w:val="ru-RU"/>
        </w:rPr>
        <w:t>զ</w:t>
      </w:r>
      <w:r w:rsidRPr="0071234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հայտով</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հայտով</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Pr>
          <w:rFonts w:ascii="GHEA Grapalat" w:hAnsi="GHEA Grapalat" w:cs="Sylfaen"/>
          <w:sz w:val="20"/>
          <w:lang w:val="hy-AM"/>
        </w:rPr>
        <w:t xml:space="preserve">ծառայության մատուցման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GHEA Grapalat" w:hAnsi="GHEA Grapalat" w:cs="Sylfaen"/>
          <w:sz w:val="20"/>
          <w:lang w:val="hy-AM"/>
        </w:rPr>
        <w:t>,</w:t>
      </w:r>
      <w:r w:rsidRPr="00F949BD" w:rsidDel="004830AB">
        <w:rPr>
          <w:rFonts w:ascii="GHEA Grapalat" w:hAnsi="GHEA Grapalat" w:cs="Sylfaen"/>
          <w:sz w:val="20"/>
          <w:lang w:val="af-ZA"/>
        </w:rPr>
        <w:t xml:space="preserve"> </w:t>
      </w:r>
    </w:p>
    <w:p w:rsidR="003337BC" w:rsidRDefault="003337BC" w:rsidP="003337BC">
      <w:pPr>
        <w:ind w:firstLine="708"/>
        <w:jc w:val="both"/>
        <w:rPr>
          <w:rFonts w:ascii="GHEA Grapalat" w:hAnsi="GHEA Grapalat" w:cs="Sylfaen"/>
          <w:sz w:val="20"/>
          <w:lang w:val="hy-AM"/>
        </w:rPr>
      </w:pPr>
      <w:r w:rsidRPr="00712340">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712340">
        <w:rPr>
          <w:rFonts w:ascii="GHEA Grapalat" w:hAnsi="GHEA Grapalat" w:cs="Sylfaen"/>
          <w:sz w:val="20"/>
          <w:lang w:val="af-ZA"/>
        </w:rPr>
        <w:t xml:space="preserve"> </w:t>
      </w:r>
      <w:r w:rsidRPr="00712340">
        <w:rPr>
          <w:rFonts w:ascii="GHEA Grapalat" w:hAnsi="GHEA Grapalat" w:cs="Sylfaen"/>
          <w:sz w:val="20"/>
          <w:lang w:val="hy-AM"/>
        </w:rPr>
        <w:t>նվազագույն</w:t>
      </w:r>
      <w:r w:rsidRPr="00712340">
        <w:rPr>
          <w:rFonts w:ascii="GHEA Grapalat" w:hAnsi="GHEA Grapalat" w:cs="Sylfaen"/>
          <w:sz w:val="20"/>
          <w:lang w:val="af-ZA"/>
        </w:rPr>
        <w:t xml:space="preserve"> </w:t>
      </w:r>
      <w:r w:rsidRPr="00712340">
        <w:rPr>
          <w:rFonts w:ascii="GHEA Grapalat" w:hAnsi="GHEA Grapalat" w:cs="Sylfaen"/>
          <w:sz w:val="20"/>
          <w:lang w:val="hy-AM"/>
        </w:rPr>
        <w:t>գները</w:t>
      </w:r>
      <w:r w:rsidRPr="00712340">
        <w:rPr>
          <w:rFonts w:ascii="GHEA Grapalat" w:hAnsi="GHEA Grapalat" w:cs="Sylfaen"/>
          <w:sz w:val="20"/>
          <w:lang w:val="af-ZA"/>
        </w:rPr>
        <w:t xml:space="preserve"> </w:t>
      </w:r>
      <w:r w:rsidRPr="00712340">
        <w:rPr>
          <w:rFonts w:ascii="GHEA Grapalat" w:hAnsi="GHEA Grapalat" w:cs="Sylfaen"/>
          <w:sz w:val="20"/>
          <w:lang w:val="hy-AM"/>
        </w:rPr>
        <w:t>հավասար</w:t>
      </w:r>
      <w:r w:rsidRPr="00712340">
        <w:rPr>
          <w:rFonts w:ascii="GHEA Grapalat" w:hAnsi="GHEA Grapalat" w:cs="Sylfaen"/>
          <w:sz w:val="20"/>
          <w:lang w:val="af-ZA"/>
        </w:rPr>
        <w:t xml:space="preserve"> </w:t>
      </w:r>
      <w:r w:rsidRPr="00712340">
        <w:rPr>
          <w:rFonts w:ascii="GHEA Grapalat" w:hAnsi="GHEA Grapalat" w:cs="Sylfaen"/>
          <w:sz w:val="20"/>
          <w:lang w:val="hy-AM"/>
        </w:rPr>
        <w:t>են</w:t>
      </w:r>
      <w:r w:rsidRPr="00712340">
        <w:rPr>
          <w:rFonts w:ascii="GHEA Grapalat" w:hAnsi="GHEA Grapalat" w:cs="Sylfaen"/>
          <w:sz w:val="20"/>
          <w:lang w:val="af-ZA"/>
        </w:rPr>
        <w:t xml:space="preserve">, </w:t>
      </w:r>
      <w:r w:rsidRPr="00712340">
        <w:rPr>
          <w:rFonts w:ascii="GHEA Grapalat" w:hAnsi="GHEA Grapalat" w:cs="Sylfaen"/>
          <w:sz w:val="20"/>
          <w:lang w:val="hy-AM"/>
        </w:rPr>
        <w:t>գնման</w:t>
      </w:r>
      <w:r w:rsidRPr="00712340">
        <w:rPr>
          <w:rFonts w:ascii="GHEA Grapalat" w:hAnsi="GHEA Grapalat" w:cs="Sylfaen"/>
          <w:sz w:val="20"/>
          <w:lang w:val="af-ZA"/>
        </w:rPr>
        <w:t xml:space="preserve"> </w:t>
      </w:r>
      <w:r w:rsidRPr="00712340">
        <w:rPr>
          <w:rFonts w:ascii="GHEA Grapalat" w:hAnsi="GHEA Grapalat" w:cs="Sylfaen"/>
          <w:sz w:val="20"/>
          <w:lang w:val="hy-AM"/>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hy-AM"/>
        </w:rPr>
        <w:t>Օրենքի</w:t>
      </w:r>
      <w:r w:rsidRPr="00712340">
        <w:rPr>
          <w:rFonts w:ascii="GHEA Grapalat" w:hAnsi="GHEA Grapalat" w:cs="Sylfaen"/>
          <w:sz w:val="20"/>
          <w:lang w:val="af-ZA"/>
        </w:rPr>
        <w:t xml:space="preserve"> 37-</w:t>
      </w:r>
      <w:r w:rsidRPr="00712340">
        <w:rPr>
          <w:rFonts w:ascii="GHEA Grapalat" w:hAnsi="GHEA Grapalat" w:cs="Sylfaen"/>
          <w:sz w:val="20"/>
          <w:lang w:val="hy-AM"/>
        </w:rPr>
        <w:t>րդ</w:t>
      </w:r>
      <w:r w:rsidRPr="00712340">
        <w:rPr>
          <w:rFonts w:ascii="GHEA Grapalat" w:hAnsi="GHEA Grapalat" w:cs="Sylfaen"/>
          <w:sz w:val="20"/>
          <w:lang w:val="af-ZA"/>
        </w:rPr>
        <w:t xml:space="preserve"> </w:t>
      </w:r>
      <w:r w:rsidRPr="00712340">
        <w:rPr>
          <w:rFonts w:ascii="GHEA Grapalat" w:hAnsi="GHEA Grapalat" w:cs="Sylfaen"/>
          <w:sz w:val="20"/>
          <w:lang w:val="hy-AM"/>
        </w:rPr>
        <w:t>հոդվածի</w:t>
      </w:r>
      <w:r w:rsidRPr="00712340">
        <w:rPr>
          <w:rFonts w:ascii="GHEA Grapalat" w:hAnsi="GHEA Grapalat" w:cs="Sylfaen"/>
          <w:sz w:val="20"/>
          <w:lang w:val="af-ZA"/>
        </w:rPr>
        <w:t xml:space="preserve"> 1-</w:t>
      </w:r>
      <w:r w:rsidRPr="00712340">
        <w:rPr>
          <w:rFonts w:ascii="GHEA Grapalat" w:hAnsi="GHEA Grapalat" w:cs="Sylfaen"/>
          <w:sz w:val="20"/>
          <w:lang w:val="hy-AM"/>
        </w:rPr>
        <w:t>ին</w:t>
      </w:r>
      <w:r w:rsidRPr="00712340">
        <w:rPr>
          <w:rFonts w:ascii="GHEA Grapalat" w:hAnsi="GHEA Grapalat" w:cs="Sylfaen"/>
          <w:sz w:val="20"/>
          <w:lang w:val="af-ZA"/>
        </w:rPr>
        <w:t xml:space="preserve"> </w:t>
      </w:r>
      <w:r w:rsidRPr="00712340">
        <w:rPr>
          <w:rFonts w:ascii="GHEA Grapalat" w:hAnsi="GHEA Grapalat" w:cs="Sylfaen"/>
          <w:sz w:val="20"/>
          <w:lang w:val="hy-AM"/>
        </w:rPr>
        <w:t>մասի</w:t>
      </w:r>
      <w:r w:rsidRPr="00712340">
        <w:rPr>
          <w:rFonts w:ascii="GHEA Grapalat" w:hAnsi="GHEA Grapalat" w:cs="Sylfaen"/>
          <w:sz w:val="20"/>
          <w:lang w:val="af-ZA"/>
        </w:rPr>
        <w:t xml:space="preserve"> 1-</w:t>
      </w:r>
      <w:r w:rsidRPr="00712340">
        <w:rPr>
          <w:rFonts w:ascii="GHEA Grapalat" w:hAnsi="GHEA Grapalat" w:cs="Sylfaen"/>
          <w:sz w:val="20"/>
          <w:lang w:val="hy-AM"/>
        </w:rPr>
        <w:t>ին</w:t>
      </w:r>
      <w:r w:rsidRPr="00712340">
        <w:rPr>
          <w:rFonts w:ascii="GHEA Grapalat" w:hAnsi="GHEA Grapalat" w:cs="Sylfaen"/>
          <w:sz w:val="20"/>
          <w:lang w:val="af-ZA"/>
        </w:rPr>
        <w:t xml:space="preserve"> </w:t>
      </w:r>
      <w:r w:rsidRPr="00712340">
        <w:rPr>
          <w:rFonts w:ascii="GHEA Grapalat" w:hAnsi="GHEA Grapalat" w:cs="Sylfaen"/>
          <w:sz w:val="20"/>
          <w:lang w:val="hy-AM"/>
        </w:rPr>
        <w:t>կետի</w:t>
      </w:r>
      <w:r w:rsidRPr="00712340">
        <w:rPr>
          <w:rFonts w:ascii="GHEA Grapalat" w:hAnsi="GHEA Grapalat" w:cs="Sylfaen"/>
          <w:sz w:val="20"/>
          <w:lang w:val="af-ZA"/>
        </w:rPr>
        <w:t xml:space="preserve"> </w:t>
      </w:r>
      <w:r w:rsidRPr="00712340">
        <w:rPr>
          <w:rFonts w:ascii="GHEA Grapalat" w:hAnsi="GHEA Grapalat" w:cs="Sylfaen"/>
          <w:sz w:val="20"/>
          <w:lang w:val="hy-AM"/>
        </w:rPr>
        <w:t>հիման</w:t>
      </w:r>
      <w:r w:rsidRPr="00712340">
        <w:rPr>
          <w:rFonts w:ascii="GHEA Grapalat" w:hAnsi="GHEA Grapalat" w:cs="Sylfaen"/>
          <w:sz w:val="20"/>
          <w:lang w:val="af-ZA"/>
        </w:rPr>
        <w:t xml:space="preserve"> </w:t>
      </w:r>
      <w:r w:rsidRPr="00712340">
        <w:rPr>
          <w:rFonts w:ascii="GHEA Grapalat" w:hAnsi="GHEA Grapalat" w:cs="Sylfaen"/>
          <w:sz w:val="20"/>
          <w:lang w:val="hy-AM"/>
        </w:rPr>
        <w:t>վրա</w:t>
      </w:r>
      <w:r w:rsidRPr="00712340">
        <w:rPr>
          <w:rFonts w:ascii="GHEA Grapalat" w:hAnsi="GHEA Grapalat" w:cs="Sylfaen"/>
          <w:sz w:val="20"/>
          <w:lang w:val="af-ZA"/>
        </w:rPr>
        <w:t xml:space="preserve"> </w:t>
      </w:r>
      <w:r w:rsidRPr="00712340">
        <w:rPr>
          <w:rFonts w:ascii="GHEA Grapalat" w:hAnsi="GHEA Grapalat" w:cs="Sylfaen"/>
          <w:sz w:val="20"/>
          <w:lang w:val="hy-AM"/>
        </w:rPr>
        <w:t>հայտարարվում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չկայացած, բացառությամբ սույն ենթակետի «զ» պարբերությամբ նախատեսված դեպքի:</w:t>
      </w:r>
    </w:p>
    <w:p w:rsidR="003337BC" w:rsidRPr="00712340" w:rsidRDefault="003337BC" w:rsidP="003337BC">
      <w:pPr>
        <w:ind w:firstLine="708"/>
        <w:jc w:val="both"/>
        <w:rPr>
          <w:rFonts w:ascii="GHEA Grapalat" w:hAnsi="GHEA Grapalat"/>
          <w:sz w:val="20"/>
          <w:szCs w:val="20"/>
          <w:lang w:val="hy-AM"/>
        </w:rPr>
      </w:pPr>
      <w:r w:rsidRPr="00712340">
        <w:rPr>
          <w:rFonts w:ascii="GHEA Grapalat" w:hAnsi="GHEA Grapalat"/>
          <w:sz w:val="20"/>
          <w:szCs w:val="20"/>
          <w:lang w:val="af-ZA"/>
        </w:rPr>
        <w:t>8.7 Պահանջի դեպքում որևէ մասնակցի հայտիպատճենները հանձնաժողովի քարտուղարն անհապաղ տրամադրում է նման պահանջ ներկայացրած այլ մասնակցին:</w:t>
      </w:r>
      <w:r w:rsidRPr="00712340">
        <w:rPr>
          <w:rFonts w:ascii="GHEA Grapalat" w:hAnsi="GHEA Grapalat"/>
          <w:sz w:val="20"/>
          <w:szCs w:val="20"/>
          <w:lang w:val="hy-AM"/>
        </w:rPr>
        <w:t xml:space="preserve"> </w:t>
      </w:r>
      <w:r w:rsidRPr="00712340">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Pr="00712340">
        <w:rPr>
          <w:rFonts w:ascii="GHEA Grapalat" w:hAnsi="GHEA Grapalat"/>
          <w:sz w:val="20"/>
          <w:szCs w:val="20"/>
          <w:lang w:val="hy-AM"/>
        </w:rPr>
        <w:t xml:space="preserve">հայտում ներառված </w:t>
      </w:r>
      <w:r w:rsidRPr="00712340">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712340">
        <w:rPr>
          <w:rFonts w:ascii="GHEA Grapalat" w:hAnsi="GHEA Grapalat"/>
          <w:sz w:val="20"/>
          <w:szCs w:val="20"/>
          <w:lang w:val="hy-AM"/>
        </w:rPr>
        <w:t>:</w:t>
      </w:r>
    </w:p>
    <w:p w:rsidR="003337BC" w:rsidRPr="00712340" w:rsidRDefault="003337BC" w:rsidP="003337BC">
      <w:pPr>
        <w:pStyle w:val="norm"/>
        <w:spacing w:line="240" w:lineRule="auto"/>
        <w:rPr>
          <w:rFonts w:ascii="GHEA Grapalat" w:hAnsi="GHEA Grapalat" w:cs="Sylfaen"/>
          <w:sz w:val="20"/>
          <w:szCs w:val="24"/>
          <w:lang w:val="af-ZA" w:eastAsia="en-US"/>
        </w:rPr>
      </w:pPr>
      <w:r w:rsidRPr="00712340">
        <w:rPr>
          <w:rFonts w:ascii="GHEA Grapalat" w:hAnsi="GHEA Grapalat"/>
          <w:sz w:val="20"/>
          <w:lang w:val="af-ZA"/>
        </w:rPr>
        <w:t>8.8 Եթե հայտերի բացման</w:t>
      </w:r>
      <w:r w:rsidRPr="00712340">
        <w:rPr>
          <w:rFonts w:ascii="GHEA Grapalat" w:hAnsi="GHEA Grapalat"/>
          <w:sz w:val="20"/>
          <w:lang w:val="hy-AM"/>
        </w:rPr>
        <w:t xml:space="preserve"> և գնահատման</w:t>
      </w:r>
      <w:r w:rsidRPr="00712340">
        <w:rPr>
          <w:rFonts w:ascii="GHEA Grapalat" w:hAnsi="GHEA Grapalat"/>
          <w:sz w:val="20"/>
          <w:lang w:val="af-ZA"/>
        </w:rPr>
        <w:t xml:space="preserve"> նիստի ընթացքում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իրականացված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գնահատման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արդյուն</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hy-AM" w:eastAsia="en-US"/>
        </w:rPr>
        <w:t>քում</w:t>
      </w:r>
      <w:r w:rsidRPr="00712340">
        <w:rPr>
          <w:rFonts w:ascii="GHEA Grapalat" w:hAnsi="GHEA Grapalat" w:cs="Sylfaen"/>
          <w:sz w:val="20"/>
          <w:szCs w:val="24"/>
          <w:lang w:val="af-ZA" w:eastAsia="en-US"/>
        </w:rPr>
        <w:t xml:space="preserve"> մասնակցի </w:t>
      </w:r>
      <w:r w:rsidRPr="00712340">
        <w:rPr>
          <w:rFonts w:ascii="GHEA Grapalat" w:hAnsi="GHEA Grapalat" w:cs="Sylfaen"/>
          <w:sz w:val="20"/>
          <w:szCs w:val="24"/>
          <w:lang w:val="hy-AM" w:eastAsia="en-US"/>
        </w:rPr>
        <w:t>հայտում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արձանագրվում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անհամապատասխանություններ՝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հրավերի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պահանջների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նկատմամբ</w:t>
      </w:r>
      <w:r w:rsidRPr="00712340">
        <w:rPr>
          <w:rFonts w:ascii="GHEA Grapalat" w:hAnsi="GHEA Grapalat" w:cs="Sylfaen"/>
          <w:sz w:val="20"/>
          <w:szCs w:val="24"/>
          <w:lang w:val="af-ZA" w:eastAsia="en-US"/>
        </w:rPr>
        <w:t>,</w:t>
      </w:r>
      <w:bookmarkStart w:id="7" w:name="_Hlk9262487"/>
      <w:r w:rsidRPr="00712340">
        <w:rPr>
          <w:rFonts w:ascii="GHEA Grapalat" w:hAnsi="GHEA Grapalat" w:cs="Sylfaen"/>
          <w:sz w:val="20"/>
          <w:szCs w:val="24"/>
          <w:lang w:val="hy-AM" w:eastAsia="en-US"/>
        </w:rPr>
        <w:t xml:space="preserve"> </w:t>
      </w:r>
      <w:bookmarkEnd w:id="7"/>
      <w:r w:rsidRPr="00712340">
        <w:rPr>
          <w:rFonts w:ascii="GHEA Grapalat" w:hAnsi="GHEA Grapalat" w:cs="Sylfaen"/>
          <w:sz w:val="20"/>
          <w:szCs w:val="24"/>
          <w:lang w:val="hy-AM" w:eastAsia="en-US"/>
        </w:rPr>
        <w:t>ապա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հանձնաժողովը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մեկ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աշխատանքային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օրով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կասեցնում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նիստը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իսկ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հանձնաժողովի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նույն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օրը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դրա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մասին</w:t>
      </w:r>
      <w:r w:rsidRPr="00712340">
        <w:rPr>
          <w:rFonts w:ascii="GHEA Grapalat" w:hAnsi="GHEA Grapalat" w:cs="Sylfaen"/>
          <w:sz w:val="20"/>
          <w:szCs w:val="24"/>
          <w:lang w:val="af-ZA" w:eastAsia="en-US"/>
        </w:rPr>
        <w:t xml:space="preserve"> էլեկտրոնային եղանակով </w:t>
      </w:r>
      <w:r w:rsidRPr="00712340">
        <w:rPr>
          <w:rFonts w:ascii="GHEA Grapalat" w:hAnsi="GHEA Grapalat" w:cs="Sylfaen"/>
          <w:sz w:val="20"/>
          <w:szCs w:val="24"/>
          <w:lang w:val="hy-AM" w:eastAsia="en-US"/>
        </w:rPr>
        <w:t>տեղեկացնում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hy-AM" w:eastAsia="en-US"/>
        </w:rPr>
        <w:t>ասնակցին՝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առաջարկելով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մինչև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կասեցման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ժամկետի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ավարտը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շտկել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անհամապատասխանությունը</w:t>
      </w:r>
      <w:r w:rsidRPr="00712340">
        <w:rPr>
          <w:rFonts w:ascii="GHEA Grapalat" w:hAnsi="GHEA Grapalat" w:cs="Sylfaen"/>
          <w:sz w:val="20"/>
          <w:szCs w:val="24"/>
          <w:lang w:val="af-ZA" w:eastAsia="en-US"/>
        </w:rPr>
        <w:t>:</w:t>
      </w:r>
    </w:p>
    <w:p w:rsidR="003337BC" w:rsidRPr="00712340" w:rsidRDefault="003337BC" w:rsidP="003337BC">
      <w:pPr>
        <w:pStyle w:val="norm"/>
        <w:spacing w:line="240" w:lineRule="auto"/>
        <w:rPr>
          <w:rFonts w:ascii="GHEA Grapalat" w:hAnsi="GHEA Grapalat" w:cs="Sylfaen"/>
          <w:sz w:val="20"/>
          <w:szCs w:val="24"/>
          <w:lang w:val="hy-AM" w:eastAsia="en-US"/>
        </w:rPr>
      </w:pPr>
      <w:r w:rsidRPr="00712340">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712340">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712340">
        <w:rPr>
          <w:rFonts w:ascii="GHEA Grapalat" w:hAnsi="GHEA Grapalat" w:cs="Sylfaen"/>
          <w:sz w:val="20"/>
          <w:szCs w:val="24"/>
          <w:lang w:eastAsia="en-US"/>
        </w:rPr>
        <w:t>ա</w:t>
      </w:r>
      <w:r w:rsidRPr="00712340">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3337BC" w:rsidRPr="00712340" w:rsidRDefault="003337BC" w:rsidP="003337BC">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af-ZA" w:eastAsia="en-US"/>
        </w:rPr>
        <w:t xml:space="preserve">8.9 </w:t>
      </w:r>
      <w:r w:rsidRPr="00712340">
        <w:rPr>
          <w:rFonts w:ascii="GHEA Grapalat" w:hAnsi="GHEA Grapalat" w:cs="Sylfaen"/>
          <w:sz w:val="20"/>
          <w:szCs w:val="24"/>
          <w:lang w:val="hy-AM"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հրավերի</w:t>
      </w:r>
      <w:r w:rsidRPr="00712340">
        <w:rPr>
          <w:rFonts w:ascii="GHEA Grapalat" w:hAnsi="GHEA Grapalat" w:cs="Sylfaen"/>
          <w:sz w:val="20"/>
          <w:szCs w:val="24"/>
          <w:lang w:val="af-ZA" w:eastAsia="en-US"/>
        </w:rPr>
        <w:t xml:space="preserve"> 8.8-</w:t>
      </w:r>
      <w:r w:rsidRPr="00712340">
        <w:rPr>
          <w:rFonts w:ascii="GHEA Grapalat" w:hAnsi="GHEA Grapalat" w:cs="Sylfaen"/>
          <w:sz w:val="20"/>
          <w:szCs w:val="24"/>
          <w:lang w:val="hy-AM" w:eastAsia="en-US"/>
        </w:rPr>
        <w:t>րդ</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կետով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ժամկետում</w:t>
      </w:r>
      <w:r w:rsidRPr="00712340">
        <w:rPr>
          <w:rFonts w:ascii="GHEA Grapalat" w:hAnsi="GHEA Grapalat" w:cs="Sylfaen"/>
          <w:sz w:val="20"/>
          <w:szCs w:val="24"/>
          <w:lang w:val="af-ZA" w:eastAsia="en-US"/>
        </w:rPr>
        <w:t xml:space="preserve"> մ</w:t>
      </w:r>
      <w:r w:rsidRPr="00712340">
        <w:rPr>
          <w:rFonts w:ascii="GHEA Grapalat" w:hAnsi="GHEA Grapalat" w:cs="Sylfaen"/>
          <w:sz w:val="20"/>
          <w:szCs w:val="24"/>
          <w:lang w:val="hy-AM" w:eastAsia="en-US"/>
        </w:rPr>
        <w:t>ասնակիցը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շտկում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արձանագրված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անհամապատասխանությունը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ապա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վերջինիս</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հայտը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գնահատվում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Հակառակ</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 xml:space="preserve">դեպքում տվյալ </w:t>
      </w:r>
      <w:r w:rsidRPr="00712340">
        <w:rPr>
          <w:rFonts w:ascii="GHEA Grapalat" w:hAnsi="GHEA Grapalat" w:cs="Sylfaen"/>
          <w:sz w:val="20"/>
          <w:szCs w:val="24"/>
          <w:lang w:val="hy-AM" w:eastAsia="en-US"/>
        </w:rPr>
        <w:lastRenderedPageBreak/>
        <w:t>մասնակցի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հայտը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գնահատվում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անբավարար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մերժվում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hy-AM" w:eastAsia="en-US"/>
        </w:rPr>
        <w:t>է</w:t>
      </w:r>
      <w:r w:rsidRPr="00E81BDB">
        <w:rPr>
          <w:rFonts w:ascii="GHEA Grapalat" w:hAnsi="GHEA Grapalat" w:cs="Sylfaen"/>
          <w:sz w:val="20"/>
          <w:szCs w:val="24"/>
          <w:lang w:val="hy-AM" w:eastAsia="en-US"/>
        </w:rPr>
        <w:t>,</w:t>
      </w:r>
      <w:r w:rsidRPr="00712340">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3337BC" w:rsidRPr="00712340" w:rsidRDefault="003337BC" w:rsidP="003337BC">
      <w:pPr>
        <w:pStyle w:val="norm"/>
        <w:spacing w:line="240" w:lineRule="auto"/>
        <w:ind w:firstLine="567"/>
        <w:rPr>
          <w:rFonts w:ascii="GHEA Grapalat" w:hAnsi="GHEA Grapalat" w:cs="Sylfaen"/>
          <w:sz w:val="20"/>
          <w:szCs w:val="24"/>
          <w:lang w:val="hy-AM" w:eastAsia="en-US"/>
        </w:rPr>
      </w:pPr>
      <w:r w:rsidRPr="00712340">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rPr>
        <w:t xml:space="preserve">8.10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անդամը</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քարտուղարը</w:t>
      </w:r>
      <w:r w:rsidRPr="00712340">
        <w:rPr>
          <w:rFonts w:ascii="GHEA Grapalat" w:hAnsi="GHEA Grapalat" w:cs="Sylfaen"/>
          <w:szCs w:val="24"/>
        </w:rPr>
        <w:t xml:space="preserve"> </w:t>
      </w:r>
      <w:r w:rsidRPr="00712340">
        <w:rPr>
          <w:rFonts w:ascii="GHEA Grapalat" w:hAnsi="GHEA Grapalat" w:cs="Sylfaen"/>
          <w:szCs w:val="24"/>
          <w:lang w:val="hy-AM"/>
        </w:rPr>
        <w:t>չի</w:t>
      </w:r>
      <w:r w:rsidRPr="00712340">
        <w:rPr>
          <w:rFonts w:ascii="GHEA Grapalat" w:hAnsi="GHEA Grapalat" w:cs="Sylfaen"/>
          <w:szCs w:val="24"/>
        </w:rPr>
        <w:t xml:space="preserve"> </w:t>
      </w:r>
      <w:r w:rsidRPr="00712340">
        <w:rPr>
          <w:rFonts w:ascii="GHEA Grapalat" w:hAnsi="GHEA Grapalat" w:cs="Sylfaen"/>
          <w:szCs w:val="24"/>
          <w:lang w:val="hy-AM"/>
        </w:rPr>
        <w:t>կարող</w:t>
      </w:r>
      <w:r w:rsidRPr="00712340">
        <w:rPr>
          <w:rFonts w:ascii="GHEA Grapalat" w:hAnsi="GHEA Grapalat" w:cs="Sylfaen"/>
          <w:szCs w:val="24"/>
        </w:rPr>
        <w:t xml:space="preserve"> </w:t>
      </w:r>
      <w:r w:rsidRPr="00712340">
        <w:rPr>
          <w:rFonts w:ascii="GHEA Grapalat" w:hAnsi="GHEA Grapalat" w:cs="Sylfaen"/>
          <w:szCs w:val="24"/>
          <w:lang w:val="hy-AM"/>
        </w:rPr>
        <w:t>մասնակցել</w:t>
      </w:r>
      <w:r w:rsidRPr="00712340">
        <w:rPr>
          <w:rFonts w:ascii="GHEA Grapalat" w:hAnsi="GHEA Grapalat" w:cs="Sylfaen"/>
          <w:szCs w:val="24"/>
        </w:rPr>
        <w:t xml:space="preserve">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աշխատանքներին</w:t>
      </w:r>
      <w:r w:rsidRPr="00712340">
        <w:rPr>
          <w:rFonts w:ascii="GHEA Grapalat" w:hAnsi="GHEA Grapalat" w:cs="Sylfaen"/>
          <w:szCs w:val="24"/>
        </w:rPr>
        <w:t xml:space="preserve">, </w:t>
      </w:r>
      <w:r w:rsidRPr="00712340">
        <w:rPr>
          <w:rFonts w:ascii="GHEA Grapalat" w:hAnsi="GHEA Grapalat" w:cs="Sylfaen"/>
          <w:szCs w:val="24"/>
          <w:lang w:val="hy-AM"/>
        </w:rPr>
        <w:t>եթե</w:t>
      </w:r>
      <w:r w:rsidRPr="00712340">
        <w:rPr>
          <w:rFonts w:ascii="GHEA Grapalat" w:hAnsi="GHEA Grapalat" w:cs="Sylfaen"/>
          <w:szCs w:val="24"/>
        </w:rPr>
        <w:t xml:space="preserve"> </w:t>
      </w:r>
      <w:r w:rsidRPr="00712340">
        <w:rPr>
          <w:rFonts w:ascii="GHEA Grapalat" w:hAnsi="GHEA Grapalat" w:cs="Sylfaen"/>
          <w:szCs w:val="24"/>
          <w:lang w:val="hy-AM"/>
        </w:rPr>
        <w:t>հայտերի</w:t>
      </w:r>
      <w:r w:rsidRPr="00712340">
        <w:rPr>
          <w:rFonts w:ascii="GHEA Grapalat" w:hAnsi="GHEA Grapalat" w:cs="Sylfaen"/>
          <w:szCs w:val="24"/>
        </w:rPr>
        <w:t xml:space="preserve"> </w:t>
      </w:r>
      <w:r w:rsidRPr="00712340">
        <w:rPr>
          <w:rFonts w:ascii="GHEA Grapalat" w:hAnsi="GHEA Grapalat" w:cs="Sylfaen"/>
          <w:szCs w:val="24"/>
          <w:lang w:val="hy-AM"/>
        </w:rPr>
        <w:t>բացման</w:t>
      </w:r>
      <w:r w:rsidRPr="00712340">
        <w:rPr>
          <w:rFonts w:ascii="GHEA Grapalat" w:hAnsi="GHEA Grapalat" w:cs="Sylfaen"/>
          <w:szCs w:val="24"/>
        </w:rPr>
        <w:t xml:space="preserve"> </w:t>
      </w:r>
      <w:r w:rsidRPr="00712340">
        <w:rPr>
          <w:rFonts w:ascii="GHEA Grapalat" w:hAnsi="GHEA Grapalat" w:cs="Sylfaen"/>
          <w:szCs w:val="24"/>
          <w:lang w:val="hy-AM"/>
        </w:rPr>
        <w:t>նիստում</w:t>
      </w:r>
      <w:r w:rsidRPr="00712340">
        <w:rPr>
          <w:rFonts w:ascii="GHEA Grapalat" w:hAnsi="GHEA Grapalat" w:cs="Sylfaen"/>
          <w:szCs w:val="24"/>
        </w:rPr>
        <w:t xml:space="preserve"> </w:t>
      </w:r>
      <w:r w:rsidRPr="00712340">
        <w:rPr>
          <w:rFonts w:ascii="GHEA Grapalat" w:hAnsi="GHEA Grapalat" w:cs="Sylfaen"/>
          <w:szCs w:val="24"/>
          <w:lang w:val="hy-AM"/>
        </w:rPr>
        <w:t>պարզվում</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որ</w:t>
      </w:r>
      <w:r w:rsidRPr="00712340">
        <w:rPr>
          <w:rFonts w:ascii="GHEA Grapalat" w:hAnsi="GHEA Grapalat" w:cs="Sylfaen"/>
          <w:szCs w:val="24"/>
        </w:rPr>
        <w:t xml:space="preserve"> </w:t>
      </w:r>
      <w:r w:rsidRPr="00712340">
        <w:rPr>
          <w:rFonts w:ascii="GHEA Grapalat" w:hAnsi="GHEA Grapalat" w:cs="Sylfaen"/>
          <w:szCs w:val="24"/>
          <w:lang w:val="hy-AM"/>
        </w:rPr>
        <w:t>վերջիններիս</w:t>
      </w:r>
      <w:r w:rsidRPr="00712340">
        <w:rPr>
          <w:rFonts w:ascii="GHEA Grapalat" w:hAnsi="GHEA Grapalat" w:cs="Sylfaen"/>
          <w:szCs w:val="24"/>
        </w:rPr>
        <w:t xml:space="preserve"> </w:t>
      </w:r>
      <w:r w:rsidRPr="00712340">
        <w:rPr>
          <w:rFonts w:ascii="GHEA Grapalat" w:hAnsi="GHEA Grapalat" w:cs="Sylfaen"/>
          <w:szCs w:val="24"/>
          <w:lang w:val="hy-AM"/>
        </w:rPr>
        <w:t>կողմից</w:t>
      </w:r>
      <w:r w:rsidRPr="00712340">
        <w:rPr>
          <w:rFonts w:ascii="GHEA Grapalat" w:hAnsi="GHEA Grapalat" w:cs="Sylfaen"/>
          <w:szCs w:val="24"/>
        </w:rPr>
        <w:t xml:space="preserve"> </w:t>
      </w:r>
      <w:r w:rsidRPr="00712340">
        <w:rPr>
          <w:rFonts w:ascii="GHEA Grapalat" w:hAnsi="GHEA Grapalat" w:cs="Sylfaen"/>
          <w:szCs w:val="24"/>
          <w:lang w:val="hy-AM"/>
        </w:rPr>
        <w:t>հիմնադրված</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բաժնեմաս</w:t>
      </w:r>
      <w:r w:rsidRPr="00712340">
        <w:rPr>
          <w:rFonts w:ascii="GHEA Grapalat" w:hAnsi="GHEA Grapalat" w:cs="Sylfaen"/>
          <w:szCs w:val="24"/>
        </w:rPr>
        <w:t xml:space="preserve"> (</w:t>
      </w:r>
      <w:r w:rsidRPr="00712340">
        <w:rPr>
          <w:rFonts w:ascii="GHEA Grapalat" w:hAnsi="GHEA Grapalat" w:cs="Sylfaen"/>
          <w:szCs w:val="24"/>
          <w:lang w:val="hy-AM"/>
        </w:rPr>
        <w:t>փայաբաժին</w:t>
      </w:r>
      <w:r w:rsidRPr="00712340">
        <w:rPr>
          <w:rFonts w:ascii="GHEA Grapalat" w:hAnsi="GHEA Grapalat" w:cs="Sylfaen"/>
          <w:szCs w:val="24"/>
        </w:rPr>
        <w:t xml:space="preserve">) </w:t>
      </w:r>
      <w:r w:rsidRPr="00712340">
        <w:rPr>
          <w:rFonts w:ascii="GHEA Grapalat" w:hAnsi="GHEA Grapalat" w:cs="Sylfaen"/>
          <w:szCs w:val="24"/>
          <w:lang w:val="hy-AM"/>
        </w:rPr>
        <w:t>ունեցող</w:t>
      </w:r>
      <w:r w:rsidRPr="00712340">
        <w:rPr>
          <w:rFonts w:ascii="GHEA Grapalat" w:hAnsi="GHEA Grapalat" w:cs="Sylfaen"/>
          <w:szCs w:val="24"/>
        </w:rPr>
        <w:t xml:space="preserve"> </w:t>
      </w:r>
      <w:r w:rsidRPr="00712340">
        <w:rPr>
          <w:rFonts w:ascii="GHEA Grapalat" w:hAnsi="GHEA Grapalat" w:cs="Sylfaen"/>
          <w:szCs w:val="24"/>
          <w:lang w:val="hy-AM"/>
        </w:rPr>
        <w:t>կազմակերպությունը</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իրենց</w:t>
      </w:r>
      <w:r w:rsidRPr="00712340">
        <w:rPr>
          <w:rFonts w:ascii="GHEA Grapalat" w:hAnsi="GHEA Grapalat" w:cs="Sylfaen"/>
          <w:szCs w:val="24"/>
        </w:rPr>
        <w:t xml:space="preserve"> </w:t>
      </w:r>
      <w:r w:rsidRPr="00712340">
        <w:rPr>
          <w:rFonts w:ascii="GHEA Grapalat" w:hAnsi="GHEA Grapalat" w:cs="Sylfaen"/>
          <w:szCs w:val="24"/>
          <w:lang w:val="hy-AM"/>
        </w:rPr>
        <w:t>մերձավոր</w:t>
      </w:r>
      <w:r w:rsidRPr="00712340">
        <w:rPr>
          <w:rFonts w:ascii="GHEA Grapalat" w:hAnsi="GHEA Grapalat" w:cs="Sylfaen"/>
          <w:szCs w:val="24"/>
        </w:rPr>
        <w:t xml:space="preserve"> </w:t>
      </w:r>
      <w:r w:rsidRPr="00712340">
        <w:rPr>
          <w:rFonts w:ascii="GHEA Grapalat" w:hAnsi="GHEA Grapalat" w:cs="Sylfaen"/>
          <w:szCs w:val="24"/>
          <w:lang w:val="hy-AM"/>
        </w:rPr>
        <w:t>ազգակցությամբ</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խնամիությամբ</w:t>
      </w:r>
      <w:r w:rsidRPr="00712340">
        <w:rPr>
          <w:rFonts w:ascii="GHEA Grapalat" w:hAnsi="GHEA Grapalat" w:cs="Sylfaen"/>
          <w:szCs w:val="24"/>
        </w:rPr>
        <w:t xml:space="preserve"> </w:t>
      </w:r>
      <w:r w:rsidRPr="00712340">
        <w:rPr>
          <w:rFonts w:ascii="GHEA Grapalat" w:hAnsi="GHEA Grapalat" w:cs="Sylfaen"/>
          <w:szCs w:val="24"/>
          <w:lang w:val="hy-AM"/>
        </w:rPr>
        <w:t>կապված</w:t>
      </w:r>
      <w:r w:rsidRPr="00712340">
        <w:rPr>
          <w:rFonts w:ascii="GHEA Grapalat" w:hAnsi="GHEA Grapalat" w:cs="Sylfaen"/>
          <w:szCs w:val="24"/>
        </w:rPr>
        <w:t xml:space="preserve"> </w:t>
      </w:r>
      <w:r w:rsidRPr="00712340">
        <w:rPr>
          <w:rFonts w:ascii="GHEA Grapalat" w:hAnsi="GHEA Grapalat" w:cs="Sylfaen"/>
          <w:szCs w:val="24"/>
          <w:lang w:val="hy-AM"/>
        </w:rPr>
        <w:t>անձը</w:t>
      </w:r>
      <w:r w:rsidRPr="00712340">
        <w:rPr>
          <w:rFonts w:ascii="GHEA Grapalat" w:hAnsi="GHEA Grapalat" w:cs="Sylfaen"/>
          <w:szCs w:val="24"/>
        </w:rPr>
        <w:t xml:space="preserve"> (</w:t>
      </w:r>
      <w:r w:rsidRPr="00712340">
        <w:rPr>
          <w:rFonts w:ascii="GHEA Grapalat" w:hAnsi="GHEA Grapalat" w:cs="Sylfaen"/>
          <w:szCs w:val="24"/>
          <w:lang w:val="hy-AM"/>
        </w:rPr>
        <w:t>ծնող</w:t>
      </w:r>
      <w:r w:rsidRPr="00712340">
        <w:rPr>
          <w:rFonts w:ascii="GHEA Grapalat" w:hAnsi="GHEA Grapalat" w:cs="Sylfaen"/>
          <w:szCs w:val="24"/>
        </w:rPr>
        <w:t xml:space="preserve">, </w:t>
      </w:r>
      <w:r w:rsidRPr="00712340">
        <w:rPr>
          <w:rFonts w:ascii="GHEA Grapalat" w:hAnsi="GHEA Grapalat" w:cs="Sylfaen"/>
          <w:szCs w:val="24"/>
          <w:lang w:val="hy-AM"/>
        </w:rPr>
        <w:t>ամուսին</w:t>
      </w:r>
      <w:r w:rsidRPr="00712340">
        <w:rPr>
          <w:rFonts w:ascii="GHEA Grapalat" w:hAnsi="GHEA Grapalat" w:cs="Sylfaen"/>
          <w:szCs w:val="24"/>
        </w:rPr>
        <w:t xml:space="preserve">, </w:t>
      </w:r>
      <w:r w:rsidRPr="00712340">
        <w:rPr>
          <w:rFonts w:ascii="GHEA Grapalat" w:hAnsi="GHEA Grapalat" w:cs="Sylfaen"/>
          <w:szCs w:val="24"/>
          <w:lang w:val="hy-AM"/>
        </w:rPr>
        <w:t>երեխա</w:t>
      </w:r>
      <w:r w:rsidRPr="00712340">
        <w:rPr>
          <w:rFonts w:ascii="GHEA Grapalat" w:hAnsi="GHEA Grapalat" w:cs="Sylfaen"/>
          <w:szCs w:val="24"/>
        </w:rPr>
        <w:t xml:space="preserve">, </w:t>
      </w:r>
      <w:r w:rsidRPr="00712340">
        <w:rPr>
          <w:rFonts w:ascii="GHEA Grapalat" w:hAnsi="GHEA Grapalat" w:cs="Sylfaen"/>
          <w:szCs w:val="24"/>
          <w:lang w:val="hy-AM"/>
        </w:rPr>
        <w:t>եղբայր</w:t>
      </w:r>
      <w:r w:rsidRPr="00712340">
        <w:rPr>
          <w:rFonts w:ascii="GHEA Grapalat" w:hAnsi="GHEA Grapalat" w:cs="Sylfaen"/>
          <w:szCs w:val="24"/>
        </w:rPr>
        <w:t xml:space="preserve">, </w:t>
      </w:r>
      <w:r w:rsidRPr="00712340">
        <w:rPr>
          <w:rFonts w:ascii="GHEA Grapalat" w:hAnsi="GHEA Grapalat" w:cs="Sylfaen"/>
          <w:szCs w:val="24"/>
          <w:lang w:val="hy-AM"/>
        </w:rPr>
        <w:t>քույր</w:t>
      </w:r>
      <w:r w:rsidRPr="00712340">
        <w:rPr>
          <w:rFonts w:ascii="GHEA Grapalat" w:hAnsi="GHEA Grapalat" w:cs="Sylfaen"/>
          <w:szCs w:val="24"/>
        </w:rPr>
        <w:t xml:space="preserve">, </w:t>
      </w:r>
      <w:r w:rsidRPr="00712340">
        <w:rPr>
          <w:rFonts w:ascii="GHEA Grapalat" w:hAnsi="GHEA Grapalat" w:cs="Sylfaen"/>
          <w:szCs w:val="24"/>
          <w:lang w:val="hy-AM"/>
        </w:rPr>
        <w:t>ինչպես</w:t>
      </w:r>
      <w:r w:rsidRPr="00712340">
        <w:rPr>
          <w:rFonts w:ascii="GHEA Grapalat" w:hAnsi="GHEA Grapalat" w:cs="Sylfaen"/>
          <w:szCs w:val="24"/>
        </w:rPr>
        <w:t xml:space="preserve"> </w:t>
      </w:r>
      <w:r w:rsidRPr="00712340">
        <w:rPr>
          <w:rFonts w:ascii="GHEA Grapalat" w:hAnsi="GHEA Grapalat" w:cs="Sylfaen"/>
          <w:szCs w:val="24"/>
          <w:lang w:val="hy-AM"/>
        </w:rPr>
        <w:t>նաև</w:t>
      </w:r>
      <w:r w:rsidRPr="00712340">
        <w:rPr>
          <w:rFonts w:ascii="GHEA Grapalat" w:hAnsi="GHEA Grapalat" w:cs="Sylfaen"/>
          <w:szCs w:val="24"/>
        </w:rPr>
        <w:t xml:space="preserve"> </w:t>
      </w:r>
      <w:r w:rsidRPr="00712340">
        <w:rPr>
          <w:rFonts w:ascii="GHEA Grapalat" w:hAnsi="GHEA Grapalat" w:cs="Sylfaen"/>
          <w:szCs w:val="24"/>
          <w:lang w:val="hy-AM"/>
        </w:rPr>
        <w:t>ամուսնու</w:t>
      </w:r>
      <w:r w:rsidRPr="00712340">
        <w:rPr>
          <w:rFonts w:ascii="GHEA Grapalat" w:hAnsi="GHEA Grapalat" w:cs="Sylfaen"/>
          <w:szCs w:val="24"/>
        </w:rPr>
        <w:t xml:space="preserve"> </w:t>
      </w:r>
      <w:r w:rsidRPr="00712340">
        <w:rPr>
          <w:rFonts w:ascii="GHEA Grapalat" w:hAnsi="GHEA Grapalat" w:cs="Sylfaen"/>
          <w:szCs w:val="24"/>
          <w:lang w:val="hy-AM"/>
        </w:rPr>
        <w:t>ծնող</w:t>
      </w:r>
      <w:r w:rsidRPr="00712340">
        <w:rPr>
          <w:rFonts w:ascii="GHEA Grapalat" w:hAnsi="GHEA Grapalat" w:cs="Sylfaen"/>
          <w:szCs w:val="24"/>
        </w:rPr>
        <w:t xml:space="preserve">, </w:t>
      </w:r>
      <w:r w:rsidRPr="00712340">
        <w:rPr>
          <w:rFonts w:ascii="GHEA Grapalat" w:hAnsi="GHEA Grapalat" w:cs="Sylfaen"/>
          <w:szCs w:val="24"/>
          <w:lang w:val="hy-AM"/>
        </w:rPr>
        <w:t>երեխա</w:t>
      </w:r>
      <w:r w:rsidRPr="00712340">
        <w:rPr>
          <w:rFonts w:ascii="GHEA Grapalat" w:hAnsi="GHEA Grapalat" w:cs="Sylfaen"/>
          <w:szCs w:val="24"/>
        </w:rPr>
        <w:t xml:space="preserve">, </w:t>
      </w:r>
      <w:r w:rsidRPr="00712340">
        <w:rPr>
          <w:rFonts w:ascii="GHEA Grapalat" w:hAnsi="GHEA Grapalat" w:cs="Sylfaen"/>
          <w:szCs w:val="24"/>
          <w:lang w:val="hy-AM"/>
        </w:rPr>
        <w:t>եղբայր</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քույր</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այդ</w:t>
      </w:r>
      <w:r w:rsidRPr="00712340">
        <w:rPr>
          <w:rFonts w:ascii="GHEA Grapalat" w:hAnsi="GHEA Grapalat" w:cs="Sylfaen"/>
          <w:szCs w:val="24"/>
        </w:rPr>
        <w:t xml:space="preserve"> </w:t>
      </w:r>
      <w:r w:rsidRPr="00712340">
        <w:rPr>
          <w:rFonts w:ascii="GHEA Grapalat" w:hAnsi="GHEA Grapalat" w:cs="Sylfaen"/>
          <w:szCs w:val="24"/>
          <w:lang w:val="hy-AM"/>
        </w:rPr>
        <w:t>անձի</w:t>
      </w:r>
      <w:r w:rsidRPr="00712340">
        <w:rPr>
          <w:rFonts w:ascii="GHEA Grapalat" w:hAnsi="GHEA Grapalat" w:cs="Sylfaen"/>
          <w:szCs w:val="24"/>
        </w:rPr>
        <w:t xml:space="preserve"> </w:t>
      </w:r>
      <w:r w:rsidRPr="00712340">
        <w:rPr>
          <w:rFonts w:ascii="GHEA Grapalat" w:hAnsi="GHEA Grapalat" w:cs="Sylfaen"/>
          <w:szCs w:val="24"/>
          <w:lang w:val="hy-AM"/>
        </w:rPr>
        <w:t>կողմից</w:t>
      </w:r>
      <w:r w:rsidRPr="00712340">
        <w:rPr>
          <w:rFonts w:ascii="GHEA Grapalat" w:hAnsi="GHEA Grapalat" w:cs="Sylfaen"/>
          <w:szCs w:val="24"/>
        </w:rPr>
        <w:t xml:space="preserve"> </w:t>
      </w:r>
      <w:r w:rsidRPr="00712340">
        <w:rPr>
          <w:rFonts w:ascii="GHEA Grapalat" w:hAnsi="GHEA Grapalat" w:cs="Sylfaen"/>
          <w:szCs w:val="24"/>
          <w:lang w:val="hy-AM"/>
        </w:rPr>
        <w:t>հիմնադրված</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բաժնեմաս</w:t>
      </w:r>
      <w:r w:rsidRPr="00712340">
        <w:rPr>
          <w:rFonts w:ascii="GHEA Grapalat" w:hAnsi="GHEA Grapalat" w:cs="Sylfaen"/>
          <w:szCs w:val="24"/>
        </w:rPr>
        <w:t xml:space="preserve"> (</w:t>
      </w:r>
      <w:r w:rsidRPr="00712340">
        <w:rPr>
          <w:rFonts w:ascii="GHEA Grapalat" w:hAnsi="GHEA Grapalat" w:cs="Sylfaen"/>
          <w:szCs w:val="24"/>
          <w:lang w:val="hy-AM"/>
        </w:rPr>
        <w:t>փայաբաժին</w:t>
      </w:r>
      <w:r w:rsidRPr="00712340">
        <w:rPr>
          <w:rFonts w:ascii="GHEA Grapalat" w:hAnsi="GHEA Grapalat" w:cs="Sylfaen"/>
          <w:szCs w:val="24"/>
        </w:rPr>
        <w:t xml:space="preserve">) </w:t>
      </w:r>
      <w:r w:rsidRPr="00712340">
        <w:rPr>
          <w:rFonts w:ascii="GHEA Grapalat" w:hAnsi="GHEA Grapalat" w:cs="Sylfaen"/>
          <w:szCs w:val="24"/>
          <w:lang w:val="hy-AM"/>
        </w:rPr>
        <w:t>ունեցող</w:t>
      </w:r>
      <w:r w:rsidRPr="00712340">
        <w:rPr>
          <w:rFonts w:ascii="GHEA Grapalat" w:hAnsi="GHEA Grapalat" w:cs="Sylfaen"/>
          <w:szCs w:val="24"/>
        </w:rPr>
        <w:t xml:space="preserve"> </w:t>
      </w:r>
      <w:r w:rsidRPr="00712340">
        <w:rPr>
          <w:rFonts w:ascii="GHEA Grapalat" w:hAnsi="GHEA Grapalat" w:cs="Sylfaen"/>
          <w:szCs w:val="24"/>
          <w:lang w:val="hy-AM"/>
        </w:rPr>
        <w:t>կազմակերպությունը</w:t>
      </w:r>
      <w:r w:rsidRPr="00712340">
        <w:rPr>
          <w:rFonts w:ascii="GHEA Grapalat" w:hAnsi="GHEA Grapalat" w:cs="Sylfaen"/>
          <w:szCs w:val="24"/>
        </w:rPr>
        <w:t xml:space="preserve"> </w:t>
      </w:r>
      <w:r w:rsidRPr="00712340">
        <w:rPr>
          <w:rFonts w:ascii="GHEA Grapalat" w:hAnsi="GHEA Grapalat" w:cs="Sylfaen"/>
          <w:szCs w:val="24"/>
          <w:lang w:val="hy-AM"/>
        </w:rPr>
        <w:t>տվյալ</w:t>
      </w:r>
      <w:r w:rsidRPr="00712340">
        <w:rPr>
          <w:rFonts w:ascii="GHEA Grapalat" w:hAnsi="GHEA Grapalat" w:cs="Sylfaen"/>
          <w:szCs w:val="24"/>
        </w:rPr>
        <w:t xml:space="preserve"> </w:t>
      </w:r>
      <w:r w:rsidRPr="00712340">
        <w:rPr>
          <w:rFonts w:ascii="GHEA Grapalat" w:hAnsi="GHEA Grapalat" w:cs="Sylfaen"/>
          <w:szCs w:val="24"/>
          <w:lang w:val="hy-AM"/>
        </w:rPr>
        <w:t>ընթացակարգին</w:t>
      </w:r>
      <w:r w:rsidRPr="00712340">
        <w:rPr>
          <w:rFonts w:ascii="GHEA Grapalat" w:hAnsi="GHEA Grapalat" w:cs="Sylfaen"/>
          <w:szCs w:val="24"/>
        </w:rPr>
        <w:t xml:space="preserve"> </w:t>
      </w:r>
      <w:r w:rsidRPr="00712340">
        <w:rPr>
          <w:rFonts w:ascii="GHEA Grapalat" w:hAnsi="GHEA Grapalat" w:cs="Sylfaen"/>
          <w:szCs w:val="24"/>
          <w:lang w:val="hy-AM"/>
        </w:rPr>
        <w:t>մասնակցելու</w:t>
      </w:r>
      <w:r w:rsidRPr="00712340">
        <w:rPr>
          <w:rFonts w:ascii="GHEA Grapalat" w:hAnsi="GHEA Grapalat" w:cs="Sylfaen"/>
          <w:szCs w:val="24"/>
        </w:rPr>
        <w:t xml:space="preserve"> </w:t>
      </w:r>
      <w:r w:rsidRPr="00712340">
        <w:rPr>
          <w:rFonts w:ascii="GHEA Grapalat" w:hAnsi="GHEA Grapalat" w:cs="Sylfaen"/>
          <w:szCs w:val="24"/>
          <w:lang w:val="hy-AM"/>
        </w:rPr>
        <w:t>համար</w:t>
      </w:r>
      <w:r w:rsidRPr="00712340">
        <w:rPr>
          <w:rFonts w:ascii="GHEA Grapalat" w:hAnsi="GHEA Grapalat" w:cs="Sylfaen"/>
          <w:szCs w:val="24"/>
        </w:rPr>
        <w:t xml:space="preserve"> </w:t>
      </w:r>
      <w:r w:rsidRPr="00712340">
        <w:rPr>
          <w:rFonts w:ascii="GHEA Grapalat" w:hAnsi="GHEA Grapalat" w:cs="Sylfaen"/>
          <w:szCs w:val="24"/>
          <w:lang w:val="hy-AM"/>
        </w:rPr>
        <w:t>ներկայացրել</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հայտ</w:t>
      </w:r>
      <w:r w:rsidRPr="00712340">
        <w:rPr>
          <w:rFonts w:ascii="GHEA Grapalat" w:hAnsi="GHEA Grapalat" w:cs="Sylfaen"/>
          <w:szCs w:val="24"/>
        </w:rPr>
        <w:t>:</w:t>
      </w:r>
      <w:r w:rsidRPr="00712340">
        <w:rPr>
          <w:rFonts w:ascii="GHEA Grapalat" w:hAnsi="GHEA Grapalat" w:cs="Sylfaen"/>
          <w:szCs w:val="24"/>
          <w:lang w:val="hy-AM"/>
        </w:rPr>
        <w:t xml:space="preserve"> Եթե</w:t>
      </w:r>
      <w:r w:rsidRPr="00712340">
        <w:rPr>
          <w:rFonts w:ascii="GHEA Grapalat" w:hAnsi="GHEA Grapalat" w:cs="Sylfaen"/>
          <w:szCs w:val="24"/>
        </w:rPr>
        <w:t xml:space="preserve"> </w:t>
      </w:r>
      <w:r w:rsidRPr="00712340">
        <w:rPr>
          <w:rFonts w:ascii="GHEA Grapalat" w:hAnsi="GHEA Grapalat" w:cs="Sylfaen"/>
          <w:szCs w:val="24"/>
          <w:lang w:val="hy-AM"/>
        </w:rPr>
        <w:t>առկա</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սույն</w:t>
      </w:r>
      <w:r w:rsidRPr="00712340">
        <w:rPr>
          <w:rFonts w:ascii="GHEA Grapalat" w:hAnsi="GHEA Grapalat" w:cs="Sylfaen"/>
          <w:szCs w:val="24"/>
        </w:rPr>
        <w:t xml:space="preserve"> </w:t>
      </w:r>
      <w:r w:rsidRPr="00712340">
        <w:rPr>
          <w:rFonts w:ascii="GHEA Grapalat" w:hAnsi="GHEA Grapalat" w:cs="Sylfaen"/>
          <w:szCs w:val="24"/>
          <w:lang w:val="hy-AM"/>
        </w:rPr>
        <w:t>կետով</w:t>
      </w:r>
      <w:r w:rsidRPr="00712340">
        <w:rPr>
          <w:rFonts w:ascii="GHEA Grapalat" w:hAnsi="GHEA Grapalat" w:cs="Sylfaen"/>
          <w:szCs w:val="24"/>
        </w:rPr>
        <w:t xml:space="preserve"> </w:t>
      </w:r>
      <w:r w:rsidRPr="00712340">
        <w:rPr>
          <w:rFonts w:ascii="GHEA Grapalat" w:hAnsi="GHEA Grapalat" w:cs="Sylfaen"/>
          <w:szCs w:val="24"/>
          <w:lang w:val="hy-AM"/>
        </w:rPr>
        <w:t>նախատեսված</w:t>
      </w:r>
      <w:r w:rsidRPr="00712340">
        <w:rPr>
          <w:rFonts w:ascii="GHEA Grapalat" w:hAnsi="GHEA Grapalat" w:cs="Sylfaen"/>
          <w:szCs w:val="24"/>
        </w:rPr>
        <w:t xml:space="preserve"> </w:t>
      </w:r>
      <w:r w:rsidRPr="00712340">
        <w:rPr>
          <w:rFonts w:ascii="GHEA Grapalat" w:hAnsi="GHEA Grapalat" w:cs="Sylfaen"/>
          <w:szCs w:val="24"/>
          <w:lang w:val="hy-AM"/>
        </w:rPr>
        <w:t>պայմանը</w:t>
      </w:r>
      <w:r w:rsidRPr="00712340">
        <w:rPr>
          <w:rFonts w:ascii="GHEA Grapalat" w:hAnsi="GHEA Grapalat" w:cs="Sylfaen"/>
          <w:szCs w:val="24"/>
        </w:rPr>
        <w:t xml:space="preserve">, </w:t>
      </w:r>
      <w:r w:rsidRPr="00712340">
        <w:rPr>
          <w:rFonts w:ascii="GHEA Grapalat" w:hAnsi="GHEA Grapalat" w:cs="Sylfaen"/>
          <w:szCs w:val="24"/>
          <w:lang w:val="hy-AM"/>
        </w:rPr>
        <w:t>ապա</w:t>
      </w:r>
      <w:r w:rsidRPr="00712340">
        <w:rPr>
          <w:rFonts w:ascii="GHEA Grapalat" w:hAnsi="GHEA Grapalat" w:cs="Sylfaen"/>
          <w:szCs w:val="24"/>
        </w:rPr>
        <w:t xml:space="preserve"> </w:t>
      </w:r>
      <w:r w:rsidRPr="00712340">
        <w:rPr>
          <w:rFonts w:ascii="GHEA Grapalat" w:hAnsi="GHEA Grapalat" w:cs="Sylfaen"/>
          <w:szCs w:val="24"/>
          <w:lang w:val="hy-AM"/>
        </w:rPr>
        <w:t>հայտերի</w:t>
      </w:r>
      <w:r w:rsidRPr="00712340">
        <w:rPr>
          <w:rFonts w:ascii="GHEA Grapalat" w:hAnsi="GHEA Grapalat" w:cs="Sylfaen"/>
          <w:szCs w:val="24"/>
        </w:rPr>
        <w:t xml:space="preserve"> </w:t>
      </w:r>
      <w:r w:rsidRPr="00712340">
        <w:rPr>
          <w:rFonts w:ascii="GHEA Grapalat" w:hAnsi="GHEA Grapalat" w:cs="Sylfaen"/>
          <w:szCs w:val="24"/>
          <w:lang w:val="hy-AM"/>
        </w:rPr>
        <w:t>բացման</w:t>
      </w:r>
      <w:r w:rsidRPr="00712340">
        <w:rPr>
          <w:rFonts w:ascii="GHEA Grapalat" w:hAnsi="GHEA Grapalat" w:cs="Sylfaen"/>
          <w:szCs w:val="24"/>
        </w:rPr>
        <w:t xml:space="preserve"> </w:t>
      </w:r>
      <w:r w:rsidRPr="00712340">
        <w:rPr>
          <w:rFonts w:ascii="GHEA Grapalat" w:hAnsi="GHEA Grapalat" w:cs="Sylfaen"/>
          <w:szCs w:val="24"/>
          <w:lang w:val="hy-AM"/>
        </w:rPr>
        <w:t>նիստից</w:t>
      </w:r>
      <w:r w:rsidRPr="00712340">
        <w:rPr>
          <w:rFonts w:ascii="GHEA Grapalat" w:hAnsi="GHEA Grapalat" w:cs="Sylfaen"/>
          <w:szCs w:val="24"/>
        </w:rPr>
        <w:t xml:space="preserve"> </w:t>
      </w:r>
      <w:r w:rsidRPr="00712340">
        <w:rPr>
          <w:rFonts w:ascii="GHEA Grapalat" w:hAnsi="GHEA Grapalat" w:cs="Sylfaen"/>
          <w:szCs w:val="24"/>
          <w:lang w:val="hy-AM"/>
        </w:rPr>
        <w:t>անմիջապես</w:t>
      </w:r>
      <w:r w:rsidRPr="00712340">
        <w:rPr>
          <w:rFonts w:ascii="GHEA Grapalat" w:hAnsi="GHEA Grapalat" w:cs="Sylfaen"/>
          <w:szCs w:val="24"/>
        </w:rPr>
        <w:t xml:space="preserve"> </w:t>
      </w:r>
      <w:r w:rsidRPr="00712340">
        <w:rPr>
          <w:rFonts w:ascii="GHEA Grapalat" w:hAnsi="GHEA Grapalat" w:cs="Sylfaen"/>
          <w:szCs w:val="24"/>
          <w:lang w:val="hy-AM"/>
        </w:rPr>
        <w:t>հետո</w:t>
      </w:r>
      <w:r w:rsidRPr="00712340">
        <w:rPr>
          <w:rFonts w:ascii="GHEA Grapalat" w:hAnsi="GHEA Grapalat" w:cs="Sylfaen"/>
          <w:szCs w:val="24"/>
        </w:rPr>
        <w:t xml:space="preserve"> </w:t>
      </w:r>
      <w:r w:rsidRPr="00712340">
        <w:rPr>
          <w:rFonts w:ascii="GHEA Grapalat" w:hAnsi="GHEA Grapalat" w:cs="Sylfaen"/>
          <w:szCs w:val="24"/>
          <w:lang w:val="hy-AM"/>
        </w:rPr>
        <w:t>տվյալ</w:t>
      </w:r>
      <w:r w:rsidRPr="00712340">
        <w:rPr>
          <w:rFonts w:ascii="GHEA Grapalat" w:hAnsi="GHEA Grapalat" w:cs="Sylfaen"/>
          <w:szCs w:val="24"/>
        </w:rPr>
        <w:t xml:space="preserve"> </w:t>
      </w:r>
      <w:r w:rsidRPr="00712340">
        <w:rPr>
          <w:rFonts w:ascii="GHEA Grapalat" w:hAnsi="GHEA Grapalat" w:cs="Sylfaen"/>
          <w:szCs w:val="24"/>
          <w:lang w:val="hy-AM"/>
        </w:rPr>
        <w:t>ընթացակարգի</w:t>
      </w:r>
      <w:r w:rsidRPr="00712340">
        <w:rPr>
          <w:rFonts w:ascii="GHEA Grapalat" w:hAnsi="GHEA Grapalat" w:cs="Sylfaen"/>
          <w:szCs w:val="24"/>
        </w:rPr>
        <w:t xml:space="preserve"> </w:t>
      </w:r>
      <w:r w:rsidRPr="00712340">
        <w:rPr>
          <w:rFonts w:ascii="GHEA Grapalat" w:hAnsi="GHEA Grapalat" w:cs="Sylfaen"/>
          <w:szCs w:val="24"/>
          <w:lang w:val="hy-AM"/>
        </w:rPr>
        <w:t>առնչությամբ</w:t>
      </w:r>
      <w:r w:rsidRPr="00712340">
        <w:rPr>
          <w:rFonts w:ascii="GHEA Grapalat" w:hAnsi="GHEA Grapalat" w:cs="Sylfaen"/>
          <w:szCs w:val="24"/>
        </w:rPr>
        <w:t xml:space="preserve"> </w:t>
      </w:r>
      <w:r w:rsidRPr="00712340">
        <w:rPr>
          <w:rFonts w:ascii="GHEA Grapalat" w:hAnsi="GHEA Grapalat" w:cs="Sylfaen"/>
          <w:szCs w:val="24"/>
          <w:lang w:val="hy-AM"/>
        </w:rPr>
        <w:t>շահերի</w:t>
      </w:r>
      <w:r w:rsidRPr="00712340">
        <w:rPr>
          <w:rFonts w:ascii="GHEA Grapalat" w:hAnsi="GHEA Grapalat" w:cs="Sylfaen"/>
          <w:szCs w:val="24"/>
        </w:rPr>
        <w:t xml:space="preserve"> </w:t>
      </w:r>
      <w:r w:rsidRPr="00712340">
        <w:rPr>
          <w:rFonts w:ascii="GHEA Grapalat" w:hAnsi="GHEA Grapalat" w:cs="Sylfaen"/>
          <w:szCs w:val="24"/>
          <w:lang w:val="hy-AM"/>
        </w:rPr>
        <w:t>բախում</w:t>
      </w:r>
      <w:r w:rsidRPr="00712340">
        <w:rPr>
          <w:rFonts w:ascii="GHEA Grapalat" w:hAnsi="GHEA Grapalat" w:cs="Sylfaen"/>
          <w:szCs w:val="24"/>
        </w:rPr>
        <w:t xml:space="preserve"> </w:t>
      </w:r>
      <w:r w:rsidRPr="00712340">
        <w:rPr>
          <w:rFonts w:ascii="GHEA Grapalat" w:hAnsi="GHEA Grapalat" w:cs="Sylfaen"/>
          <w:szCs w:val="24"/>
          <w:lang w:val="hy-AM"/>
        </w:rPr>
        <w:t>ունեցող</w:t>
      </w:r>
      <w:r w:rsidRPr="00712340">
        <w:rPr>
          <w:rFonts w:ascii="GHEA Grapalat" w:hAnsi="GHEA Grapalat" w:cs="Sylfaen"/>
          <w:szCs w:val="24"/>
        </w:rPr>
        <w:t xml:space="preserve">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անդամը</w:t>
      </w:r>
      <w:r w:rsidRPr="00712340">
        <w:rPr>
          <w:rFonts w:ascii="GHEA Grapalat" w:hAnsi="GHEA Grapalat" w:cs="Sylfaen"/>
          <w:szCs w:val="24"/>
        </w:rPr>
        <w:t xml:space="preserve"> </w:t>
      </w:r>
      <w:r w:rsidRPr="00712340">
        <w:rPr>
          <w:rFonts w:ascii="GHEA Grapalat" w:hAnsi="GHEA Grapalat" w:cs="Sylfaen"/>
          <w:szCs w:val="24"/>
          <w:lang w:val="hy-AM"/>
        </w:rPr>
        <w:t>կամ</w:t>
      </w:r>
      <w:r w:rsidRPr="00712340">
        <w:rPr>
          <w:rFonts w:ascii="GHEA Grapalat" w:hAnsi="GHEA Grapalat" w:cs="Sylfaen"/>
          <w:szCs w:val="24"/>
        </w:rPr>
        <w:t xml:space="preserve"> </w:t>
      </w:r>
      <w:r w:rsidRPr="00712340">
        <w:rPr>
          <w:rFonts w:ascii="GHEA Grapalat" w:hAnsi="GHEA Grapalat" w:cs="Sylfaen"/>
          <w:szCs w:val="24"/>
          <w:lang w:val="hy-AM"/>
        </w:rPr>
        <w:t>քարտուղարը</w:t>
      </w:r>
      <w:r w:rsidRPr="00712340">
        <w:rPr>
          <w:rFonts w:ascii="GHEA Grapalat" w:hAnsi="GHEA Grapalat" w:cs="Sylfaen"/>
          <w:szCs w:val="24"/>
        </w:rPr>
        <w:t xml:space="preserve"> </w:t>
      </w:r>
      <w:r w:rsidRPr="00712340">
        <w:rPr>
          <w:rFonts w:ascii="GHEA Grapalat" w:hAnsi="GHEA Grapalat" w:cs="Sylfaen"/>
          <w:szCs w:val="24"/>
          <w:lang w:val="hy-AM"/>
        </w:rPr>
        <w:t>ինքնաբացարկ</w:t>
      </w:r>
      <w:r w:rsidRPr="00712340">
        <w:rPr>
          <w:rFonts w:ascii="GHEA Grapalat" w:hAnsi="GHEA Grapalat" w:cs="Sylfaen"/>
          <w:szCs w:val="24"/>
        </w:rPr>
        <w:t xml:space="preserve"> </w:t>
      </w:r>
      <w:r w:rsidRPr="00712340">
        <w:rPr>
          <w:rFonts w:ascii="GHEA Grapalat" w:hAnsi="GHEA Grapalat" w:cs="Sylfaen"/>
          <w:szCs w:val="24"/>
          <w:lang w:val="hy-AM"/>
        </w:rPr>
        <w:t>է</w:t>
      </w:r>
      <w:r w:rsidRPr="00712340">
        <w:rPr>
          <w:rFonts w:ascii="GHEA Grapalat" w:hAnsi="GHEA Grapalat" w:cs="Sylfaen"/>
          <w:szCs w:val="24"/>
        </w:rPr>
        <w:t xml:space="preserve"> </w:t>
      </w:r>
      <w:r w:rsidRPr="00712340">
        <w:rPr>
          <w:rFonts w:ascii="GHEA Grapalat" w:hAnsi="GHEA Grapalat" w:cs="Sylfaen"/>
          <w:szCs w:val="24"/>
          <w:lang w:val="hy-AM"/>
        </w:rPr>
        <w:t>հայտնում</w:t>
      </w:r>
      <w:r w:rsidRPr="00712340">
        <w:rPr>
          <w:rFonts w:ascii="GHEA Grapalat" w:hAnsi="GHEA Grapalat" w:cs="Sylfaen"/>
          <w:szCs w:val="24"/>
        </w:rPr>
        <w:t xml:space="preserve"> </w:t>
      </w:r>
      <w:r w:rsidRPr="00712340">
        <w:rPr>
          <w:rFonts w:ascii="GHEA Grapalat" w:hAnsi="GHEA Grapalat" w:cs="Sylfaen"/>
          <w:szCs w:val="24"/>
          <w:lang w:val="hy-AM"/>
        </w:rPr>
        <w:t>տվյալ</w:t>
      </w:r>
      <w:r w:rsidRPr="00712340">
        <w:rPr>
          <w:rFonts w:ascii="GHEA Grapalat" w:hAnsi="GHEA Grapalat" w:cs="Sylfaen"/>
          <w:szCs w:val="24"/>
        </w:rPr>
        <w:t xml:space="preserve"> </w:t>
      </w:r>
      <w:r w:rsidRPr="00712340">
        <w:rPr>
          <w:rFonts w:ascii="GHEA Grapalat" w:hAnsi="GHEA Grapalat" w:cs="Sylfaen"/>
          <w:szCs w:val="24"/>
          <w:lang w:val="hy-AM"/>
        </w:rPr>
        <w:t>ընթացակարգից</w:t>
      </w:r>
      <w:r w:rsidRPr="00712340">
        <w:rPr>
          <w:rFonts w:ascii="GHEA Grapalat" w:hAnsi="GHEA Grapalat" w:cs="Sylfaen"/>
          <w:szCs w:val="24"/>
        </w:rPr>
        <w:t xml:space="preserve">: </w:t>
      </w:r>
    </w:p>
    <w:p w:rsidR="003337BC" w:rsidRPr="00712340" w:rsidRDefault="003337BC" w:rsidP="003337BC">
      <w:pPr>
        <w:pStyle w:val="23"/>
        <w:spacing w:line="240" w:lineRule="auto"/>
        <w:ind w:firstLine="567"/>
        <w:rPr>
          <w:rFonts w:ascii="GHEA Grapalat" w:hAnsi="GHEA Grapalat" w:cs="Sylfaen"/>
          <w:szCs w:val="24"/>
          <w:lang w:val="hy-AM"/>
        </w:rPr>
      </w:pPr>
      <w:r w:rsidRPr="00712340">
        <w:rPr>
          <w:rFonts w:ascii="GHEA Grapalat" w:hAnsi="GHEA Grapalat" w:cs="Sylfaen"/>
          <w:szCs w:val="24"/>
          <w:lang w:val="hy-AM"/>
        </w:rPr>
        <w:t>8.</w:t>
      </w:r>
      <w:r w:rsidRPr="00E81BDB">
        <w:rPr>
          <w:rFonts w:ascii="GHEA Grapalat" w:hAnsi="GHEA Grapalat" w:cs="Sylfaen"/>
          <w:szCs w:val="24"/>
          <w:lang w:val="hy-AM"/>
        </w:rPr>
        <w:t>11</w:t>
      </w:r>
      <w:r w:rsidRPr="00712340">
        <w:rPr>
          <w:rFonts w:ascii="GHEA Grapalat" w:hAnsi="GHEA Grapalat" w:cs="Sylfaen"/>
          <w:szCs w:val="24"/>
          <w:lang w:val="hy-AM"/>
        </w:rPr>
        <w:t xml:space="preserve"> </w:t>
      </w:r>
      <w:r w:rsidRPr="00712340">
        <w:rPr>
          <w:rFonts w:ascii="GHEA Grapalat" w:hAnsi="GHEA Grapalat" w:cs="Sylfaen"/>
          <w:szCs w:val="24"/>
          <w:lang w:val="es-ES"/>
        </w:rPr>
        <w:t>Հայտերը բացվելուց և գնահատվելուց  հետո կազմվում է արձանագրություն`</w:t>
      </w:r>
      <w:r w:rsidRPr="00712340">
        <w:rPr>
          <w:rFonts w:ascii="GHEA Grapalat" w:hAnsi="GHEA Grapalat" w:cs="Sylfaen"/>
        </w:rPr>
        <w:t xml:space="preserve"> գնումների մասին ՀՀ օրենսդրությամբ սահմանված կարգով</w:t>
      </w:r>
      <w:r w:rsidRPr="00712340">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712340">
        <w:rPr>
          <w:rFonts w:ascii="GHEA Grapalat" w:hAnsi="GHEA Grapalat" w:cs="Sylfaen"/>
          <w:szCs w:val="24"/>
          <w:lang w:val="hy-AM"/>
        </w:rPr>
        <w:t>Արձանագրությունն</w:t>
      </w:r>
      <w:r w:rsidRPr="00712340">
        <w:rPr>
          <w:rFonts w:ascii="GHEA Grapalat" w:hAnsi="GHEA Grapalat" w:cs="Sylfaen"/>
          <w:szCs w:val="24"/>
        </w:rPr>
        <w:t xml:space="preserve"> </w:t>
      </w:r>
      <w:r w:rsidRPr="00712340">
        <w:rPr>
          <w:rFonts w:ascii="GHEA Grapalat" w:hAnsi="GHEA Grapalat" w:cs="Sylfaen"/>
          <w:szCs w:val="24"/>
          <w:lang w:val="hy-AM"/>
        </w:rPr>
        <w:t>ստորագրում</w:t>
      </w:r>
      <w:r w:rsidRPr="00712340">
        <w:rPr>
          <w:rFonts w:ascii="GHEA Grapalat" w:hAnsi="GHEA Grapalat" w:cs="Sylfaen"/>
          <w:szCs w:val="24"/>
        </w:rPr>
        <w:t xml:space="preserve"> </w:t>
      </w:r>
      <w:r w:rsidRPr="00712340">
        <w:rPr>
          <w:rFonts w:ascii="GHEA Grapalat" w:hAnsi="GHEA Grapalat" w:cs="Sylfaen"/>
          <w:szCs w:val="24"/>
          <w:lang w:val="hy-AM"/>
        </w:rPr>
        <w:t>են</w:t>
      </w:r>
      <w:r w:rsidRPr="00712340">
        <w:rPr>
          <w:rFonts w:ascii="GHEA Grapalat" w:hAnsi="GHEA Grapalat" w:cs="Sylfaen"/>
          <w:szCs w:val="24"/>
        </w:rPr>
        <w:t xml:space="preserve">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նիստին</w:t>
      </w:r>
      <w:r w:rsidRPr="00712340">
        <w:rPr>
          <w:rFonts w:ascii="GHEA Grapalat" w:hAnsi="GHEA Grapalat" w:cs="Sylfaen"/>
          <w:szCs w:val="24"/>
        </w:rPr>
        <w:t xml:space="preserve"> </w:t>
      </w:r>
      <w:r w:rsidRPr="00712340">
        <w:rPr>
          <w:rFonts w:ascii="GHEA Grapalat" w:hAnsi="GHEA Grapalat" w:cs="Sylfaen"/>
          <w:szCs w:val="24"/>
          <w:lang w:val="hy-AM"/>
        </w:rPr>
        <w:t>ներկա</w:t>
      </w:r>
      <w:r w:rsidRPr="00712340">
        <w:rPr>
          <w:rFonts w:ascii="GHEA Grapalat" w:hAnsi="GHEA Grapalat" w:cs="Sylfaen"/>
          <w:szCs w:val="24"/>
        </w:rPr>
        <w:t xml:space="preserve"> </w:t>
      </w:r>
      <w:r w:rsidRPr="00712340">
        <w:rPr>
          <w:rFonts w:ascii="GHEA Grapalat" w:hAnsi="GHEA Grapalat" w:cs="Sylfaen"/>
          <w:szCs w:val="24"/>
          <w:lang w:val="hy-AM"/>
        </w:rPr>
        <w:t>անդամները։</w:t>
      </w:r>
      <w:r w:rsidRPr="00950B4A">
        <w:rPr>
          <w:rFonts w:ascii="GHEA Grapalat" w:hAnsi="GHEA Grapalat" w:cs="Sylfaen"/>
          <w:szCs w:val="24"/>
          <w:lang w:val="hy-AM"/>
        </w:rPr>
        <w:t>8.12</w:t>
      </w:r>
      <w:r w:rsidRPr="00712340">
        <w:rPr>
          <w:rFonts w:ascii="GHEA Grapalat" w:hAnsi="GHEA Grapalat" w:cs="Sylfaen"/>
          <w:szCs w:val="24"/>
          <w:lang w:val="hy-AM"/>
        </w:rPr>
        <w:t xml:space="preserve"> </w:t>
      </w:r>
      <w:r w:rsidRPr="00712340">
        <w:rPr>
          <w:rFonts w:ascii="GHEA Grapalat" w:hAnsi="GHEA Grapalat" w:cs="Sylfaen"/>
          <w:szCs w:val="24"/>
        </w:rPr>
        <w:t>Հանձնաժողովի քարտուղարը հայտերի բացման</w:t>
      </w:r>
      <w:r w:rsidRPr="00712340">
        <w:rPr>
          <w:rFonts w:ascii="GHEA Grapalat" w:hAnsi="GHEA Grapalat" w:cs="Sylfaen"/>
          <w:szCs w:val="24"/>
          <w:lang w:val="hy-AM"/>
        </w:rPr>
        <w:t xml:space="preserve"> և գնահատման</w:t>
      </w:r>
      <w:r w:rsidRPr="00712340">
        <w:rPr>
          <w:rFonts w:ascii="GHEA Grapalat" w:hAnsi="GHEA Grapalat" w:cs="Sylfaen"/>
          <w:szCs w:val="24"/>
        </w:rPr>
        <w:t xml:space="preserve"> նիստի ավարտից հետո ոչ ուշ քան</w:t>
      </w:r>
      <w:r w:rsidRPr="00712340">
        <w:rPr>
          <w:rFonts w:ascii="GHEA Grapalat" w:hAnsi="GHEA Grapalat" w:cs="Arial"/>
          <w:spacing w:val="-8"/>
          <w:sz w:val="24"/>
          <w:szCs w:val="24"/>
        </w:rPr>
        <w:t xml:space="preserve"> </w:t>
      </w:r>
      <w:r w:rsidRPr="00712340">
        <w:rPr>
          <w:rFonts w:ascii="GHEA Grapalat" w:hAnsi="GHEA Grapalat" w:cs="Sylfaen"/>
          <w:szCs w:val="24"/>
        </w:rPr>
        <w:t xml:space="preserve"> հաջորդող աշխատանքային օրը` </w:t>
      </w:r>
    </w:p>
    <w:p w:rsidR="003337BC" w:rsidRDefault="003337BC" w:rsidP="003337BC">
      <w:pPr>
        <w:pStyle w:val="23"/>
        <w:spacing w:line="240" w:lineRule="auto"/>
        <w:ind w:firstLine="567"/>
        <w:rPr>
          <w:rFonts w:ascii="GHEA Grapalat" w:hAnsi="GHEA Grapalat" w:cs="Sylfaen"/>
          <w:lang w:val="hy-AM"/>
        </w:rPr>
      </w:pPr>
      <w:r w:rsidRPr="00712340">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3337BC" w:rsidRPr="00712340" w:rsidRDefault="003337BC" w:rsidP="003337BC">
      <w:pPr>
        <w:pStyle w:val="23"/>
        <w:spacing w:line="240" w:lineRule="auto"/>
        <w:ind w:firstLine="567"/>
        <w:rPr>
          <w:rFonts w:ascii="GHEA Grapalat" w:hAnsi="GHEA Grapalat" w:cs="Sylfaen"/>
          <w:szCs w:val="24"/>
        </w:rPr>
      </w:pPr>
      <w:r w:rsidRPr="00712340">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337BC" w:rsidRPr="00712340" w:rsidRDefault="003337BC" w:rsidP="003337BC">
      <w:pPr>
        <w:ind w:firstLine="375"/>
        <w:jc w:val="both"/>
        <w:rPr>
          <w:rFonts w:ascii="GHEA Grapalat" w:hAnsi="GHEA Grapalat" w:cs="Sylfaen"/>
          <w:sz w:val="20"/>
          <w:lang w:val="af-ZA"/>
        </w:rPr>
      </w:pPr>
      <w:r w:rsidRPr="00712340">
        <w:rPr>
          <w:rFonts w:ascii="GHEA Grapalat" w:hAnsi="GHEA Grapalat"/>
          <w:lang w:val="af-ZA"/>
        </w:rPr>
        <w:tab/>
      </w:r>
      <w:r w:rsidRPr="00712340">
        <w:rPr>
          <w:rFonts w:ascii="GHEA Grapalat" w:hAnsi="GHEA Grapalat" w:cs="Sylfaen"/>
          <w:sz w:val="20"/>
          <w:lang w:val="af-ZA"/>
        </w:rPr>
        <w:t>8.1</w:t>
      </w:r>
      <w:r>
        <w:rPr>
          <w:rFonts w:ascii="GHEA Grapalat" w:hAnsi="GHEA Grapalat" w:cs="Sylfaen"/>
          <w:sz w:val="20"/>
          <w:lang w:val="af-ZA"/>
        </w:rPr>
        <w:t xml:space="preserve">2 </w:t>
      </w:r>
      <w:r w:rsidRPr="00712340">
        <w:rPr>
          <w:rFonts w:ascii="GHEA Grapalat" w:hAnsi="GHEA Grapalat" w:cs="Sylfaen"/>
          <w:sz w:val="20"/>
        </w:rPr>
        <w:t>Օրենքի</w:t>
      </w:r>
      <w:r w:rsidRPr="00712340">
        <w:rPr>
          <w:rFonts w:ascii="GHEA Grapalat" w:hAnsi="GHEA Grapalat" w:cs="Sylfaen"/>
          <w:sz w:val="20"/>
          <w:lang w:val="af-ZA"/>
        </w:rPr>
        <w:t xml:space="preserve"> 6-</w:t>
      </w:r>
      <w:r w:rsidRPr="00712340">
        <w:rPr>
          <w:rFonts w:ascii="GHEA Grapalat" w:hAnsi="GHEA Grapalat" w:cs="Sylfaen"/>
          <w:sz w:val="20"/>
        </w:rPr>
        <w:t>րդ</w:t>
      </w:r>
      <w:r w:rsidRPr="00712340">
        <w:rPr>
          <w:rFonts w:ascii="GHEA Grapalat" w:hAnsi="GHEA Grapalat" w:cs="Sylfaen"/>
          <w:sz w:val="20"/>
          <w:lang w:val="af-ZA"/>
        </w:rPr>
        <w:t xml:space="preserve"> </w:t>
      </w:r>
      <w:r w:rsidRPr="00712340">
        <w:rPr>
          <w:rFonts w:ascii="GHEA Grapalat" w:hAnsi="GHEA Grapalat" w:cs="Sylfaen"/>
          <w:sz w:val="20"/>
        </w:rPr>
        <w:t>հոդվածի</w:t>
      </w:r>
      <w:r w:rsidRPr="00712340">
        <w:rPr>
          <w:rFonts w:ascii="GHEA Grapalat" w:hAnsi="GHEA Grapalat" w:cs="Sylfaen"/>
          <w:sz w:val="20"/>
          <w:lang w:val="af-ZA"/>
        </w:rPr>
        <w:t xml:space="preserve"> 1-</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մասի</w:t>
      </w:r>
      <w:r w:rsidRPr="00712340">
        <w:rPr>
          <w:rFonts w:ascii="GHEA Grapalat" w:hAnsi="GHEA Grapalat" w:cs="Sylfaen"/>
          <w:sz w:val="20"/>
          <w:lang w:val="af-ZA"/>
        </w:rPr>
        <w:t xml:space="preserve"> 6-</w:t>
      </w:r>
      <w:r w:rsidRPr="00712340">
        <w:rPr>
          <w:rFonts w:ascii="GHEA Grapalat" w:hAnsi="GHEA Grapalat" w:cs="Sylfaen"/>
          <w:sz w:val="20"/>
        </w:rPr>
        <w:t>րդ</w:t>
      </w:r>
      <w:r w:rsidRPr="00712340">
        <w:rPr>
          <w:rFonts w:ascii="GHEA Grapalat" w:hAnsi="GHEA Grapalat" w:cs="Sylfaen"/>
          <w:sz w:val="20"/>
          <w:lang w:val="af-ZA"/>
        </w:rPr>
        <w:t xml:space="preserve"> </w:t>
      </w:r>
      <w:r w:rsidRPr="00712340">
        <w:rPr>
          <w:rFonts w:ascii="GHEA Grapalat" w:hAnsi="GHEA Grapalat" w:cs="Sylfaen"/>
          <w:sz w:val="20"/>
        </w:rPr>
        <w:t>կետով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հիմքերն</w:t>
      </w:r>
      <w:r w:rsidRPr="00712340">
        <w:rPr>
          <w:rFonts w:ascii="GHEA Grapalat" w:hAnsi="GHEA Grapalat" w:cs="Sylfaen"/>
          <w:sz w:val="20"/>
          <w:lang w:val="af-ZA"/>
        </w:rPr>
        <w:t xml:space="preserve"> </w:t>
      </w:r>
      <w:r w:rsidRPr="00712340">
        <w:rPr>
          <w:rFonts w:ascii="GHEA Grapalat" w:hAnsi="GHEA Grapalat" w:cs="Sylfaen"/>
          <w:sz w:val="20"/>
        </w:rPr>
        <w:t>ի</w:t>
      </w:r>
      <w:r w:rsidRPr="00712340">
        <w:rPr>
          <w:rFonts w:ascii="GHEA Grapalat" w:hAnsi="GHEA Grapalat" w:cs="Sylfaen"/>
          <w:sz w:val="20"/>
          <w:lang w:val="af-ZA"/>
        </w:rPr>
        <w:t xml:space="preserve"> </w:t>
      </w:r>
      <w:r w:rsidRPr="00712340">
        <w:rPr>
          <w:rFonts w:ascii="GHEA Grapalat" w:hAnsi="GHEA Grapalat" w:cs="Sylfaen"/>
          <w:sz w:val="20"/>
        </w:rPr>
        <w:t>հայտ</w:t>
      </w:r>
      <w:r w:rsidRPr="00712340">
        <w:rPr>
          <w:rFonts w:ascii="GHEA Grapalat" w:hAnsi="GHEA Grapalat" w:cs="Sylfaen"/>
          <w:sz w:val="20"/>
          <w:lang w:val="af-ZA"/>
        </w:rPr>
        <w:t xml:space="preserve"> </w:t>
      </w:r>
      <w:r w:rsidRPr="00712340">
        <w:rPr>
          <w:rFonts w:ascii="GHEA Grapalat" w:hAnsi="GHEA Grapalat" w:cs="Sylfaen"/>
          <w:sz w:val="20"/>
        </w:rPr>
        <w:t>գալու</w:t>
      </w:r>
      <w:r w:rsidRPr="00712340">
        <w:rPr>
          <w:rFonts w:ascii="GHEA Grapalat" w:hAnsi="GHEA Grapalat" w:cs="Sylfaen"/>
          <w:sz w:val="20"/>
          <w:lang w:val="af-ZA"/>
        </w:rPr>
        <w:t xml:space="preserve"> </w:t>
      </w:r>
      <w:r w:rsidRPr="00712340">
        <w:rPr>
          <w:rFonts w:ascii="GHEA Grapalat" w:hAnsi="GHEA Grapalat" w:cs="Sylfaen"/>
          <w:sz w:val="20"/>
        </w:rPr>
        <w:t>օրվան</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հինգ</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օրվա</w:t>
      </w:r>
      <w:r w:rsidRPr="00712340">
        <w:rPr>
          <w:rFonts w:ascii="GHEA Grapalat" w:hAnsi="GHEA Grapalat" w:cs="Sylfaen"/>
          <w:sz w:val="20"/>
          <w:lang w:val="af-ZA"/>
        </w:rPr>
        <w:t xml:space="preserve"> </w:t>
      </w:r>
      <w:r w:rsidRPr="00712340">
        <w:rPr>
          <w:rFonts w:ascii="GHEA Grapalat" w:hAnsi="GHEA Grapalat" w:cs="Sylfaen"/>
          <w:sz w:val="20"/>
        </w:rPr>
        <w:t>ընթացքում</w:t>
      </w:r>
      <w:r w:rsidRPr="00712340">
        <w:rPr>
          <w:rFonts w:ascii="GHEA Grapalat" w:hAnsi="GHEA Grapalat" w:cs="Sylfaen"/>
          <w:sz w:val="20"/>
          <w:lang w:val="af-ZA"/>
        </w:rPr>
        <w:t xml:space="preserve"> </w:t>
      </w:r>
      <w:r w:rsidRPr="00712340">
        <w:rPr>
          <w:rFonts w:ascii="GHEA Grapalat" w:hAnsi="GHEA Grapalat" w:cs="Sylfaen"/>
          <w:sz w:val="20"/>
        </w:rPr>
        <w:t>պատվիրատուն</w:t>
      </w:r>
      <w:r w:rsidRPr="00712340">
        <w:rPr>
          <w:rFonts w:ascii="GHEA Grapalat" w:hAnsi="GHEA Grapalat" w:cs="Sylfaen"/>
          <w:sz w:val="20"/>
          <w:lang w:val="af-ZA"/>
        </w:rPr>
        <w:t xml:space="preserve"> </w:t>
      </w:r>
      <w:r w:rsidRPr="00712340">
        <w:rPr>
          <w:rFonts w:ascii="GHEA Grapalat" w:hAnsi="GHEA Grapalat" w:cs="Sylfaen"/>
          <w:sz w:val="20"/>
        </w:rPr>
        <w:t>տվյալ</w:t>
      </w:r>
      <w:r w:rsidRPr="00712340">
        <w:rPr>
          <w:rFonts w:ascii="GHEA Grapalat" w:hAnsi="GHEA Grapalat" w:cs="Sylfaen"/>
          <w:sz w:val="20"/>
          <w:lang w:val="af-ZA"/>
        </w:rPr>
        <w:t xml:space="preserve"> </w:t>
      </w:r>
      <w:r w:rsidRPr="00712340">
        <w:rPr>
          <w:rFonts w:ascii="GHEA Grapalat" w:hAnsi="GHEA Grapalat" w:cs="Sylfaen"/>
          <w:sz w:val="20"/>
        </w:rPr>
        <w:t>մասնակցի</w:t>
      </w:r>
      <w:r w:rsidRPr="00712340">
        <w:rPr>
          <w:rFonts w:ascii="GHEA Grapalat" w:hAnsi="GHEA Grapalat" w:cs="Sylfaen"/>
          <w:sz w:val="20"/>
          <w:lang w:val="af-ZA"/>
        </w:rPr>
        <w:t xml:space="preserve"> </w:t>
      </w:r>
      <w:r w:rsidRPr="00712340">
        <w:rPr>
          <w:rFonts w:ascii="GHEA Grapalat" w:hAnsi="GHEA Grapalat" w:cs="Sylfaen"/>
          <w:sz w:val="20"/>
        </w:rPr>
        <w:t>տվյալները</w:t>
      </w:r>
      <w:r w:rsidRPr="00712340">
        <w:rPr>
          <w:rFonts w:ascii="GHEA Grapalat" w:hAnsi="GHEA Grapalat" w:cs="Sylfaen"/>
          <w:sz w:val="20"/>
          <w:lang w:val="af-ZA"/>
        </w:rPr>
        <w:t xml:space="preserve">` </w:t>
      </w:r>
      <w:r w:rsidRPr="00712340">
        <w:rPr>
          <w:rFonts w:ascii="GHEA Grapalat" w:hAnsi="GHEA Grapalat" w:cs="Sylfaen"/>
          <w:sz w:val="20"/>
        </w:rPr>
        <w:t>համապատասխան</w:t>
      </w:r>
      <w:r w:rsidRPr="00712340">
        <w:rPr>
          <w:rFonts w:ascii="GHEA Grapalat" w:hAnsi="GHEA Grapalat" w:cs="Sylfaen"/>
          <w:sz w:val="20"/>
          <w:lang w:val="af-ZA"/>
        </w:rPr>
        <w:t xml:space="preserve"> </w:t>
      </w:r>
      <w:r w:rsidRPr="00712340">
        <w:rPr>
          <w:rFonts w:ascii="GHEA Grapalat" w:hAnsi="GHEA Grapalat" w:cs="Sylfaen"/>
          <w:sz w:val="20"/>
        </w:rPr>
        <w:t>հիմքերով</w:t>
      </w:r>
      <w:r w:rsidRPr="00712340">
        <w:rPr>
          <w:rFonts w:ascii="GHEA Grapalat" w:hAnsi="GHEA Grapalat" w:cs="Sylfaen"/>
          <w:sz w:val="20"/>
          <w:lang w:val="af-ZA"/>
        </w:rPr>
        <w:t xml:space="preserve">, </w:t>
      </w:r>
      <w:r w:rsidRPr="00712340">
        <w:rPr>
          <w:rFonts w:ascii="GHEA Grapalat" w:hAnsi="GHEA Grapalat" w:cs="Sylfaen"/>
          <w:sz w:val="20"/>
        </w:rPr>
        <w:t>գրավոր</w:t>
      </w:r>
      <w:r w:rsidRPr="00712340">
        <w:rPr>
          <w:rFonts w:ascii="GHEA Grapalat" w:hAnsi="GHEA Grapalat" w:cs="Sylfaen"/>
          <w:sz w:val="20"/>
          <w:lang w:val="af-ZA"/>
        </w:rPr>
        <w:t xml:space="preserve"> </w:t>
      </w:r>
      <w:r w:rsidRPr="00712340">
        <w:rPr>
          <w:rFonts w:ascii="GHEA Grapalat" w:hAnsi="GHEA Grapalat" w:cs="Sylfaen"/>
          <w:sz w:val="20"/>
        </w:rPr>
        <w:t>ուղարկում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լիազորված</w:t>
      </w:r>
      <w:r w:rsidRPr="00712340">
        <w:rPr>
          <w:rFonts w:ascii="GHEA Grapalat" w:hAnsi="GHEA Grapalat" w:cs="Sylfaen"/>
          <w:sz w:val="20"/>
          <w:lang w:val="af-ZA"/>
        </w:rPr>
        <w:t xml:space="preserve"> </w:t>
      </w:r>
      <w:r w:rsidRPr="00712340">
        <w:rPr>
          <w:rFonts w:ascii="GHEA Grapalat" w:hAnsi="GHEA Grapalat" w:cs="Sylfaen"/>
          <w:sz w:val="20"/>
        </w:rPr>
        <w:t>մարմին</w:t>
      </w:r>
      <w:r w:rsidRPr="00712340">
        <w:rPr>
          <w:rFonts w:ascii="GHEA Grapalat" w:hAnsi="GHEA Grapalat" w:cs="Sylfaen"/>
          <w:sz w:val="20"/>
          <w:lang w:val="hy-AM"/>
        </w:rPr>
        <w:t xml:space="preserve">, </w:t>
      </w:r>
      <w:r w:rsidRPr="00712340">
        <w:rPr>
          <w:rFonts w:ascii="GHEA Grapalat" w:hAnsi="GHEA Grapalat" w:cs="Sylfaen"/>
          <w:sz w:val="20"/>
        </w:rPr>
        <w:t>որը</w:t>
      </w:r>
      <w:r w:rsidRPr="00712340">
        <w:rPr>
          <w:rFonts w:ascii="GHEA Grapalat" w:hAnsi="GHEA Grapalat" w:cs="Sylfaen"/>
          <w:sz w:val="20"/>
          <w:lang w:val="af-ZA"/>
        </w:rPr>
        <w:t xml:space="preserve"> </w:t>
      </w:r>
      <w:r w:rsidRPr="00712340">
        <w:rPr>
          <w:rFonts w:ascii="GHEA Grapalat" w:hAnsi="GHEA Grapalat" w:cs="Sylfaen"/>
          <w:sz w:val="20"/>
        </w:rPr>
        <w:t>դրանք</w:t>
      </w:r>
      <w:r w:rsidRPr="00712340">
        <w:rPr>
          <w:rFonts w:ascii="GHEA Grapalat" w:hAnsi="GHEA Grapalat" w:cs="Sylfaen"/>
          <w:sz w:val="20"/>
          <w:lang w:val="af-ZA"/>
        </w:rPr>
        <w:t xml:space="preserve"> </w:t>
      </w:r>
      <w:r w:rsidRPr="00712340">
        <w:rPr>
          <w:rFonts w:ascii="GHEA Grapalat" w:hAnsi="GHEA Grapalat" w:cs="Sylfaen"/>
          <w:sz w:val="20"/>
        </w:rPr>
        <w:t>ստանալուն</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հինգ</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օրվա</w:t>
      </w:r>
      <w:r w:rsidRPr="00712340">
        <w:rPr>
          <w:rFonts w:ascii="GHEA Grapalat" w:hAnsi="GHEA Grapalat" w:cs="Sylfaen"/>
          <w:sz w:val="20"/>
          <w:lang w:val="af-ZA"/>
        </w:rPr>
        <w:t xml:space="preserve"> </w:t>
      </w:r>
      <w:r w:rsidRPr="00712340">
        <w:rPr>
          <w:rFonts w:ascii="GHEA Grapalat" w:hAnsi="GHEA Grapalat" w:cs="Sylfaen"/>
          <w:sz w:val="20"/>
        </w:rPr>
        <w:t>ընթացքում</w:t>
      </w:r>
      <w:r w:rsidRPr="00712340">
        <w:rPr>
          <w:rFonts w:ascii="GHEA Grapalat" w:hAnsi="GHEA Grapalat" w:cs="Sylfaen"/>
          <w:sz w:val="20"/>
          <w:lang w:val="af-ZA"/>
        </w:rPr>
        <w:t xml:space="preserve"> </w:t>
      </w:r>
      <w:bookmarkStart w:id="8" w:name="_Hlk9262748"/>
      <w:r w:rsidRPr="00712340">
        <w:rPr>
          <w:rFonts w:ascii="GHEA Grapalat" w:hAnsi="GHEA Grapalat" w:cs="Sylfaen"/>
          <w:sz w:val="20"/>
        </w:rPr>
        <w:t>նախաձեռնում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տվյալ</w:t>
      </w:r>
      <w:r w:rsidRPr="00712340">
        <w:rPr>
          <w:rFonts w:ascii="GHEA Grapalat" w:hAnsi="GHEA Grapalat" w:cs="Sylfaen"/>
          <w:sz w:val="20"/>
          <w:lang w:val="af-ZA"/>
        </w:rPr>
        <w:t xml:space="preserve"> </w:t>
      </w:r>
      <w:r w:rsidRPr="00712340">
        <w:rPr>
          <w:rFonts w:ascii="GHEA Grapalat" w:hAnsi="GHEA Grapalat" w:cs="Sylfaen"/>
          <w:sz w:val="20"/>
        </w:rPr>
        <w:t>մասնակցին</w:t>
      </w:r>
      <w:r w:rsidRPr="00712340">
        <w:rPr>
          <w:rFonts w:ascii="GHEA Grapalat" w:hAnsi="GHEA Grapalat" w:cs="Sylfaen"/>
          <w:sz w:val="20"/>
          <w:lang w:val="af-ZA"/>
        </w:rPr>
        <w:t xml:space="preserve"> </w:t>
      </w:r>
      <w:r w:rsidRPr="00712340">
        <w:rPr>
          <w:rFonts w:ascii="GHEA Grapalat" w:hAnsi="GHEA Grapalat" w:cs="Sylfaen"/>
          <w:sz w:val="20"/>
        </w:rPr>
        <w:t>գնումների</w:t>
      </w:r>
      <w:r w:rsidRPr="00712340">
        <w:rPr>
          <w:rFonts w:ascii="GHEA Grapalat" w:hAnsi="GHEA Grapalat" w:cs="Sylfaen"/>
          <w:sz w:val="20"/>
          <w:lang w:val="af-ZA"/>
        </w:rPr>
        <w:t xml:space="preserve"> </w:t>
      </w:r>
      <w:r w:rsidRPr="00712340">
        <w:rPr>
          <w:rFonts w:ascii="GHEA Grapalat" w:hAnsi="GHEA Grapalat" w:cs="Sylfaen"/>
          <w:sz w:val="20"/>
        </w:rPr>
        <w:t>գործընթացին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Sylfaen"/>
          <w:sz w:val="20"/>
          <w:lang w:val="af-ZA"/>
        </w:rPr>
        <w:t xml:space="preserve"> </w:t>
      </w:r>
      <w:r w:rsidRPr="00712340">
        <w:rPr>
          <w:rFonts w:ascii="GHEA Grapalat" w:hAnsi="GHEA Grapalat" w:cs="Sylfaen"/>
          <w:sz w:val="20"/>
        </w:rPr>
        <w:t>իրավունք</w:t>
      </w:r>
      <w:r w:rsidRPr="00712340">
        <w:rPr>
          <w:rFonts w:ascii="GHEA Grapalat" w:hAnsi="GHEA Grapalat" w:cs="Sylfaen"/>
          <w:sz w:val="20"/>
          <w:lang w:val="af-ZA"/>
        </w:rPr>
        <w:t xml:space="preserve"> </w:t>
      </w:r>
      <w:r w:rsidRPr="00712340">
        <w:rPr>
          <w:rFonts w:ascii="GHEA Grapalat" w:hAnsi="GHEA Grapalat" w:cs="Sylfaen"/>
          <w:sz w:val="20"/>
        </w:rPr>
        <w:t>չունեցող</w:t>
      </w:r>
      <w:r w:rsidRPr="00712340">
        <w:rPr>
          <w:rFonts w:ascii="GHEA Grapalat" w:hAnsi="GHEA Grapalat" w:cs="Sylfaen"/>
          <w:sz w:val="20"/>
          <w:lang w:val="af-ZA"/>
        </w:rPr>
        <w:t xml:space="preserve"> </w:t>
      </w:r>
      <w:r w:rsidRPr="00712340">
        <w:rPr>
          <w:rFonts w:ascii="GHEA Grapalat" w:hAnsi="GHEA Grapalat" w:cs="Sylfaen"/>
          <w:sz w:val="20"/>
        </w:rPr>
        <w:t>մասնակիցների</w:t>
      </w:r>
      <w:r w:rsidRPr="00712340">
        <w:rPr>
          <w:rFonts w:ascii="GHEA Grapalat" w:hAnsi="GHEA Grapalat" w:cs="Sylfaen"/>
          <w:sz w:val="20"/>
          <w:lang w:val="af-ZA"/>
        </w:rPr>
        <w:t xml:space="preserve"> </w:t>
      </w:r>
      <w:r w:rsidRPr="00712340">
        <w:rPr>
          <w:rFonts w:ascii="GHEA Grapalat" w:hAnsi="GHEA Grapalat" w:cs="Sylfaen"/>
          <w:sz w:val="20"/>
        </w:rPr>
        <w:t>ցուցակում</w:t>
      </w:r>
      <w:r w:rsidRPr="00712340">
        <w:rPr>
          <w:rFonts w:ascii="GHEA Grapalat" w:hAnsi="GHEA Grapalat" w:cs="Sylfaen"/>
          <w:sz w:val="20"/>
          <w:lang w:val="af-ZA"/>
        </w:rPr>
        <w:t xml:space="preserve"> </w:t>
      </w:r>
      <w:r w:rsidRPr="00712340">
        <w:rPr>
          <w:rFonts w:ascii="GHEA Grapalat" w:hAnsi="GHEA Grapalat" w:cs="Sylfaen"/>
          <w:sz w:val="20"/>
        </w:rPr>
        <w:t>ներառելու</w:t>
      </w:r>
      <w:r w:rsidRPr="00712340">
        <w:rPr>
          <w:rFonts w:ascii="GHEA Grapalat" w:hAnsi="GHEA Grapalat" w:cs="Sylfaen"/>
          <w:sz w:val="20"/>
          <w:lang w:val="af-ZA"/>
        </w:rPr>
        <w:t xml:space="preserve"> </w:t>
      </w:r>
      <w:r w:rsidRPr="00712340">
        <w:rPr>
          <w:rFonts w:ascii="GHEA Grapalat" w:hAnsi="GHEA Grapalat" w:cs="Sylfaen"/>
          <w:sz w:val="20"/>
        </w:rPr>
        <w:t>ընթացակարգ</w:t>
      </w:r>
      <w:bookmarkEnd w:id="8"/>
      <w:r w:rsidRPr="00712340">
        <w:rPr>
          <w:rFonts w:ascii="GHEA Grapalat" w:hAnsi="GHEA Grapalat" w:cs="Sylfaen"/>
          <w:sz w:val="20"/>
          <w:lang w:val="af-ZA"/>
        </w:rPr>
        <w:t xml:space="preserve">: </w:t>
      </w:r>
      <w:r w:rsidRPr="00712340">
        <w:rPr>
          <w:rFonts w:ascii="GHEA Grapalat" w:hAnsi="GHEA Grapalat" w:cs="Sylfaen"/>
          <w:sz w:val="20"/>
        </w:rPr>
        <w:t>Ընդ</w:t>
      </w:r>
      <w:r w:rsidRPr="00712340">
        <w:rPr>
          <w:rFonts w:ascii="GHEA Grapalat" w:hAnsi="GHEA Grapalat" w:cs="Sylfaen"/>
          <w:sz w:val="20"/>
          <w:lang w:val="af-ZA"/>
        </w:rPr>
        <w:t xml:space="preserve"> </w:t>
      </w:r>
      <w:r w:rsidRPr="00712340">
        <w:rPr>
          <w:rFonts w:ascii="GHEA Grapalat" w:hAnsi="GHEA Grapalat" w:cs="Sylfaen"/>
          <w:sz w:val="20"/>
        </w:rPr>
        <w:t>որում</w:t>
      </w:r>
      <w:r w:rsidRPr="00712340">
        <w:rPr>
          <w:rFonts w:ascii="GHEA Grapalat" w:hAnsi="GHEA Grapalat" w:cs="Sylfaen"/>
          <w:sz w:val="20"/>
          <w:lang w:val="af-ZA"/>
        </w:rPr>
        <w:t xml:space="preserve">, </w:t>
      </w:r>
      <w:r w:rsidRPr="00712340">
        <w:rPr>
          <w:rFonts w:ascii="GHEA Grapalat" w:hAnsi="GHEA Grapalat" w:cs="Sylfaen"/>
          <w:sz w:val="20"/>
        </w:rPr>
        <w:t>եթե</w:t>
      </w:r>
      <w:r w:rsidRPr="00712340">
        <w:rPr>
          <w:rFonts w:ascii="GHEA Grapalat" w:hAnsi="GHEA Grapalat" w:cs="Sylfaen"/>
          <w:sz w:val="20"/>
          <w:lang w:val="af-ZA"/>
        </w:rPr>
        <w:t xml:space="preserve"> </w:t>
      </w:r>
      <w:r w:rsidRPr="00712340">
        <w:rPr>
          <w:rFonts w:ascii="GHEA Grapalat" w:hAnsi="GHEA Grapalat" w:cs="Sylfaen"/>
          <w:sz w:val="20"/>
        </w:rPr>
        <w:t>մասնակցի</w:t>
      </w:r>
      <w:r w:rsidRPr="00712340">
        <w:rPr>
          <w:rFonts w:ascii="GHEA Grapalat" w:hAnsi="GHEA Grapalat" w:cs="Sylfaen"/>
          <w:sz w:val="20"/>
          <w:lang w:val="af-ZA"/>
        </w:rPr>
        <w:t xml:space="preserve"> </w:t>
      </w:r>
      <w:r w:rsidRPr="00712340">
        <w:rPr>
          <w:rFonts w:ascii="GHEA Grapalat" w:hAnsi="GHEA Grapalat" w:cs="Sylfaen"/>
          <w:sz w:val="20"/>
        </w:rPr>
        <w:t>գնումներին</w:t>
      </w:r>
      <w:r w:rsidRPr="00712340">
        <w:rPr>
          <w:rFonts w:ascii="GHEA Grapalat" w:hAnsi="GHEA Grapalat" w:cs="Sylfaen"/>
          <w:sz w:val="20"/>
          <w:lang w:val="af-ZA"/>
        </w:rPr>
        <w:t xml:space="preserve"> </w:t>
      </w:r>
      <w:r w:rsidRPr="00712340">
        <w:rPr>
          <w:rFonts w:ascii="GHEA Grapalat" w:hAnsi="GHEA Grapalat" w:cs="Sylfaen"/>
          <w:sz w:val="20"/>
        </w:rPr>
        <w:t>մասնակցելու</w:t>
      </w:r>
      <w:r w:rsidRPr="00712340">
        <w:rPr>
          <w:rFonts w:ascii="GHEA Grapalat" w:hAnsi="GHEA Grapalat" w:cs="Sylfaen"/>
          <w:sz w:val="20"/>
          <w:lang w:val="af-ZA"/>
        </w:rPr>
        <w:t xml:space="preserve"> </w:t>
      </w:r>
      <w:r w:rsidRPr="00712340">
        <w:rPr>
          <w:rFonts w:ascii="GHEA Grapalat" w:hAnsi="GHEA Grapalat" w:cs="Sylfaen"/>
          <w:sz w:val="20"/>
        </w:rPr>
        <w:t>իրավունք</w:t>
      </w:r>
      <w:r w:rsidRPr="00712340">
        <w:rPr>
          <w:rFonts w:ascii="GHEA Grapalat" w:hAnsi="GHEA Grapalat" w:cs="Sylfaen"/>
          <w:sz w:val="20"/>
          <w:lang w:val="af-ZA"/>
        </w:rPr>
        <w:t xml:space="preserve"> </w:t>
      </w:r>
      <w:r w:rsidRPr="00712340">
        <w:rPr>
          <w:rFonts w:ascii="GHEA Grapalat" w:hAnsi="GHEA Grapalat" w:cs="Sylfaen"/>
          <w:sz w:val="20"/>
        </w:rPr>
        <w:t>ունենալու</w:t>
      </w:r>
      <w:r w:rsidRPr="00712340">
        <w:rPr>
          <w:rFonts w:ascii="GHEA Grapalat" w:hAnsi="GHEA Grapalat" w:cs="Sylfaen"/>
          <w:sz w:val="20"/>
          <w:lang w:val="hy-AM"/>
        </w:rPr>
        <w:t xml:space="preserve"> մասին հավաստումը</w:t>
      </w:r>
      <w:r w:rsidRPr="00712340">
        <w:rPr>
          <w:rFonts w:ascii="GHEA Grapalat" w:hAnsi="GHEA Grapalat" w:cs="Sylfaen"/>
          <w:sz w:val="20"/>
          <w:lang w:val="af-ZA"/>
        </w:rPr>
        <w:t xml:space="preserve"> </w:t>
      </w:r>
      <w:r w:rsidRPr="00712340">
        <w:rPr>
          <w:rFonts w:ascii="GHEA Grapalat" w:hAnsi="GHEA Grapalat" w:cs="Sylfaen"/>
          <w:sz w:val="20"/>
        </w:rPr>
        <w:t>որակվում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rPr>
        <w:t>որպես</w:t>
      </w:r>
      <w:r w:rsidRPr="00712340">
        <w:rPr>
          <w:rFonts w:ascii="GHEA Grapalat" w:hAnsi="GHEA Grapalat" w:cs="Sylfaen"/>
          <w:sz w:val="20"/>
          <w:lang w:val="af-ZA"/>
        </w:rPr>
        <w:t xml:space="preserve"> </w:t>
      </w:r>
      <w:r w:rsidRPr="00712340">
        <w:rPr>
          <w:rFonts w:ascii="GHEA Grapalat" w:hAnsi="GHEA Grapalat" w:cs="Sylfaen"/>
          <w:sz w:val="20"/>
        </w:rPr>
        <w:t>իրականությանը</w:t>
      </w:r>
      <w:r w:rsidRPr="00712340">
        <w:rPr>
          <w:rFonts w:ascii="GHEA Grapalat" w:hAnsi="GHEA Grapalat" w:cs="Sylfaen"/>
          <w:sz w:val="20"/>
          <w:lang w:val="af-ZA"/>
        </w:rPr>
        <w:t xml:space="preserve"> </w:t>
      </w:r>
      <w:r w:rsidRPr="00712340">
        <w:rPr>
          <w:rFonts w:ascii="GHEA Grapalat" w:hAnsi="GHEA Grapalat" w:cs="Sylfaen"/>
          <w:sz w:val="20"/>
        </w:rPr>
        <w:t>չհամապատասխանող</w:t>
      </w:r>
      <w:r w:rsidRPr="00712340">
        <w:rPr>
          <w:rFonts w:ascii="GHEA Grapalat" w:hAnsi="GHEA Grapalat" w:cs="Sylfaen"/>
          <w:sz w:val="20"/>
          <w:lang w:val="af-ZA"/>
        </w:rPr>
        <w:t xml:space="preserve"> </w:t>
      </w:r>
      <w:r w:rsidRPr="00712340">
        <w:rPr>
          <w:rFonts w:ascii="GHEA Grapalat" w:hAnsi="GHEA Grapalat" w:cs="Sylfaen"/>
          <w:sz w:val="20"/>
        </w:rPr>
        <w:t>կամ</w:t>
      </w:r>
      <w:r w:rsidRPr="00712340">
        <w:rPr>
          <w:rFonts w:ascii="GHEA Grapalat" w:hAnsi="GHEA Grapalat" w:cs="Sylfaen"/>
          <w:sz w:val="20"/>
          <w:lang w:val="af-ZA"/>
        </w:rPr>
        <w:t xml:space="preserve"> </w:t>
      </w:r>
      <w:r w:rsidRPr="00712340">
        <w:rPr>
          <w:rFonts w:ascii="GHEA Grapalat" w:hAnsi="GHEA Grapalat" w:cs="Sylfaen"/>
          <w:sz w:val="20"/>
        </w:rPr>
        <w:t>մասնակիցը</w:t>
      </w:r>
      <w:r w:rsidRPr="00712340">
        <w:rPr>
          <w:rFonts w:ascii="GHEA Grapalat" w:hAnsi="GHEA Grapalat" w:cs="Sylfaen"/>
          <w:sz w:val="20"/>
          <w:lang w:val="af-ZA"/>
        </w:rPr>
        <w:t xml:space="preserve"> սույն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սահմանված</w:t>
      </w:r>
      <w:r w:rsidRPr="00712340">
        <w:rPr>
          <w:rFonts w:ascii="GHEA Grapalat" w:hAnsi="GHEA Grapalat" w:cs="Sylfaen"/>
          <w:sz w:val="20"/>
          <w:lang w:val="af-ZA"/>
        </w:rPr>
        <w:t xml:space="preserve"> </w:t>
      </w:r>
      <w:r w:rsidRPr="00712340">
        <w:rPr>
          <w:rFonts w:ascii="GHEA Grapalat" w:hAnsi="GHEA Grapalat" w:cs="Sylfaen"/>
          <w:sz w:val="20"/>
        </w:rPr>
        <w:t>կարգով</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ժամկետներում</w:t>
      </w:r>
      <w:r w:rsidRPr="00712340">
        <w:rPr>
          <w:rFonts w:ascii="GHEA Grapalat" w:hAnsi="GHEA Grapalat" w:cs="Sylfaen"/>
          <w:sz w:val="20"/>
          <w:lang w:val="af-ZA"/>
        </w:rPr>
        <w:t xml:space="preserve"> </w:t>
      </w:r>
      <w:r w:rsidRPr="00712340">
        <w:rPr>
          <w:rFonts w:ascii="GHEA Grapalat" w:hAnsi="GHEA Grapalat" w:cs="Sylfaen"/>
          <w:sz w:val="20"/>
        </w:rPr>
        <w:t>չի</w:t>
      </w:r>
      <w:r w:rsidRPr="00712340">
        <w:rPr>
          <w:rFonts w:ascii="GHEA Grapalat" w:hAnsi="GHEA Grapalat" w:cs="Sylfaen"/>
          <w:sz w:val="20"/>
          <w:lang w:val="af-ZA"/>
        </w:rPr>
        <w:t xml:space="preserve"> </w:t>
      </w:r>
      <w:r w:rsidRPr="00712340">
        <w:rPr>
          <w:rFonts w:ascii="GHEA Grapalat" w:hAnsi="GHEA Grapalat" w:cs="Sylfaen"/>
          <w:sz w:val="20"/>
        </w:rPr>
        <w:t>ներկայացնում</w:t>
      </w:r>
      <w:r w:rsidRPr="00712340">
        <w:rPr>
          <w:rFonts w:ascii="GHEA Grapalat" w:hAnsi="GHEA Grapalat" w:cs="Sylfaen"/>
          <w:sz w:val="20"/>
          <w:lang w:val="af-ZA"/>
        </w:rPr>
        <w:t xml:space="preserve"> </w:t>
      </w:r>
      <w:r w:rsidRPr="00712340">
        <w:rPr>
          <w:rFonts w:ascii="GHEA Grapalat" w:hAnsi="GHEA Grapalat" w:cs="Sylfaen"/>
          <w:sz w:val="20"/>
        </w:rPr>
        <w:t>հրավերով</w:t>
      </w:r>
      <w:r w:rsidRPr="00712340">
        <w:rPr>
          <w:rFonts w:ascii="GHEA Grapalat" w:hAnsi="GHEA Grapalat" w:cs="Sylfaen"/>
          <w:sz w:val="20"/>
          <w:lang w:val="af-ZA"/>
        </w:rPr>
        <w:t xml:space="preserve"> </w:t>
      </w:r>
      <w:r w:rsidRPr="00712340">
        <w:rPr>
          <w:rFonts w:ascii="GHEA Grapalat" w:hAnsi="GHEA Grapalat" w:cs="Sylfaen"/>
          <w:sz w:val="20"/>
        </w:rPr>
        <w:t>նախատեսված</w:t>
      </w:r>
      <w:r w:rsidRPr="00712340">
        <w:rPr>
          <w:rFonts w:ascii="GHEA Grapalat" w:hAnsi="GHEA Grapalat" w:cs="Sylfaen"/>
          <w:sz w:val="20"/>
          <w:lang w:val="af-ZA"/>
        </w:rPr>
        <w:t xml:space="preserve"> </w:t>
      </w:r>
      <w:r w:rsidRPr="00712340">
        <w:rPr>
          <w:rFonts w:ascii="GHEA Grapalat" w:hAnsi="GHEA Grapalat" w:cs="Sylfaen"/>
          <w:sz w:val="20"/>
        </w:rPr>
        <w:t>փաստաթղթերը</w:t>
      </w:r>
      <w:r w:rsidRPr="00712340">
        <w:rPr>
          <w:rFonts w:ascii="GHEA Grapalat" w:hAnsi="GHEA Grapalat" w:cs="Sylfaen"/>
          <w:sz w:val="20"/>
          <w:lang w:val="af-ZA"/>
        </w:rPr>
        <w:t xml:space="preserve">, </w:t>
      </w:r>
      <w:r w:rsidRPr="00712340">
        <w:rPr>
          <w:rFonts w:ascii="GHEA Grapalat" w:hAnsi="GHEA Grapalat" w:cs="Sylfaen"/>
          <w:sz w:val="20"/>
        </w:rPr>
        <w:t>կամ</w:t>
      </w:r>
      <w:r w:rsidRPr="00712340">
        <w:rPr>
          <w:rFonts w:ascii="GHEA Grapalat" w:hAnsi="GHEA Grapalat" w:cs="Sylfaen"/>
          <w:sz w:val="20"/>
          <w:lang w:val="af-ZA"/>
        </w:rPr>
        <w:t xml:space="preserve"> </w:t>
      </w:r>
      <w:r w:rsidRPr="00712340">
        <w:rPr>
          <w:rFonts w:ascii="GHEA Grapalat" w:hAnsi="GHEA Grapalat" w:cs="Sylfaen"/>
          <w:sz w:val="20"/>
        </w:rPr>
        <w:t>ընտրված</w:t>
      </w:r>
      <w:r w:rsidRPr="00712340">
        <w:rPr>
          <w:rFonts w:ascii="GHEA Grapalat" w:hAnsi="GHEA Grapalat" w:cs="Sylfaen"/>
          <w:sz w:val="20"/>
          <w:lang w:val="af-ZA"/>
        </w:rPr>
        <w:t xml:space="preserve"> </w:t>
      </w:r>
      <w:r w:rsidRPr="00712340">
        <w:rPr>
          <w:rFonts w:ascii="GHEA Grapalat" w:hAnsi="GHEA Grapalat" w:cs="Sylfaen"/>
          <w:sz w:val="20"/>
        </w:rPr>
        <w:t>մասնակիցը</w:t>
      </w:r>
      <w:r w:rsidRPr="00712340">
        <w:rPr>
          <w:rFonts w:ascii="GHEA Grapalat" w:hAnsi="GHEA Grapalat" w:cs="Sylfaen"/>
          <w:sz w:val="20"/>
          <w:lang w:val="af-ZA"/>
        </w:rPr>
        <w:t xml:space="preserve"> </w:t>
      </w:r>
      <w:r w:rsidRPr="00712340">
        <w:rPr>
          <w:rFonts w:ascii="GHEA Grapalat" w:hAnsi="GHEA Grapalat" w:cs="Sylfaen"/>
          <w:sz w:val="20"/>
        </w:rPr>
        <w:t>չի</w:t>
      </w:r>
      <w:r w:rsidRPr="00712340">
        <w:rPr>
          <w:rFonts w:ascii="GHEA Grapalat" w:hAnsi="GHEA Grapalat" w:cs="Sylfaen"/>
          <w:sz w:val="20"/>
          <w:lang w:val="af-ZA"/>
        </w:rPr>
        <w:t xml:space="preserve"> </w:t>
      </w:r>
      <w:r w:rsidRPr="00712340">
        <w:rPr>
          <w:rFonts w:ascii="GHEA Grapalat" w:hAnsi="GHEA Grapalat" w:cs="Sylfaen"/>
          <w:sz w:val="20"/>
        </w:rPr>
        <w:t>ներկայացնում</w:t>
      </w:r>
      <w:r w:rsidRPr="00712340">
        <w:rPr>
          <w:rFonts w:ascii="GHEA Grapalat" w:hAnsi="GHEA Grapalat" w:cs="Sylfaen"/>
          <w:sz w:val="20"/>
          <w:lang w:val="af-ZA"/>
        </w:rPr>
        <w:t xml:space="preserve"> </w:t>
      </w:r>
      <w:r w:rsidRPr="00712340">
        <w:rPr>
          <w:rFonts w:ascii="GHEA Grapalat" w:hAnsi="GHEA Grapalat" w:cs="Sylfaen"/>
          <w:sz w:val="20"/>
        </w:rPr>
        <w:t>որակավորման</w:t>
      </w:r>
      <w:r w:rsidRPr="00712340">
        <w:rPr>
          <w:rFonts w:ascii="GHEA Grapalat" w:hAnsi="GHEA Grapalat" w:cs="Sylfaen"/>
          <w:sz w:val="20"/>
          <w:lang w:val="af-ZA"/>
        </w:rPr>
        <w:t xml:space="preserve"> </w:t>
      </w:r>
      <w:r w:rsidRPr="00712340">
        <w:rPr>
          <w:rFonts w:ascii="GHEA Grapalat" w:hAnsi="GHEA Grapalat" w:cs="Sylfaen"/>
          <w:sz w:val="20"/>
        </w:rPr>
        <w:t>ապահովումը</w:t>
      </w:r>
      <w:r w:rsidRPr="00712340">
        <w:rPr>
          <w:rFonts w:ascii="GHEA Grapalat" w:hAnsi="GHEA Grapalat" w:cs="Sylfaen"/>
          <w:sz w:val="20"/>
          <w:lang w:val="af-ZA"/>
        </w:rPr>
        <w:t xml:space="preserve">, </w:t>
      </w:r>
      <w:r w:rsidRPr="00712340">
        <w:rPr>
          <w:rFonts w:ascii="GHEA Grapalat" w:hAnsi="GHEA Grapalat" w:cs="Sylfaen"/>
          <w:sz w:val="20"/>
        </w:rPr>
        <w:t>ապա</w:t>
      </w:r>
      <w:r w:rsidRPr="00712340">
        <w:rPr>
          <w:rFonts w:ascii="GHEA Grapalat" w:hAnsi="GHEA Grapalat" w:cs="Sylfaen"/>
          <w:sz w:val="20"/>
          <w:lang w:val="af-ZA"/>
        </w:rPr>
        <w:t xml:space="preserve"> </w:t>
      </w:r>
      <w:r w:rsidRPr="00712340">
        <w:rPr>
          <w:rFonts w:ascii="GHEA Grapalat" w:hAnsi="GHEA Grapalat" w:cs="Sylfaen"/>
          <w:sz w:val="20"/>
        </w:rPr>
        <w:t>այդ</w:t>
      </w:r>
      <w:r w:rsidRPr="00712340">
        <w:rPr>
          <w:rFonts w:ascii="GHEA Grapalat" w:hAnsi="GHEA Grapalat" w:cs="Sylfaen"/>
          <w:sz w:val="20"/>
          <w:lang w:val="af-ZA"/>
        </w:rPr>
        <w:t xml:space="preserve"> </w:t>
      </w:r>
      <w:r w:rsidRPr="00712340">
        <w:rPr>
          <w:rFonts w:ascii="GHEA Grapalat" w:hAnsi="GHEA Grapalat" w:cs="Sylfaen"/>
          <w:sz w:val="20"/>
        </w:rPr>
        <w:t>հանգամանքը</w:t>
      </w:r>
      <w:r w:rsidRPr="00712340">
        <w:rPr>
          <w:rFonts w:ascii="GHEA Grapalat" w:hAnsi="GHEA Grapalat" w:cs="Sylfaen"/>
          <w:sz w:val="20"/>
          <w:lang w:val="af-ZA"/>
        </w:rPr>
        <w:t xml:space="preserve"> </w:t>
      </w:r>
      <w:r w:rsidRPr="00712340">
        <w:rPr>
          <w:rFonts w:ascii="GHEA Grapalat" w:hAnsi="GHEA Grapalat" w:cs="Sylfaen"/>
          <w:sz w:val="20"/>
        </w:rPr>
        <w:t>համարվում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որպես</w:t>
      </w:r>
      <w:r w:rsidRPr="00712340">
        <w:rPr>
          <w:rFonts w:ascii="GHEA Grapalat" w:hAnsi="GHEA Grapalat" w:cs="Sylfaen"/>
          <w:sz w:val="20"/>
          <w:lang w:val="af-ZA"/>
        </w:rPr>
        <w:t xml:space="preserve"> </w:t>
      </w:r>
      <w:r w:rsidRPr="00712340">
        <w:rPr>
          <w:rFonts w:ascii="GHEA Grapalat" w:hAnsi="GHEA Grapalat" w:cs="Sylfaen"/>
          <w:sz w:val="20"/>
        </w:rPr>
        <w:t>գնման</w:t>
      </w:r>
      <w:r w:rsidRPr="00712340">
        <w:rPr>
          <w:rFonts w:ascii="GHEA Grapalat" w:hAnsi="GHEA Grapalat" w:cs="Sylfaen"/>
          <w:sz w:val="20"/>
          <w:lang w:val="af-ZA"/>
        </w:rPr>
        <w:t xml:space="preserve"> </w:t>
      </w:r>
      <w:r w:rsidRPr="00712340">
        <w:rPr>
          <w:rFonts w:ascii="GHEA Grapalat" w:hAnsi="GHEA Grapalat" w:cs="Sylfaen"/>
          <w:sz w:val="20"/>
        </w:rPr>
        <w:t>գործընթացի</w:t>
      </w:r>
      <w:r w:rsidRPr="00712340">
        <w:rPr>
          <w:rFonts w:ascii="GHEA Grapalat" w:hAnsi="GHEA Grapalat" w:cs="Sylfaen"/>
          <w:sz w:val="20"/>
          <w:lang w:val="af-ZA"/>
        </w:rPr>
        <w:t xml:space="preserve"> </w:t>
      </w:r>
      <w:r w:rsidRPr="00712340">
        <w:rPr>
          <w:rFonts w:ascii="GHEA Grapalat" w:hAnsi="GHEA Grapalat" w:cs="Sylfaen"/>
          <w:sz w:val="20"/>
        </w:rPr>
        <w:t>շրջանակում</w:t>
      </w:r>
      <w:r w:rsidRPr="00712340">
        <w:rPr>
          <w:rFonts w:ascii="GHEA Grapalat" w:hAnsi="GHEA Grapalat" w:cs="Sylfaen"/>
          <w:sz w:val="20"/>
          <w:lang w:val="af-ZA"/>
        </w:rPr>
        <w:t xml:space="preserve"> </w:t>
      </w:r>
      <w:r w:rsidRPr="00712340">
        <w:rPr>
          <w:rFonts w:ascii="GHEA Grapalat" w:hAnsi="GHEA Grapalat" w:cs="Sylfaen"/>
          <w:sz w:val="20"/>
        </w:rPr>
        <w:t>ստանձնված</w:t>
      </w:r>
      <w:r w:rsidRPr="00712340">
        <w:rPr>
          <w:rFonts w:ascii="GHEA Grapalat" w:hAnsi="GHEA Grapalat" w:cs="Sylfaen"/>
          <w:sz w:val="20"/>
          <w:lang w:val="af-ZA"/>
        </w:rPr>
        <w:t xml:space="preserve"> </w:t>
      </w:r>
      <w:r w:rsidRPr="00712340">
        <w:rPr>
          <w:rFonts w:ascii="GHEA Grapalat" w:hAnsi="GHEA Grapalat" w:cs="Sylfaen"/>
          <w:sz w:val="20"/>
        </w:rPr>
        <w:t>պարտավորության</w:t>
      </w:r>
      <w:r w:rsidRPr="00712340">
        <w:rPr>
          <w:rFonts w:ascii="GHEA Grapalat" w:hAnsi="GHEA Grapalat" w:cs="Sylfaen"/>
          <w:sz w:val="20"/>
          <w:lang w:val="af-ZA"/>
        </w:rPr>
        <w:t xml:space="preserve"> խախտում: </w:t>
      </w:r>
    </w:p>
    <w:p w:rsidR="003337BC" w:rsidRPr="00712340" w:rsidRDefault="003337BC" w:rsidP="003337BC">
      <w:pPr>
        <w:ind w:firstLine="375"/>
        <w:jc w:val="both"/>
        <w:rPr>
          <w:rFonts w:ascii="GHEA Grapalat" w:hAnsi="GHEA Grapalat"/>
          <w:sz w:val="20"/>
          <w:szCs w:val="20"/>
          <w:lang w:val="af-ZA"/>
        </w:rPr>
      </w:pPr>
      <w:r w:rsidRPr="00712340">
        <w:rPr>
          <w:rFonts w:ascii="GHEA Grapalat" w:hAnsi="GHEA Grapalat"/>
          <w:color w:val="000000"/>
          <w:sz w:val="20"/>
          <w:szCs w:val="20"/>
          <w:lang w:val="af-ZA"/>
        </w:rPr>
        <w:t xml:space="preserve">      8.1</w:t>
      </w:r>
      <w:r>
        <w:rPr>
          <w:rFonts w:ascii="GHEA Grapalat" w:hAnsi="GHEA Grapalat"/>
          <w:color w:val="000000"/>
          <w:sz w:val="20"/>
          <w:szCs w:val="20"/>
          <w:lang w:val="af-ZA"/>
        </w:rPr>
        <w:t>3</w:t>
      </w:r>
      <w:r w:rsidRPr="00712340">
        <w:rPr>
          <w:rFonts w:ascii="GHEA Grapalat" w:hAnsi="GHEA Grapalat"/>
          <w:color w:val="000000"/>
          <w:sz w:val="20"/>
          <w:szCs w:val="20"/>
          <w:lang w:val="af-ZA"/>
        </w:rPr>
        <w:t xml:space="preserve"> </w:t>
      </w:r>
      <w:r w:rsidRPr="00712340">
        <w:rPr>
          <w:rFonts w:ascii="GHEA Grapalat" w:hAnsi="GHEA Grapalat"/>
          <w:color w:val="000000"/>
          <w:sz w:val="20"/>
          <w:szCs w:val="20"/>
        </w:rPr>
        <w:t>Ե</w:t>
      </w:r>
      <w:r w:rsidRPr="00712340">
        <w:rPr>
          <w:rFonts w:ascii="GHEA Grapalat" w:hAnsi="GHEA Grapalat"/>
          <w:color w:val="000000"/>
          <w:sz w:val="20"/>
          <w:szCs w:val="20"/>
          <w:lang w:val="hy-AM"/>
        </w:rPr>
        <w:t>թե մասնակից</w:t>
      </w:r>
      <w:r w:rsidRPr="00712340">
        <w:rPr>
          <w:rFonts w:ascii="GHEA Grapalat" w:hAnsi="GHEA Grapalat"/>
          <w:color w:val="000000"/>
          <w:sz w:val="20"/>
          <w:szCs w:val="20"/>
        </w:rPr>
        <w:t>ն</w:t>
      </w:r>
      <w:r w:rsidRPr="00712340">
        <w:rPr>
          <w:rFonts w:ascii="GHEA Grapalat" w:hAnsi="GHEA Grapalat"/>
          <w:color w:val="000000"/>
          <w:sz w:val="20"/>
          <w:szCs w:val="20"/>
          <w:lang w:val="hy-AM"/>
        </w:rPr>
        <w:t xml:space="preserve"> </w:t>
      </w:r>
      <w:r w:rsidRPr="00712340">
        <w:rPr>
          <w:rFonts w:ascii="GHEA Grapalat" w:hAnsi="GHEA Grapalat"/>
          <w:color w:val="000000"/>
          <w:sz w:val="20"/>
          <w:szCs w:val="20"/>
        </w:rPr>
        <w:t>Օ</w:t>
      </w:r>
      <w:r w:rsidRPr="0071234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712340">
        <w:rPr>
          <w:rFonts w:ascii="GHEA Grapalat" w:hAnsi="GHEA Grapalat" w:cs="Sylfaen"/>
          <w:sz w:val="20"/>
          <w:szCs w:val="20"/>
          <w:lang w:val="af-ZA"/>
        </w:rPr>
        <w:t>:</w:t>
      </w:r>
    </w:p>
    <w:p w:rsidR="003337BC" w:rsidRPr="00712340" w:rsidRDefault="003337BC" w:rsidP="003337BC">
      <w:pPr>
        <w:pStyle w:val="norm"/>
        <w:spacing w:line="240" w:lineRule="auto"/>
        <w:ind w:firstLine="706"/>
        <w:rPr>
          <w:rFonts w:ascii="GHEA Grapalat" w:hAnsi="GHEA Grapalat" w:cs="Sylfaen"/>
          <w:sz w:val="20"/>
          <w:szCs w:val="24"/>
          <w:lang w:val="af-ZA" w:eastAsia="en-US"/>
        </w:rPr>
      </w:pPr>
      <w:r w:rsidRPr="00712340">
        <w:rPr>
          <w:rFonts w:ascii="GHEA Grapalat" w:hAnsi="GHEA Grapalat" w:cs="Sylfaen"/>
          <w:sz w:val="20"/>
          <w:szCs w:val="24"/>
          <w:lang w:val="af-ZA" w:eastAsia="en-US"/>
        </w:rPr>
        <w:t>8.1</w:t>
      </w:r>
      <w:r>
        <w:rPr>
          <w:rFonts w:ascii="GHEA Grapalat" w:hAnsi="GHEA Grapalat" w:cs="Sylfaen"/>
          <w:sz w:val="20"/>
          <w:szCs w:val="24"/>
          <w:lang w:val="af-ZA" w:eastAsia="en-US"/>
        </w:rPr>
        <w:t>4</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հրավերի</w:t>
      </w:r>
      <w:r w:rsidRPr="00712340">
        <w:rPr>
          <w:rFonts w:ascii="GHEA Grapalat" w:hAnsi="GHEA Grapalat" w:cs="Sylfaen"/>
          <w:sz w:val="20"/>
          <w:szCs w:val="24"/>
          <w:lang w:val="af-ZA" w:eastAsia="en-US"/>
        </w:rPr>
        <w:t xml:space="preserve"> 1-</w:t>
      </w:r>
      <w:r w:rsidRPr="00712340">
        <w:rPr>
          <w:rFonts w:ascii="GHEA Grapalat" w:hAnsi="GHEA Grapalat" w:cs="Sylfaen"/>
          <w:sz w:val="20"/>
          <w:szCs w:val="24"/>
          <w:lang w:val="ru-RU" w:eastAsia="en-US"/>
        </w:rPr>
        <w:t>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մասի</w:t>
      </w:r>
      <w:r w:rsidRPr="00712340">
        <w:rPr>
          <w:rFonts w:ascii="GHEA Grapalat" w:hAnsi="GHEA Grapalat" w:cs="Sylfaen"/>
          <w:sz w:val="20"/>
          <w:szCs w:val="24"/>
          <w:lang w:val="af-ZA" w:eastAsia="en-US"/>
        </w:rPr>
        <w:t xml:space="preserve"> 8.8 և 8.9 </w:t>
      </w:r>
      <w:r w:rsidRPr="00712340">
        <w:rPr>
          <w:rFonts w:ascii="GHEA Grapalat" w:hAnsi="GHEA Grapalat" w:cs="Sylfaen"/>
          <w:sz w:val="20"/>
          <w:szCs w:val="24"/>
          <w:lang w:val="ru-RU" w:eastAsia="en-US"/>
        </w:rPr>
        <w:t>կետ</w:t>
      </w:r>
      <w:r w:rsidRPr="00712340">
        <w:rPr>
          <w:rFonts w:ascii="GHEA Grapalat" w:hAnsi="GHEA Grapalat" w:cs="Sylfaen"/>
          <w:sz w:val="20"/>
          <w:szCs w:val="24"/>
          <w:lang w:eastAsia="en-US"/>
        </w:rPr>
        <w:t>եր</w:t>
      </w:r>
      <w:r w:rsidRPr="00712340">
        <w:rPr>
          <w:rFonts w:ascii="GHEA Grapalat" w:hAnsi="GHEA Grapalat" w:cs="Sylfaen"/>
          <w:sz w:val="20"/>
          <w:szCs w:val="24"/>
          <w:lang w:val="ru-RU" w:eastAsia="en-US"/>
        </w:rPr>
        <w:t>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նշված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փաստաթղթերը</w:t>
      </w:r>
      <w:r w:rsidRPr="00712340">
        <w:rPr>
          <w:rFonts w:ascii="GHEA Grapalat" w:hAnsi="GHEA Grapalat" w:cs="Sylfaen"/>
          <w:sz w:val="20"/>
          <w:szCs w:val="24"/>
          <w:lang w:val="af-ZA" w:eastAsia="en-US"/>
        </w:rPr>
        <w:t xml:space="preserve"> մասնակիցը </w:t>
      </w:r>
      <w:r w:rsidRPr="00712340">
        <w:rPr>
          <w:rFonts w:ascii="GHEA Grapalat" w:hAnsi="GHEA Grapalat" w:cs="Sylfaen"/>
          <w:sz w:val="20"/>
          <w:szCs w:val="24"/>
          <w:lang w:eastAsia="en-US"/>
        </w:rPr>
        <w:t>սահմանված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ժամկետում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հանձնա</w:t>
      </w:r>
      <w:r w:rsidRPr="00712340">
        <w:rPr>
          <w:rFonts w:ascii="GHEA Grapalat" w:hAnsi="GHEA Grapalat" w:cs="Sylfaen"/>
          <w:sz w:val="20"/>
          <w:szCs w:val="24"/>
          <w:lang w:val="af-ZA" w:eastAsia="en-US"/>
        </w:rPr>
        <w:softHyphen/>
      </w:r>
      <w:r w:rsidRPr="00712340">
        <w:rPr>
          <w:rFonts w:ascii="GHEA Grapalat" w:hAnsi="GHEA Grapalat" w:cs="Sylfaen"/>
          <w:sz w:val="20"/>
          <w:szCs w:val="24"/>
          <w:lang w:val="ru-RU" w:eastAsia="en-US"/>
        </w:rPr>
        <w:t>ժողովի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ներկայաց</w:t>
      </w:r>
      <w:r w:rsidRPr="00712340">
        <w:rPr>
          <w:rFonts w:ascii="GHEA Grapalat" w:hAnsi="GHEA Grapalat" w:cs="Sylfaen"/>
          <w:sz w:val="20"/>
          <w:szCs w:val="24"/>
          <w:lang w:eastAsia="en-US"/>
        </w:rPr>
        <w:t>ն</w:t>
      </w:r>
      <w:r w:rsidRPr="00712340">
        <w:rPr>
          <w:rFonts w:ascii="GHEA Grapalat" w:hAnsi="GHEA Grapalat" w:cs="Sylfaen"/>
          <w:sz w:val="20"/>
          <w:szCs w:val="24"/>
          <w:lang w:val="ru-RU" w:eastAsia="en-US"/>
        </w:rPr>
        <w:t>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է</w:t>
      </w:r>
      <w:r w:rsidRPr="00712340">
        <w:rPr>
          <w:rFonts w:ascii="GHEA Grapalat" w:hAnsi="GHEA Grapalat" w:cs="Sylfaen"/>
          <w:sz w:val="20"/>
          <w:szCs w:val="24"/>
          <w:lang w:val="af-ZA" w:eastAsia="en-US"/>
        </w:rPr>
        <w:t xml:space="preserve"> վերջինիս՝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հրավերով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նախատեսված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ուղարկելու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միջոցով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Քարտուղարը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պարտավոր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փաստաթղթերն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ստանալու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օրը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հաստատել</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դրանց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ստանալու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հանգամանքը՝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սույն</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val="ru-RU" w:eastAsia="en-US"/>
        </w:rPr>
        <w:t>հրավերում</w:t>
      </w:r>
      <w:r w:rsidRPr="00712340">
        <w:rPr>
          <w:rFonts w:ascii="GHEA Grapalat" w:hAnsi="GHEA Grapalat" w:cs="Sylfaen"/>
          <w:sz w:val="20"/>
          <w:szCs w:val="24"/>
          <w:lang w:val="hy-AM" w:eastAsia="en-US"/>
        </w:rPr>
        <w:t xml:space="preserve"> </w:t>
      </w:r>
      <w:r w:rsidRPr="00712340">
        <w:rPr>
          <w:rFonts w:ascii="GHEA Grapalat" w:hAnsi="GHEA Grapalat" w:cs="Sylfaen"/>
          <w:sz w:val="20"/>
          <w:szCs w:val="24"/>
          <w:lang w:val="ru-RU" w:eastAsia="en-US"/>
        </w:rPr>
        <w:t>նշված</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իր</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փոստից</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մասնակցի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էլեկտրոնային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փոստին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հավաստում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ուղարկելու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val="ru-RU" w:eastAsia="en-US"/>
        </w:rPr>
        <w:t>միջոցով</w:t>
      </w:r>
      <w:r w:rsidRPr="00712340">
        <w:rPr>
          <w:rFonts w:ascii="GHEA Grapalat" w:hAnsi="GHEA Grapalat" w:cs="Sylfaen"/>
          <w:sz w:val="20"/>
          <w:szCs w:val="24"/>
          <w:lang w:val="af-ZA" w:eastAsia="en-US"/>
        </w:rPr>
        <w:t>:</w:t>
      </w:r>
    </w:p>
    <w:p w:rsidR="003337BC" w:rsidRPr="00712340" w:rsidRDefault="003337BC" w:rsidP="003337BC">
      <w:pPr>
        <w:pStyle w:val="23"/>
        <w:spacing w:line="240" w:lineRule="auto"/>
        <w:ind w:firstLine="567"/>
        <w:rPr>
          <w:rFonts w:ascii="GHEA Grapalat" w:hAnsi="GHEA Grapalat" w:cs="Sylfaen"/>
          <w:szCs w:val="24"/>
        </w:rPr>
      </w:pPr>
      <w:r w:rsidRPr="00712340">
        <w:rPr>
          <w:rFonts w:ascii="GHEA Grapalat" w:hAnsi="GHEA Grapalat" w:cs="Sylfaen"/>
          <w:szCs w:val="24"/>
        </w:rPr>
        <w:t>8.1</w:t>
      </w:r>
      <w:r>
        <w:rPr>
          <w:rFonts w:ascii="GHEA Grapalat" w:hAnsi="GHEA Grapalat" w:cs="Sylfaen"/>
          <w:szCs w:val="24"/>
        </w:rPr>
        <w:t>5</w:t>
      </w:r>
      <w:r w:rsidRPr="00712340">
        <w:rPr>
          <w:rFonts w:ascii="GHEA Grapalat" w:hAnsi="GHEA Grapalat" w:cs="Sylfaen"/>
          <w:szCs w:val="24"/>
        </w:rPr>
        <w:t xml:space="preserve"> </w:t>
      </w:r>
      <w:r w:rsidRPr="00712340">
        <w:rPr>
          <w:rFonts w:ascii="GHEA Grapalat" w:hAnsi="GHEA Grapalat" w:cs="Sylfaen"/>
          <w:szCs w:val="24"/>
          <w:lang w:val="ru-RU"/>
        </w:rPr>
        <w:t>Մասնակիցները</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նրանց</w:t>
      </w:r>
      <w:r w:rsidRPr="00712340">
        <w:rPr>
          <w:rFonts w:ascii="GHEA Grapalat" w:hAnsi="GHEA Grapalat" w:cs="Sylfaen"/>
          <w:szCs w:val="24"/>
        </w:rPr>
        <w:t xml:space="preserve"> </w:t>
      </w:r>
      <w:r w:rsidRPr="00712340">
        <w:rPr>
          <w:rFonts w:ascii="GHEA Grapalat" w:hAnsi="GHEA Grapalat" w:cs="Sylfaen"/>
          <w:szCs w:val="24"/>
          <w:lang w:val="ru-RU"/>
        </w:rPr>
        <w:t>ներկայացուցիչները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ներկա</w:t>
      </w:r>
      <w:r w:rsidRPr="00712340">
        <w:rPr>
          <w:rFonts w:ascii="GHEA Grapalat" w:hAnsi="GHEA Grapalat" w:cs="Sylfaen"/>
          <w:szCs w:val="24"/>
        </w:rPr>
        <w:t xml:space="preserve"> լինել  </w:t>
      </w:r>
      <w:r w:rsidRPr="00712340">
        <w:rPr>
          <w:rFonts w:ascii="GHEA Grapalat" w:hAnsi="GHEA Grapalat" w:cs="Sylfaen"/>
          <w:szCs w:val="24"/>
          <w:lang w:val="ru-RU"/>
        </w:rPr>
        <w:t>հանձնաժողովի</w:t>
      </w:r>
      <w:r w:rsidRPr="00712340">
        <w:rPr>
          <w:rFonts w:ascii="GHEA Grapalat" w:hAnsi="GHEA Grapalat" w:cs="Sylfaen"/>
          <w:szCs w:val="24"/>
        </w:rPr>
        <w:t xml:space="preserve"> </w:t>
      </w:r>
      <w:r w:rsidRPr="00712340">
        <w:rPr>
          <w:rFonts w:ascii="GHEA Grapalat" w:hAnsi="GHEA Grapalat" w:cs="Sylfaen"/>
          <w:szCs w:val="24"/>
          <w:lang w:val="ru-RU"/>
        </w:rPr>
        <w:t>նիստերին։</w:t>
      </w:r>
      <w:r w:rsidRPr="00712340">
        <w:rPr>
          <w:rFonts w:ascii="GHEA Grapalat" w:hAnsi="GHEA Grapalat" w:cs="Sylfaen"/>
          <w:szCs w:val="24"/>
        </w:rPr>
        <w:t xml:space="preserve"> </w:t>
      </w:r>
      <w:r w:rsidRPr="00712340">
        <w:rPr>
          <w:rFonts w:ascii="GHEA Grapalat" w:hAnsi="GHEA Grapalat" w:cs="Sylfaen"/>
          <w:szCs w:val="24"/>
          <w:lang w:val="ru-RU"/>
        </w:rPr>
        <w:t>Մասնակիցները</w:t>
      </w:r>
      <w:r w:rsidRPr="00712340">
        <w:rPr>
          <w:rFonts w:ascii="GHEA Grapalat" w:hAnsi="GHEA Grapalat" w:cs="Sylfaen"/>
          <w:szCs w:val="24"/>
        </w:rPr>
        <w:t xml:space="preserve"> կամ </w:t>
      </w:r>
      <w:r w:rsidRPr="00712340">
        <w:rPr>
          <w:rFonts w:ascii="GHEA Grapalat" w:hAnsi="GHEA Grapalat" w:cs="Sylfaen"/>
          <w:szCs w:val="24"/>
          <w:lang w:val="ru-RU"/>
        </w:rPr>
        <w:t>նրանց</w:t>
      </w:r>
      <w:r w:rsidRPr="00712340">
        <w:rPr>
          <w:rFonts w:ascii="GHEA Grapalat" w:hAnsi="GHEA Grapalat" w:cs="Sylfaen"/>
          <w:szCs w:val="24"/>
        </w:rPr>
        <w:t xml:space="preserve"> </w:t>
      </w:r>
      <w:r w:rsidRPr="00712340">
        <w:rPr>
          <w:rFonts w:ascii="GHEA Grapalat" w:hAnsi="GHEA Grapalat" w:cs="Sylfaen"/>
          <w:szCs w:val="24"/>
          <w:lang w:val="ru-RU"/>
        </w:rPr>
        <w:t>ներկայացուցիչները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պահանջել</w:t>
      </w:r>
      <w:r w:rsidRPr="00712340">
        <w:rPr>
          <w:rFonts w:ascii="GHEA Grapalat" w:hAnsi="GHEA Grapalat" w:cs="Sylfaen"/>
          <w:szCs w:val="24"/>
        </w:rPr>
        <w:t xml:space="preserve"> </w:t>
      </w:r>
      <w:r w:rsidRPr="00712340">
        <w:rPr>
          <w:rFonts w:ascii="GHEA Grapalat" w:hAnsi="GHEA Grapalat" w:cs="Sylfaen"/>
          <w:szCs w:val="24"/>
          <w:lang w:val="ru-RU"/>
        </w:rPr>
        <w:t>հանձնաժողովի</w:t>
      </w:r>
      <w:r w:rsidRPr="00712340">
        <w:rPr>
          <w:rFonts w:ascii="GHEA Grapalat" w:hAnsi="GHEA Grapalat" w:cs="Sylfaen"/>
          <w:szCs w:val="24"/>
        </w:rPr>
        <w:t xml:space="preserve"> </w:t>
      </w:r>
      <w:r w:rsidRPr="00712340">
        <w:rPr>
          <w:rFonts w:ascii="GHEA Grapalat" w:hAnsi="GHEA Grapalat" w:cs="Sylfaen"/>
          <w:szCs w:val="24"/>
          <w:lang w:val="ru-RU"/>
        </w:rPr>
        <w:t>նիստերի</w:t>
      </w:r>
      <w:r w:rsidRPr="00712340">
        <w:rPr>
          <w:rFonts w:ascii="GHEA Grapalat" w:hAnsi="GHEA Grapalat" w:cs="Sylfaen"/>
          <w:szCs w:val="24"/>
        </w:rPr>
        <w:t xml:space="preserve"> </w:t>
      </w:r>
      <w:r w:rsidRPr="00712340">
        <w:rPr>
          <w:rFonts w:ascii="GHEA Grapalat" w:hAnsi="GHEA Grapalat" w:cs="Sylfaen"/>
          <w:szCs w:val="24"/>
          <w:lang w:val="ru-RU"/>
        </w:rPr>
        <w:t>արձանագրությունների</w:t>
      </w:r>
      <w:r w:rsidRPr="00712340">
        <w:rPr>
          <w:rFonts w:ascii="GHEA Grapalat" w:hAnsi="GHEA Grapalat" w:cs="Sylfaen"/>
          <w:szCs w:val="24"/>
        </w:rPr>
        <w:t xml:space="preserve"> </w:t>
      </w:r>
      <w:r w:rsidRPr="00712340">
        <w:rPr>
          <w:rFonts w:ascii="GHEA Grapalat" w:hAnsi="GHEA Grapalat" w:cs="Sylfaen"/>
          <w:szCs w:val="24"/>
          <w:lang w:val="ru-RU"/>
        </w:rPr>
        <w:t>պատճենները</w:t>
      </w:r>
      <w:r w:rsidRPr="00712340">
        <w:rPr>
          <w:rFonts w:ascii="GHEA Grapalat" w:hAnsi="GHEA Grapalat" w:cs="Sylfaen"/>
          <w:szCs w:val="24"/>
        </w:rPr>
        <w:t xml:space="preserve">, </w:t>
      </w:r>
      <w:r w:rsidRPr="00712340">
        <w:rPr>
          <w:rFonts w:ascii="GHEA Grapalat" w:hAnsi="GHEA Grapalat" w:cs="Sylfaen"/>
          <w:szCs w:val="24"/>
          <w:lang w:val="ru-RU"/>
        </w:rPr>
        <w:t>որոնք</w:t>
      </w:r>
      <w:r w:rsidRPr="00712340">
        <w:rPr>
          <w:rFonts w:ascii="GHEA Grapalat" w:hAnsi="GHEA Grapalat" w:cs="Sylfaen"/>
          <w:szCs w:val="24"/>
        </w:rPr>
        <w:t xml:space="preserve"> </w:t>
      </w:r>
      <w:r w:rsidRPr="00712340">
        <w:rPr>
          <w:rFonts w:ascii="GHEA Grapalat" w:hAnsi="GHEA Grapalat" w:cs="Sylfaen"/>
          <w:szCs w:val="24"/>
          <w:lang w:val="ru-RU"/>
        </w:rPr>
        <w:t>տրամադրվում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մեկ</w:t>
      </w:r>
      <w:r w:rsidRPr="00712340">
        <w:rPr>
          <w:rFonts w:ascii="GHEA Grapalat" w:hAnsi="GHEA Grapalat" w:cs="Sylfaen"/>
          <w:szCs w:val="24"/>
        </w:rPr>
        <w:t xml:space="preserve"> </w:t>
      </w:r>
      <w:r w:rsidRPr="00712340">
        <w:rPr>
          <w:rFonts w:ascii="GHEA Grapalat" w:hAnsi="GHEA Grapalat" w:cs="Sylfaen"/>
          <w:szCs w:val="24"/>
          <w:lang w:val="ru-RU"/>
        </w:rPr>
        <w:t>օրացուցային</w:t>
      </w:r>
      <w:r w:rsidRPr="00712340">
        <w:rPr>
          <w:rFonts w:ascii="GHEA Grapalat" w:hAnsi="GHEA Grapalat" w:cs="Sylfaen"/>
          <w:szCs w:val="24"/>
        </w:rPr>
        <w:t xml:space="preserve"> </w:t>
      </w:r>
      <w:r w:rsidRPr="00712340">
        <w:rPr>
          <w:rFonts w:ascii="GHEA Grapalat" w:hAnsi="GHEA Grapalat" w:cs="Sylfaen"/>
          <w:szCs w:val="24"/>
          <w:lang w:val="ru-RU"/>
        </w:rPr>
        <w:t>օրվա</w:t>
      </w:r>
      <w:r w:rsidRPr="00712340">
        <w:rPr>
          <w:rFonts w:ascii="GHEA Grapalat" w:hAnsi="GHEA Grapalat" w:cs="Sylfaen"/>
          <w:szCs w:val="24"/>
        </w:rPr>
        <w:t xml:space="preserve"> </w:t>
      </w:r>
      <w:r w:rsidRPr="00712340">
        <w:rPr>
          <w:rFonts w:ascii="GHEA Grapalat" w:hAnsi="GHEA Grapalat" w:cs="Sylfaen"/>
          <w:szCs w:val="24"/>
          <w:lang w:val="ru-RU"/>
        </w:rPr>
        <w:t>ընթացքում։</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8.1</w:t>
      </w:r>
      <w:r>
        <w:rPr>
          <w:rFonts w:ascii="GHEA Grapalat" w:hAnsi="GHEA Grapalat" w:cs="Sylfaen"/>
          <w:sz w:val="20"/>
          <w:lang w:val="af-ZA"/>
        </w:rPr>
        <w:t>6</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պատվիրատուի</w:t>
      </w:r>
      <w:r w:rsidRPr="00712340">
        <w:rPr>
          <w:rFonts w:ascii="GHEA Grapalat" w:hAnsi="GHEA Grapalat" w:cs="Sylfaen"/>
          <w:sz w:val="20"/>
          <w:lang w:val="af-ZA"/>
        </w:rPr>
        <w:t xml:space="preserve"> </w:t>
      </w:r>
      <w:r w:rsidRPr="00712340">
        <w:rPr>
          <w:rFonts w:ascii="GHEA Grapalat" w:hAnsi="GHEA Grapalat" w:cs="Sylfaen"/>
          <w:sz w:val="20"/>
          <w:lang w:val="ru-RU"/>
        </w:rPr>
        <w:t>կողմից</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ծանուցումներն</w:t>
      </w:r>
      <w:r w:rsidRPr="00712340">
        <w:rPr>
          <w:rFonts w:ascii="GHEA Grapalat" w:hAnsi="GHEA Grapalat" w:cs="Sylfaen"/>
          <w:sz w:val="20"/>
          <w:lang w:val="af-ZA"/>
        </w:rPr>
        <w:t xml:space="preserve"> </w:t>
      </w:r>
      <w:r w:rsidRPr="00712340">
        <w:rPr>
          <w:rFonts w:ascii="GHEA Grapalat" w:hAnsi="GHEA Grapalat" w:cs="Sylfaen"/>
          <w:sz w:val="20"/>
          <w:lang w:val="ru-RU"/>
        </w:rPr>
        <w:t>ուղարկվում</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մասնակցի</w:t>
      </w:r>
      <w:r w:rsidRPr="00712340">
        <w:rPr>
          <w:rFonts w:ascii="GHEA Grapalat" w:hAnsi="GHEA Grapalat" w:cs="Sylfaen"/>
          <w:sz w:val="20"/>
          <w:lang w:val="af-ZA"/>
        </w:rPr>
        <w:t xml:space="preserve"> հայտում նշված էլեկտրոնային փոստին ուղարկելու միջոցով, </w:t>
      </w:r>
      <w:r w:rsidRPr="00712340">
        <w:rPr>
          <w:rFonts w:ascii="GHEA Grapalat" w:hAnsi="GHEA Grapalat" w:cs="Sylfaen"/>
          <w:sz w:val="20"/>
          <w:lang w:val="ru-RU"/>
        </w:rPr>
        <w:t>իսկ</w:t>
      </w:r>
      <w:r w:rsidRPr="00712340">
        <w:rPr>
          <w:rFonts w:ascii="GHEA Grapalat" w:hAnsi="GHEA Grapalat" w:cs="Sylfaen"/>
          <w:sz w:val="20"/>
          <w:lang w:val="af-ZA"/>
        </w:rPr>
        <w:t xml:space="preserve"> </w:t>
      </w:r>
      <w:r w:rsidRPr="00712340">
        <w:rPr>
          <w:rFonts w:ascii="GHEA Grapalat" w:hAnsi="GHEA Grapalat" w:cs="Sylfaen"/>
          <w:sz w:val="20"/>
          <w:lang w:val="ru-RU"/>
        </w:rPr>
        <w:t>մասնակցի</w:t>
      </w:r>
      <w:r w:rsidRPr="00712340">
        <w:rPr>
          <w:rFonts w:ascii="GHEA Grapalat" w:hAnsi="GHEA Grapalat" w:cs="Sylfaen"/>
          <w:sz w:val="20"/>
          <w:lang w:val="af-ZA"/>
        </w:rPr>
        <w:t xml:space="preserve"> </w:t>
      </w:r>
      <w:r w:rsidRPr="00712340">
        <w:rPr>
          <w:rFonts w:ascii="GHEA Grapalat" w:hAnsi="GHEA Grapalat" w:cs="Sylfaen"/>
          <w:sz w:val="20"/>
          <w:lang w:val="ru-RU"/>
        </w:rPr>
        <w:t>կողմից</w:t>
      </w:r>
      <w:r w:rsidRPr="00712340">
        <w:rPr>
          <w:rFonts w:ascii="GHEA Grapalat" w:hAnsi="GHEA Grapalat" w:cs="Sylfaen"/>
          <w:sz w:val="20"/>
          <w:lang w:val="af-ZA"/>
        </w:rPr>
        <w:t xml:space="preserve">` </w:t>
      </w:r>
      <w:r w:rsidRPr="00712340">
        <w:rPr>
          <w:rFonts w:ascii="GHEA Grapalat" w:hAnsi="GHEA Grapalat" w:cs="Sylfaen"/>
          <w:sz w:val="20"/>
          <w:lang w:val="ru-RU"/>
        </w:rPr>
        <w:t>իր</w:t>
      </w:r>
      <w:r w:rsidRPr="00712340">
        <w:rPr>
          <w:rFonts w:ascii="GHEA Grapalat" w:hAnsi="GHEA Grapalat" w:cs="Sylfaen"/>
          <w:sz w:val="20"/>
          <w:lang w:val="af-ZA"/>
        </w:rPr>
        <w:t xml:space="preserve"> </w:t>
      </w:r>
      <w:r w:rsidRPr="00712340">
        <w:rPr>
          <w:rFonts w:ascii="GHEA Grapalat" w:hAnsi="GHEA Grapalat" w:cs="Sylfaen"/>
          <w:sz w:val="20"/>
          <w:lang w:val="ru-RU"/>
        </w:rPr>
        <w:t>հայտում</w:t>
      </w:r>
      <w:r w:rsidRPr="00712340">
        <w:rPr>
          <w:rFonts w:ascii="GHEA Grapalat" w:hAnsi="GHEA Grapalat" w:cs="Sylfaen"/>
          <w:sz w:val="20"/>
          <w:lang w:val="af-ZA"/>
        </w:rPr>
        <w:t xml:space="preserve"> </w:t>
      </w:r>
      <w:r w:rsidRPr="00712340">
        <w:rPr>
          <w:rFonts w:ascii="GHEA Grapalat" w:hAnsi="GHEA Grapalat" w:cs="Sylfaen"/>
          <w:sz w:val="20"/>
          <w:lang w:val="ru-RU"/>
        </w:rPr>
        <w:t>նշված</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փոստից</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հրավերում</w:t>
      </w:r>
      <w:r w:rsidRPr="00712340">
        <w:rPr>
          <w:rFonts w:ascii="GHEA Grapalat" w:hAnsi="GHEA Grapalat" w:cs="Sylfaen"/>
          <w:sz w:val="20"/>
          <w:lang w:val="af-ZA"/>
        </w:rPr>
        <w:t xml:space="preserve"> </w:t>
      </w:r>
      <w:r w:rsidRPr="00712340">
        <w:rPr>
          <w:rFonts w:ascii="GHEA Grapalat" w:hAnsi="GHEA Grapalat" w:cs="Sylfaen"/>
          <w:sz w:val="20"/>
          <w:lang w:val="ru-RU"/>
        </w:rPr>
        <w:t>նշված</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քարտուղարի</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փոստին</w:t>
      </w:r>
      <w:r w:rsidRPr="00712340">
        <w:rPr>
          <w:rFonts w:ascii="GHEA Grapalat" w:hAnsi="GHEA Grapalat" w:cs="Sylfaen"/>
          <w:sz w:val="20"/>
          <w:lang w:val="af-ZA"/>
        </w:rPr>
        <w:t xml:space="preserve"> </w:t>
      </w:r>
      <w:r w:rsidRPr="00712340">
        <w:rPr>
          <w:rFonts w:ascii="GHEA Grapalat" w:hAnsi="GHEA Grapalat"/>
          <w:sz w:val="20"/>
          <w:szCs w:val="20"/>
          <w:lang w:val="af-ZA"/>
        </w:rPr>
        <w:t>ուղարկվելու միջոցով:</w:t>
      </w:r>
    </w:p>
    <w:p w:rsidR="003337BC" w:rsidRPr="00712340" w:rsidRDefault="003337BC" w:rsidP="003337BC">
      <w:pPr>
        <w:ind w:firstLine="567"/>
        <w:jc w:val="both"/>
        <w:rPr>
          <w:rFonts w:ascii="GHEA Grapalat" w:hAnsi="GHEA Grapalat"/>
          <w:sz w:val="20"/>
          <w:szCs w:val="20"/>
          <w:lang w:val="af-ZA"/>
        </w:rPr>
      </w:pPr>
      <w:r w:rsidRPr="00712340">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3337BC" w:rsidRPr="00712340" w:rsidRDefault="003337BC" w:rsidP="003337BC">
      <w:pPr>
        <w:pStyle w:val="23"/>
        <w:spacing w:line="240" w:lineRule="auto"/>
        <w:ind w:firstLine="567"/>
        <w:rPr>
          <w:rFonts w:ascii="GHEA Grapalat" w:hAnsi="GHEA Grapalat"/>
          <w:lang w:val="hy-AM"/>
        </w:rPr>
      </w:pPr>
      <w:r w:rsidRPr="00712340">
        <w:rPr>
          <w:rFonts w:ascii="GHEA Grapalat" w:hAnsi="GHEA Grapalat"/>
        </w:rPr>
        <w:lastRenderedPageBreak/>
        <w:t>8</w:t>
      </w:r>
      <w:r w:rsidRPr="00712340">
        <w:rPr>
          <w:rFonts w:ascii="GHEA Grapalat" w:hAnsi="GHEA Grapalat"/>
          <w:lang w:val="hy-AM"/>
        </w:rPr>
        <w:t>.</w:t>
      </w:r>
      <w:r w:rsidRPr="00E81BDB">
        <w:rPr>
          <w:rFonts w:ascii="GHEA Grapalat" w:hAnsi="GHEA Grapalat"/>
        </w:rPr>
        <w:t xml:space="preserve">17 </w:t>
      </w:r>
      <w:r w:rsidRPr="00712340">
        <w:rPr>
          <w:rFonts w:ascii="GHEA Grapalat" w:hAnsi="GHEA Grapalat" w:cs="Sylfaen"/>
        </w:rPr>
        <w:t>Հայտերի</w:t>
      </w:r>
      <w:r w:rsidRPr="00712340">
        <w:rPr>
          <w:rFonts w:ascii="GHEA Grapalat" w:hAnsi="GHEA Grapalat" w:cs="Arial"/>
        </w:rPr>
        <w:t xml:space="preserve"> </w:t>
      </w:r>
      <w:r w:rsidRPr="00712340">
        <w:rPr>
          <w:rFonts w:ascii="GHEA Grapalat" w:hAnsi="GHEA Grapalat" w:cs="Sylfaen"/>
        </w:rPr>
        <w:t>գնահատումը</w:t>
      </w:r>
      <w:r w:rsidRPr="00712340">
        <w:rPr>
          <w:rFonts w:ascii="GHEA Grapalat" w:hAnsi="GHEA Grapalat" w:cs="Arial"/>
        </w:rPr>
        <w:t xml:space="preserve"> </w:t>
      </w:r>
      <w:r w:rsidRPr="00712340">
        <w:rPr>
          <w:rFonts w:ascii="GHEA Grapalat" w:hAnsi="GHEA Grapalat" w:cs="Sylfaen"/>
        </w:rPr>
        <w:t>և</w:t>
      </w:r>
      <w:r w:rsidRPr="00712340">
        <w:rPr>
          <w:rFonts w:ascii="GHEA Grapalat" w:hAnsi="GHEA Grapalat" w:cs="Arial"/>
        </w:rPr>
        <w:t xml:space="preserve"> </w:t>
      </w:r>
      <w:r w:rsidRPr="00712340">
        <w:rPr>
          <w:rFonts w:ascii="GHEA Grapalat" w:hAnsi="GHEA Grapalat" w:cs="Sylfaen"/>
        </w:rPr>
        <w:t>ընտրված մասնակցի որոշումն</w:t>
      </w:r>
      <w:r w:rsidRPr="00712340">
        <w:rPr>
          <w:rFonts w:ascii="GHEA Grapalat" w:hAnsi="GHEA Grapalat" w:cs="Arial"/>
        </w:rPr>
        <w:t xml:space="preserve"> </w:t>
      </w:r>
      <w:r w:rsidRPr="00712340">
        <w:rPr>
          <w:rFonts w:ascii="GHEA Grapalat" w:hAnsi="GHEA Grapalat" w:cs="Sylfaen"/>
        </w:rPr>
        <w:t>իրականացվում</w:t>
      </w:r>
      <w:r w:rsidRPr="00712340">
        <w:rPr>
          <w:rFonts w:ascii="GHEA Grapalat" w:hAnsi="GHEA Grapalat" w:cs="Arial"/>
        </w:rPr>
        <w:t xml:space="preserve"> </w:t>
      </w:r>
      <w:r w:rsidRPr="00712340">
        <w:rPr>
          <w:rFonts w:ascii="GHEA Grapalat" w:hAnsi="GHEA Grapalat" w:cs="Sylfaen"/>
        </w:rPr>
        <w:t>է</w:t>
      </w:r>
      <w:r w:rsidRPr="00712340">
        <w:rPr>
          <w:rFonts w:ascii="GHEA Grapalat" w:hAnsi="GHEA Grapalat" w:cs="Arial"/>
        </w:rPr>
        <w:t xml:space="preserve"> </w:t>
      </w:r>
      <w:r w:rsidRPr="00712340">
        <w:rPr>
          <w:rFonts w:ascii="GHEA Grapalat" w:hAnsi="GHEA Grapalat" w:cs="Sylfaen"/>
        </w:rPr>
        <w:t>ըստ</w:t>
      </w:r>
      <w:r w:rsidRPr="00712340">
        <w:rPr>
          <w:rFonts w:ascii="GHEA Grapalat" w:hAnsi="GHEA Grapalat" w:cs="Arial"/>
        </w:rPr>
        <w:t xml:space="preserve"> </w:t>
      </w:r>
      <w:r w:rsidRPr="00712340">
        <w:rPr>
          <w:rFonts w:ascii="GHEA Grapalat" w:hAnsi="GHEA Grapalat" w:cs="Sylfaen"/>
        </w:rPr>
        <w:t>առանձին</w:t>
      </w:r>
      <w:r w:rsidRPr="00712340">
        <w:rPr>
          <w:rFonts w:ascii="GHEA Grapalat" w:hAnsi="GHEA Grapalat" w:cs="Arial"/>
        </w:rPr>
        <w:t xml:space="preserve"> </w:t>
      </w:r>
      <w:r w:rsidRPr="00712340">
        <w:rPr>
          <w:rFonts w:ascii="GHEA Grapalat" w:hAnsi="GHEA Grapalat" w:cs="Sylfaen"/>
        </w:rPr>
        <w:t>չափաբաժինների</w:t>
      </w:r>
      <w:r>
        <w:rPr>
          <w:rFonts w:ascii="GHEA Grapalat" w:hAnsi="GHEA Grapalat" w:cs="Sylfaen"/>
          <w:vertAlign w:val="superscript"/>
        </w:rPr>
        <w:t>10</w:t>
      </w:r>
      <w:r w:rsidRPr="00712340">
        <w:rPr>
          <w:rStyle w:val="af6"/>
          <w:rFonts w:ascii="GHEA Grapalat" w:hAnsi="GHEA Grapalat" w:cs="Sylfaen"/>
          <w:color w:val="FFFFFF"/>
        </w:rPr>
        <w:footnoteReference w:id="8"/>
      </w:r>
      <w:r w:rsidRPr="00712340">
        <w:rPr>
          <w:rFonts w:ascii="GHEA Grapalat" w:hAnsi="GHEA Grapalat" w:cs="Tahoma"/>
        </w:rPr>
        <w:t>։</w:t>
      </w:r>
      <w:r w:rsidRPr="00712340">
        <w:rPr>
          <w:rFonts w:ascii="GHEA Grapalat" w:hAnsi="GHEA Grapalat" w:cs="Tahoma"/>
          <w:lang w:val="hy-AM"/>
        </w:rPr>
        <w:t xml:space="preserve"> </w:t>
      </w:r>
    </w:p>
    <w:p w:rsidR="003337BC" w:rsidRPr="00712340" w:rsidRDefault="003337BC" w:rsidP="003337BC">
      <w:pPr>
        <w:ind w:firstLine="567"/>
        <w:jc w:val="both"/>
        <w:rPr>
          <w:rFonts w:ascii="GHEA Grapalat" w:hAnsi="GHEA Grapalat"/>
          <w:sz w:val="20"/>
          <w:szCs w:val="20"/>
          <w:lang w:val="af-ZA"/>
        </w:rPr>
      </w:pPr>
      <w:r w:rsidRPr="00712340">
        <w:rPr>
          <w:rFonts w:ascii="GHEA Grapalat" w:hAnsi="GHEA Grapalat"/>
          <w:sz w:val="20"/>
          <w:szCs w:val="20"/>
          <w:lang w:val="af-ZA"/>
        </w:rPr>
        <w:t>8.1</w:t>
      </w:r>
      <w:r>
        <w:rPr>
          <w:rFonts w:ascii="GHEA Grapalat" w:hAnsi="GHEA Grapalat"/>
          <w:sz w:val="20"/>
          <w:szCs w:val="20"/>
          <w:lang w:val="af-ZA"/>
        </w:rPr>
        <w:t>8</w:t>
      </w:r>
      <w:r w:rsidRPr="00712340">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712340">
        <w:rPr>
          <w:rFonts w:ascii="GHEA Grapalat" w:hAnsi="GHEA Grapalat"/>
          <w:sz w:val="20"/>
          <w:szCs w:val="20"/>
          <w:lang w:val="hy-AM"/>
        </w:rPr>
        <w:t>հրավերի 1-ին մասի 8.1</w:t>
      </w:r>
      <w:r w:rsidRPr="00E81BDB">
        <w:rPr>
          <w:rFonts w:ascii="GHEA Grapalat" w:hAnsi="GHEA Grapalat"/>
          <w:sz w:val="20"/>
          <w:szCs w:val="20"/>
          <w:lang w:val="hy-AM"/>
        </w:rPr>
        <w:t>2</w:t>
      </w:r>
      <w:r w:rsidRPr="00712340">
        <w:rPr>
          <w:rFonts w:ascii="GHEA Grapalat" w:hAnsi="GHEA Grapalat"/>
          <w:sz w:val="20"/>
          <w:szCs w:val="20"/>
          <w:lang w:val="hy-AM"/>
        </w:rPr>
        <w:t>-ից 8.</w:t>
      </w:r>
      <w:r w:rsidRPr="00E81BDB">
        <w:rPr>
          <w:rFonts w:ascii="GHEA Grapalat" w:hAnsi="GHEA Grapalat"/>
          <w:sz w:val="20"/>
          <w:szCs w:val="20"/>
          <w:lang w:val="hy-AM"/>
        </w:rPr>
        <w:t>19</w:t>
      </w:r>
      <w:r w:rsidRPr="00712340">
        <w:rPr>
          <w:rFonts w:ascii="GHEA Grapalat" w:hAnsi="GHEA Grapalat"/>
          <w:sz w:val="20"/>
          <w:szCs w:val="20"/>
          <w:lang w:val="hy-AM"/>
        </w:rPr>
        <w:t>րդ կետերով սահմանված ընթացակարգ</w:t>
      </w:r>
      <w:r w:rsidRPr="00E81BDB">
        <w:rPr>
          <w:rFonts w:ascii="GHEA Grapalat" w:hAnsi="GHEA Grapalat"/>
          <w:sz w:val="20"/>
          <w:szCs w:val="20"/>
          <w:lang w:val="hy-AM"/>
        </w:rPr>
        <w:t>ի կիրառմամբ</w:t>
      </w:r>
      <w:r w:rsidRPr="00712340">
        <w:rPr>
          <w:rFonts w:ascii="GHEA Grapalat" w:hAnsi="GHEA Grapalat"/>
          <w:sz w:val="20"/>
          <w:szCs w:val="20"/>
          <w:lang w:val="af-ZA"/>
        </w:rPr>
        <w:t>:</w:t>
      </w:r>
    </w:p>
    <w:p w:rsidR="003337BC" w:rsidRPr="00712340" w:rsidRDefault="003337BC" w:rsidP="003337BC">
      <w:pPr>
        <w:pStyle w:val="23"/>
        <w:spacing w:line="240" w:lineRule="auto"/>
        <w:ind w:firstLine="567"/>
        <w:rPr>
          <w:rFonts w:ascii="GHEA Grapalat" w:hAnsi="GHEA Grapalat" w:cs="Sylfaen"/>
          <w:szCs w:val="24"/>
        </w:rPr>
      </w:pPr>
      <w:r w:rsidRPr="00712340">
        <w:rPr>
          <w:rFonts w:ascii="GHEA Grapalat" w:hAnsi="GHEA Grapalat" w:cs="Sylfaen"/>
          <w:szCs w:val="24"/>
        </w:rPr>
        <w:t>8</w:t>
      </w:r>
      <w:r w:rsidRPr="00712340">
        <w:rPr>
          <w:rFonts w:ascii="GHEA Grapalat" w:hAnsi="GHEA Grapalat" w:cs="Sylfaen"/>
          <w:szCs w:val="24"/>
          <w:lang w:val="hy-AM"/>
        </w:rPr>
        <w:t>.</w:t>
      </w:r>
      <w:r w:rsidRPr="00E81BDB">
        <w:rPr>
          <w:rFonts w:ascii="GHEA Grapalat" w:hAnsi="GHEA Grapalat" w:cs="Sylfaen"/>
          <w:szCs w:val="24"/>
        </w:rPr>
        <w:t>19</w:t>
      </w:r>
      <w:r w:rsidRPr="00712340">
        <w:rPr>
          <w:rFonts w:ascii="GHEA Grapalat" w:hAnsi="GHEA Grapalat" w:cs="Sylfaen"/>
          <w:szCs w:val="24"/>
        </w:rPr>
        <w:t xml:space="preserve"> </w:t>
      </w:r>
      <w:r w:rsidRPr="00712340">
        <w:rPr>
          <w:rFonts w:ascii="GHEA Grapalat" w:hAnsi="GHEA Grapalat" w:cs="Sylfaen"/>
          <w:szCs w:val="24"/>
          <w:lang w:val="ru-RU"/>
        </w:rPr>
        <w:t>Մասնակից</w:t>
      </w:r>
      <w:r w:rsidRPr="00712340">
        <w:rPr>
          <w:rFonts w:ascii="GHEA Grapalat" w:hAnsi="GHEA Grapalat" w:cs="Sylfaen"/>
          <w:szCs w:val="24"/>
          <w:lang w:val="en-US"/>
        </w:rPr>
        <w:t>ն</w:t>
      </w:r>
      <w:r w:rsidRPr="00712340">
        <w:rPr>
          <w:rFonts w:ascii="GHEA Grapalat" w:hAnsi="GHEA Grapalat" w:cs="Sylfaen"/>
          <w:szCs w:val="24"/>
        </w:rPr>
        <w:t xml:space="preserve"> </w:t>
      </w:r>
      <w:r w:rsidRPr="00712340">
        <w:rPr>
          <w:rFonts w:ascii="GHEA Grapalat" w:hAnsi="GHEA Grapalat" w:cs="Sylfaen"/>
          <w:szCs w:val="24"/>
          <w:lang w:val="ru-RU"/>
        </w:rPr>
        <w:t>իրեն</w:t>
      </w:r>
      <w:r w:rsidRPr="00712340">
        <w:rPr>
          <w:rFonts w:ascii="GHEA Grapalat" w:hAnsi="GHEA Grapalat" w:cs="Sylfaen"/>
          <w:szCs w:val="24"/>
        </w:rPr>
        <w:t xml:space="preserve"> </w:t>
      </w:r>
      <w:r w:rsidRPr="00712340">
        <w:rPr>
          <w:rFonts w:ascii="GHEA Grapalat" w:hAnsi="GHEA Grapalat" w:cs="Sylfaen"/>
          <w:szCs w:val="24"/>
          <w:lang w:val="ru-RU"/>
        </w:rPr>
        <w:t>ներկայացված</w:t>
      </w:r>
      <w:r w:rsidRPr="00712340">
        <w:rPr>
          <w:rFonts w:ascii="GHEA Grapalat" w:hAnsi="GHEA Grapalat" w:cs="Sylfaen"/>
          <w:szCs w:val="24"/>
        </w:rPr>
        <w:t xml:space="preserve"> </w:t>
      </w:r>
      <w:r w:rsidRPr="00712340">
        <w:rPr>
          <w:rFonts w:ascii="GHEA Grapalat" w:hAnsi="GHEA Grapalat" w:cs="Sylfaen"/>
          <w:szCs w:val="24"/>
          <w:lang w:val="ru-RU"/>
        </w:rPr>
        <w:t>պահանջների</w:t>
      </w:r>
      <w:r w:rsidRPr="00712340">
        <w:rPr>
          <w:rFonts w:ascii="GHEA Grapalat" w:hAnsi="GHEA Grapalat" w:cs="Sylfaen"/>
          <w:szCs w:val="24"/>
        </w:rPr>
        <w:t xml:space="preserve"> </w:t>
      </w:r>
      <w:r w:rsidRPr="00712340">
        <w:rPr>
          <w:rFonts w:ascii="GHEA Grapalat" w:hAnsi="GHEA Grapalat" w:cs="Sylfaen"/>
          <w:szCs w:val="24"/>
          <w:lang w:val="ru-RU"/>
        </w:rPr>
        <w:t>համապատասխանության</w:t>
      </w:r>
      <w:r w:rsidRPr="00712340">
        <w:rPr>
          <w:rFonts w:ascii="GHEA Grapalat" w:hAnsi="GHEA Grapalat" w:cs="Sylfaen"/>
          <w:szCs w:val="24"/>
        </w:rPr>
        <w:t xml:space="preserve"> </w:t>
      </w:r>
      <w:r w:rsidRPr="00712340">
        <w:rPr>
          <w:rFonts w:ascii="GHEA Grapalat" w:hAnsi="GHEA Grapalat" w:cs="Sylfaen"/>
          <w:szCs w:val="24"/>
          <w:lang w:val="ru-RU"/>
        </w:rPr>
        <w:t>հիմնավորման</w:t>
      </w:r>
      <w:r w:rsidRPr="00712340">
        <w:rPr>
          <w:rFonts w:ascii="GHEA Grapalat" w:hAnsi="GHEA Grapalat" w:cs="Sylfaen"/>
          <w:szCs w:val="24"/>
        </w:rPr>
        <w:t xml:space="preserve"> </w:t>
      </w:r>
      <w:r w:rsidRPr="00712340">
        <w:rPr>
          <w:rFonts w:ascii="GHEA Grapalat" w:hAnsi="GHEA Grapalat" w:cs="Sylfaen"/>
          <w:szCs w:val="24"/>
          <w:lang w:val="ru-RU"/>
        </w:rPr>
        <w:t>նպատակով</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ներկայացնել</w:t>
      </w:r>
      <w:r w:rsidRPr="00712340">
        <w:rPr>
          <w:rFonts w:ascii="GHEA Grapalat" w:hAnsi="GHEA Grapalat" w:cs="Sylfaen"/>
          <w:szCs w:val="24"/>
        </w:rPr>
        <w:t xml:space="preserve"> </w:t>
      </w:r>
      <w:r w:rsidRPr="00712340">
        <w:rPr>
          <w:rFonts w:ascii="GHEA Grapalat" w:hAnsi="GHEA Grapalat" w:cs="Sylfaen"/>
          <w:szCs w:val="24"/>
          <w:lang w:val="ru-RU"/>
        </w:rPr>
        <w:t>լրացուցիչ</w:t>
      </w:r>
      <w:r w:rsidRPr="00712340">
        <w:rPr>
          <w:rFonts w:ascii="GHEA Grapalat" w:hAnsi="GHEA Grapalat" w:cs="Sylfaen"/>
          <w:szCs w:val="24"/>
        </w:rPr>
        <w:t xml:space="preserve"> </w:t>
      </w:r>
      <w:r w:rsidRPr="00712340">
        <w:rPr>
          <w:rFonts w:ascii="GHEA Grapalat" w:hAnsi="GHEA Grapalat" w:cs="Sylfaen"/>
          <w:szCs w:val="24"/>
          <w:lang w:val="ru-RU"/>
        </w:rPr>
        <w:t>այլ</w:t>
      </w:r>
      <w:r w:rsidRPr="00712340">
        <w:rPr>
          <w:rFonts w:ascii="GHEA Grapalat" w:hAnsi="GHEA Grapalat" w:cs="Sylfaen"/>
          <w:szCs w:val="24"/>
        </w:rPr>
        <w:t xml:space="preserve"> </w:t>
      </w:r>
      <w:r w:rsidRPr="00712340">
        <w:rPr>
          <w:rFonts w:ascii="GHEA Grapalat" w:hAnsi="GHEA Grapalat" w:cs="Sylfaen"/>
          <w:szCs w:val="24"/>
          <w:lang w:val="ru-RU"/>
        </w:rPr>
        <w:t>փաստաթղթեր</w:t>
      </w:r>
      <w:r w:rsidRPr="00712340">
        <w:rPr>
          <w:rFonts w:ascii="GHEA Grapalat" w:hAnsi="GHEA Grapalat" w:cs="Sylfaen"/>
          <w:szCs w:val="24"/>
        </w:rPr>
        <w:t xml:space="preserve">, </w:t>
      </w:r>
      <w:r w:rsidRPr="00712340">
        <w:rPr>
          <w:rFonts w:ascii="GHEA Grapalat" w:hAnsi="GHEA Grapalat" w:cs="Sylfaen"/>
          <w:szCs w:val="24"/>
          <w:lang w:val="ru-RU"/>
        </w:rPr>
        <w:t>տեղեկություններ</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նյութեր։</w:t>
      </w:r>
    </w:p>
    <w:p w:rsidR="003337BC" w:rsidRPr="00712340" w:rsidRDefault="003337BC" w:rsidP="003337BC">
      <w:pPr>
        <w:pStyle w:val="23"/>
        <w:spacing w:line="240" w:lineRule="auto"/>
        <w:ind w:firstLine="567"/>
        <w:rPr>
          <w:rFonts w:ascii="GHEA Grapalat" w:hAnsi="GHEA Grapalat" w:cs="Sylfaen"/>
          <w:szCs w:val="24"/>
        </w:rPr>
      </w:pPr>
      <w:r w:rsidRPr="00712340">
        <w:rPr>
          <w:rFonts w:ascii="GHEA Grapalat" w:hAnsi="GHEA Grapalat" w:cs="Sylfaen"/>
          <w:szCs w:val="24"/>
          <w:lang w:val="en-US"/>
        </w:rPr>
        <w:t>Հ</w:t>
      </w:r>
      <w:r w:rsidRPr="00712340">
        <w:rPr>
          <w:rFonts w:ascii="GHEA Grapalat" w:hAnsi="GHEA Grapalat" w:cs="Sylfaen"/>
          <w:szCs w:val="24"/>
          <w:lang w:val="ru-RU"/>
        </w:rPr>
        <w:t>անձնաժողովը</w:t>
      </w:r>
      <w:r w:rsidRPr="00712340">
        <w:rPr>
          <w:rFonts w:ascii="GHEA Grapalat" w:hAnsi="GHEA Grapalat" w:cs="Sylfaen"/>
          <w:szCs w:val="24"/>
        </w:rPr>
        <w:t xml:space="preserve"> </w:t>
      </w:r>
      <w:r w:rsidRPr="00712340">
        <w:rPr>
          <w:rFonts w:ascii="GHEA Grapalat" w:hAnsi="GHEA Grapalat" w:cs="Sylfaen"/>
          <w:szCs w:val="24"/>
          <w:lang w:val="ru-RU"/>
        </w:rPr>
        <w:t>կարող</w:t>
      </w:r>
      <w:r w:rsidRPr="00712340">
        <w:rPr>
          <w:rFonts w:ascii="GHEA Grapalat" w:hAnsi="GHEA Grapalat" w:cs="Sylfaen"/>
          <w:szCs w:val="24"/>
        </w:rPr>
        <w:t xml:space="preserve"> </w:t>
      </w:r>
      <w:r w:rsidRPr="00712340">
        <w:rPr>
          <w:rFonts w:ascii="GHEA Grapalat" w:hAnsi="GHEA Grapalat" w:cs="Sylfaen"/>
          <w:szCs w:val="24"/>
          <w:lang w:val="ru-RU"/>
        </w:rPr>
        <w:t>է</w:t>
      </w:r>
      <w:r w:rsidRPr="00712340">
        <w:rPr>
          <w:rFonts w:ascii="GHEA Grapalat" w:hAnsi="GHEA Grapalat" w:cs="Sylfaen"/>
          <w:szCs w:val="24"/>
        </w:rPr>
        <w:t xml:space="preserve"> </w:t>
      </w:r>
      <w:r w:rsidRPr="00712340">
        <w:rPr>
          <w:rFonts w:ascii="GHEA Grapalat" w:hAnsi="GHEA Grapalat" w:cs="Sylfaen"/>
          <w:szCs w:val="24"/>
          <w:lang w:val="ru-RU"/>
        </w:rPr>
        <w:t>ստուգել</w:t>
      </w:r>
      <w:r w:rsidRPr="00712340">
        <w:rPr>
          <w:rFonts w:ascii="GHEA Grapalat" w:hAnsi="GHEA Grapalat" w:cs="Sylfaen"/>
          <w:szCs w:val="24"/>
        </w:rPr>
        <w:t xml:space="preserve"> </w:t>
      </w:r>
      <w:r w:rsidRPr="00712340">
        <w:rPr>
          <w:rFonts w:ascii="GHEA Grapalat" w:hAnsi="GHEA Grapalat" w:cs="Sylfaen"/>
          <w:szCs w:val="24"/>
          <w:lang w:val="en-US"/>
        </w:rPr>
        <w:t>մ</w:t>
      </w:r>
      <w:r w:rsidRPr="00712340">
        <w:rPr>
          <w:rFonts w:ascii="GHEA Grapalat" w:hAnsi="GHEA Grapalat" w:cs="Sylfaen"/>
          <w:szCs w:val="24"/>
          <w:lang w:val="ru-RU"/>
        </w:rPr>
        <w:t>ասնակցի</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ru-RU"/>
        </w:rPr>
        <w:t>տվյալների</w:t>
      </w:r>
      <w:r w:rsidRPr="00712340">
        <w:rPr>
          <w:rFonts w:ascii="GHEA Grapalat" w:hAnsi="GHEA Grapalat" w:cs="Sylfaen"/>
          <w:szCs w:val="24"/>
        </w:rPr>
        <w:t xml:space="preserve"> </w:t>
      </w:r>
      <w:r w:rsidRPr="00712340">
        <w:rPr>
          <w:rFonts w:ascii="GHEA Grapalat" w:hAnsi="GHEA Grapalat" w:cs="Sylfaen"/>
          <w:szCs w:val="24"/>
          <w:lang w:val="ru-RU"/>
        </w:rPr>
        <w:t>իսկությունը</w:t>
      </w:r>
      <w:r w:rsidRPr="00712340">
        <w:rPr>
          <w:rFonts w:ascii="GHEA Grapalat" w:hAnsi="GHEA Grapalat" w:cs="Sylfaen"/>
          <w:szCs w:val="24"/>
        </w:rPr>
        <w:t xml:space="preserve">` </w:t>
      </w:r>
      <w:r w:rsidRPr="00712340">
        <w:rPr>
          <w:rFonts w:ascii="GHEA Grapalat" w:hAnsi="GHEA Grapalat" w:cs="Sylfaen"/>
          <w:szCs w:val="24"/>
          <w:lang w:val="ru-RU"/>
        </w:rPr>
        <w:t>օգտագործելով</w:t>
      </w:r>
      <w:r w:rsidRPr="00712340">
        <w:rPr>
          <w:rFonts w:ascii="GHEA Grapalat" w:hAnsi="GHEA Grapalat" w:cs="Sylfaen"/>
          <w:szCs w:val="24"/>
        </w:rPr>
        <w:t xml:space="preserve"> </w:t>
      </w:r>
      <w:r w:rsidRPr="00712340">
        <w:rPr>
          <w:rFonts w:ascii="GHEA Grapalat" w:hAnsi="GHEA Grapalat" w:cs="Sylfaen"/>
          <w:szCs w:val="24"/>
          <w:lang w:val="ru-RU"/>
        </w:rPr>
        <w:t>պաշտոնական</w:t>
      </w:r>
      <w:r w:rsidRPr="00712340">
        <w:rPr>
          <w:rFonts w:ascii="GHEA Grapalat" w:hAnsi="GHEA Grapalat" w:cs="Sylfaen"/>
          <w:szCs w:val="24"/>
        </w:rPr>
        <w:t xml:space="preserve"> </w:t>
      </w:r>
      <w:r w:rsidRPr="00712340">
        <w:rPr>
          <w:rFonts w:ascii="GHEA Grapalat" w:hAnsi="GHEA Grapalat" w:cs="Sylfaen"/>
          <w:szCs w:val="24"/>
          <w:lang w:val="ru-RU"/>
        </w:rPr>
        <w:t>աղբյուրներից</w:t>
      </w:r>
      <w:r w:rsidRPr="00712340">
        <w:rPr>
          <w:rFonts w:ascii="GHEA Grapalat" w:hAnsi="GHEA Grapalat" w:cs="Sylfaen"/>
          <w:szCs w:val="24"/>
        </w:rPr>
        <w:t xml:space="preserve"> </w:t>
      </w:r>
      <w:r w:rsidRPr="00712340">
        <w:rPr>
          <w:rFonts w:ascii="GHEA Grapalat" w:hAnsi="GHEA Grapalat" w:cs="Sylfaen"/>
          <w:szCs w:val="24"/>
          <w:lang w:val="ru-RU"/>
        </w:rPr>
        <w:t>ստացված</w:t>
      </w:r>
      <w:r w:rsidRPr="00712340">
        <w:rPr>
          <w:rFonts w:ascii="GHEA Grapalat" w:hAnsi="GHEA Grapalat" w:cs="Sylfaen"/>
          <w:szCs w:val="24"/>
        </w:rPr>
        <w:t xml:space="preserve"> </w:t>
      </w:r>
      <w:r w:rsidRPr="00712340">
        <w:rPr>
          <w:rFonts w:ascii="GHEA Grapalat" w:hAnsi="GHEA Grapalat" w:cs="Sylfaen"/>
          <w:szCs w:val="24"/>
          <w:lang w:val="ru-RU"/>
        </w:rPr>
        <w:t>տվյալներ</w:t>
      </w:r>
      <w:r w:rsidRPr="00712340">
        <w:rPr>
          <w:rFonts w:ascii="GHEA Grapalat" w:hAnsi="GHEA Grapalat" w:cs="Sylfaen"/>
          <w:szCs w:val="24"/>
        </w:rPr>
        <w:t xml:space="preserve"> </w:t>
      </w:r>
      <w:r w:rsidRPr="00712340">
        <w:rPr>
          <w:rFonts w:ascii="GHEA Grapalat" w:hAnsi="GHEA Grapalat" w:cs="Sylfaen"/>
          <w:szCs w:val="24"/>
          <w:lang w:val="ru-RU"/>
        </w:rPr>
        <w:t>կամ</w:t>
      </w:r>
      <w:r w:rsidRPr="00712340">
        <w:rPr>
          <w:rFonts w:ascii="GHEA Grapalat" w:hAnsi="GHEA Grapalat" w:cs="Sylfaen"/>
          <w:szCs w:val="24"/>
        </w:rPr>
        <w:t xml:space="preserve"> </w:t>
      </w:r>
      <w:r w:rsidRPr="00712340">
        <w:rPr>
          <w:rFonts w:ascii="GHEA Grapalat" w:hAnsi="GHEA Grapalat" w:cs="Sylfaen"/>
          <w:szCs w:val="24"/>
          <w:lang w:val="ru-RU"/>
        </w:rPr>
        <w:t>դրա</w:t>
      </w:r>
      <w:r w:rsidRPr="00712340">
        <w:rPr>
          <w:rFonts w:ascii="GHEA Grapalat" w:hAnsi="GHEA Grapalat" w:cs="Sylfaen"/>
          <w:szCs w:val="24"/>
        </w:rPr>
        <w:t xml:space="preserve"> </w:t>
      </w:r>
      <w:r w:rsidRPr="00712340">
        <w:rPr>
          <w:rFonts w:ascii="GHEA Grapalat" w:hAnsi="GHEA Grapalat" w:cs="Sylfaen"/>
          <w:szCs w:val="24"/>
          <w:lang w:val="ru-RU"/>
        </w:rPr>
        <w:t>մասին</w:t>
      </w:r>
      <w:r w:rsidRPr="00712340">
        <w:rPr>
          <w:rFonts w:ascii="GHEA Grapalat" w:hAnsi="GHEA Grapalat" w:cs="Sylfaen"/>
          <w:szCs w:val="24"/>
        </w:rPr>
        <w:t xml:space="preserve"> </w:t>
      </w:r>
      <w:r w:rsidRPr="00712340">
        <w:rPr>
          <w:rFonts w:ascii="GHEA Grapalat" w:hAnsi="GHEA Grapalat" w:cs="Sylfaen"/>
          <w:szCs w:val="24"/>
          <w:lang w:val="ru-RU"/>
        </w:rPr>
        <w:t>ստանալով</w:t>
      </w:r>
      <w:r w:rsidRPr="00712340">
        <w:rPr>
          <w:rFonts w:ascii="GHEA Grapalat" w:hAnsi="GHEA Grapalat" w:cs="Sylfaen"/>
          <w:szCs w:val="24"/>
        </w:rPr>
        <w:t xml:space="preserve"> </w:t>
      </w:r>
      <w:r w:rsidRPr="00712340">
        <w:rPr>
          <w:rFonts w:ascii="GHEA Grapalat" w:hAnsi="GHEA Grapalat" w:cs="Sylfaen"/>
          <w:szCs w:val="24"/>
          <w:lang w:val="ru-RU"/>
        </w:rPr>
        <w:t>իրավասու</w:t>
      </w:r>
      <w:r w:rsidRPr="00712340">
        <w:rPr>
          <w:rFonts w:ascii="GHEA Grapalat" w:hAnsi="GHEA Grapalat" w:cs="Sylfaen"/>
          <w:szCs w:val="24"/>
        </w:rPr>
        <w:t xml:space="preserve"> </w:t>
      </w:r>
      <w:r w:rsidRPr="00712340">
        <w:rPr>
          <w:rFonts w:ascii="GHEA Grapalat" w:hAnsi="GHEA Grapalat" w:cs="Sylfaen"/>
          <w:szCs w:val="24"/>
          <w:lang w:val="ru-RU"/>
        </w:rPr>
        <w:t>մարմինների</w:t>
      </w:r>
      <w:r w:rsidRPr="00712340">
        <w:rPr>
          <w:rFonts w:ascii="GHEA Grapalat" w:hAnsi="GHEA Grapalat" w:cs="Sylfaen"/>
          <w:szCs w:val="24"/>
        </w:rPr>
        <w:t xml:space="preserve"> </w:t>
      </w:r>
      <w:r w:rsidRPr="00712340">
        <w:rPr>
          <w:rFonts w:ascii="GHEA Grapalat" w:hAnsi="GHEA Grapalat" w:cs="Sylfaen"/>
          <w:szCs w:val="24"/>
          <w:lang w:val="ru-RU"/>
        </w:rPr>
        <w:t>գրավոր</w:t>
      </w:r>
      <w:r w:rsidRPr="00712340">
        <w:rPr>
          <w:rFonts w:ascii="GHEA Grapalat" w:hAnsi="GHEA Grapalat" w:cs="Sylfaen"/>
          <w:szCs w:val="24"/>
        </w:rPr>
        <w:t xml:space="preserve"> </w:t>
      </w:r>
      <w:r w:rsidRPr="00712340">
        <w:rPr>
          <w:rFonts w:ascii="GHEA Grapalat" w:hAnsi="GHEA Grapalat" w:cs="Sylfaen"/>
          <w:szCs w:val="24"/>
          <w:lang w:val="ru-RU"/>
        </w:rPr>
        <w:t>եզրակացությունը</w:t>
      </w:r>
      <w:r w:rsidRPr="00712340">
        <w:rPr>
          <w:rFonts w:ascii="GHEA Grapalat" w:hAnsi="GHEA Grapalat" w:cs="Sylfaen"/>
          <w:szCs w:val="24"/>
        </w:rPr>
        <w:t xml:space="preserve">: </w:t>
      </w:r>
      <w:r w:rsidRPr="00712340">
        <w:rPr>
          <w:rFonts w:ascii="GHEA Grapalat" w:hAnsi="GHEA Grapalat" w:cs="Sylfaen"/>
          <w:szCs w:val="24"/>
          <w:lang w:val="ru-RU"/>
        </w:rPr>
        <w:t>Նման</w:t>
      </w:r>
      <w:r w:rsidRPr="00712340">
        <w:rPr>
          <w:rFonts w:ascii="GHEA Grapalat" w:hAnsi="GHEA Grapalat" w:cs="Sylfaen"/>
          <w:szCs w:val="24"/>
        </w:rPr>
        <w:t xml:space="preserve"> </w:t>
      </w:r>
      <w:r w:rsidRPr="00712340">
        <w:rPr>
          <w:rFonts w:ascii="GHEA Grapalat" w:hAnsi="GHEA Grapalat" w:cs="Sylfaen"/>
          <w:szCs w:val="24"/>
          <w:lang w:val="ru-RU"/>
        </w:rPr>
        <w:t>հարցում</w:t>
      </w:r>
      <w:r w:rsidRPr="00712340">
        <w:rPr>
          <w:rFonts w:ascii="GHEA Grapalat" w:hAnsi="GHEA Grapalat" w:cs="Sylfaen"/>
          <w:szCs w:val="24"/>
        </w:rPr>
        <w:t xml:space="preserve"> </w:t>
      </w:r>
      <w:r w:rsidRPr="00712340">
        <w:rPr>
          <w:rFonts w:ascii="GHEA Grapalat" w:hAnsi="GHEA Grapalat" w:cs="Sylfaen"/>
          <w:szCs w:val="24"/>
          <w:lang w:val="ru-RU"/>
        </w:rPr>
        <w:t>ուղարկվելու</w:t>
      </w:r>
      <w:r w:rsidRPr="00712340">
        <w:rPr>
          <w:rFonts w:ascii="GHEA Grapalat" w:hAnsi="GHEA Grapalat" w:cs="Sylfaen"/>
          <w:szCs w:val="24"/>
        </w:rPr>
        <w:t xml:space="preserve"> </w:t>
      </w:r>
      <w:r w:rsidRPr="00712340">
        <w:rPr>
          <w:rFonts w:ascii="GHEA Grapalat" w:hAnsi="GHEA Grapalat" w:cs="Sylfaen"/>
          <w:szCs w:val="24"/>
          <w:lang w:val="ru-RU"/>
        </w:rPr>
        <w:t>դեպքում</w:t>
      </w:r>
      <w:r w:rsidRPr="00712340">
        <w:rPr>
          <w:rFonts w:ascii="GHEA Grapalat" w:hAnsi="GHEA Grapalat" w:cs="Sylfaen"/>
          <w:szCs w:val="24"/>
        </w:rPr>
        <w:t xml:space="preserve"> </w:t>
      </w:r>
      <w:r w:rsidRPr="00712340">
        <w:rPr>
          <w:rFonts w:ascii="GHEA Grapalat" w:hAnsi="GHEA Grapalat" w:cs="Sylfaen"/>
          <w:szCs w:val="24"/>
          <w:lang w:val="ru-RU"/>
        </w:rPr>
        <w:t>համապատասխան</w:t>
      </w:r>
      <w:r w:rsidRPr="00712340">
        <w:rPr>
          <w:rFonts w:ascii="GHEA Grapalat" w:hAnsi="GHEA Grapalat" w:cs="Sylfaen"/>
          <w:szCs w:val="24"/>
        </w:rPr>
        <w:t xml:space="preserve"> </w:t>
      </w:r>
      <w:r w:rsidRPr="00712340">
        <w:rPr>
          <w:rFonts w:ascii="GHEA Grapalat" w:hAnsi="GHEA Grapalat" w:cs="Sylfaen"/>
          <w:szCs w:val="24"/>
          <w:lang w:val="ru-RU"/>
        </w:rPr>
        <w:t>պետական</w:t>
      </w:r>
      <w:r w:rsidRPr="00712340">
        <w:rPr>
          <w:rFonts w:ascii="GHEA Grapalat" w:hAnsi="GHEA Grapalat" w:cs="Sylfaen"/>
          <w:szCs w:val="24"/>
        </w:rPr>
        <w:t xml:space="preserve"> </w:t>
      </w:r>
      <w:r w:rsidRPr="00712340">
        <w:rPr>
          <w:rFonts w:ascii="GHEA Grapalat" w:hAnsi="GHEA Grapalat" w:cs="Sylfaen"/>
          <w:szCs w:val="24"/>
          <w:lang w:val="ru-RU"/>
        </w:rPr>
        <w:t>և</w:t>
      </w:r>
      <w:r w:rsidRPr="00712340">
        <w:rPr>
          <w:rFonts w:ascii="GHEA Grapalat" w:hAnsi="GHEA Grapalat" w:cs="Sylfaen"/>
          <w:szCs w:val="24"/>
        </w:rPr>
        <w:t xml:space="preserve"> </w:t>
      </w:r>
      <w:r w:rsidRPr="00712340">
        <w:rPr>
          <w:rFonts w:ascii="GHEA Grapalat" w:hAnsi="GHEA Grapalat" w:cs="Sylfaen"/>
          <w:szCs w:val="24"/>
          <w:lang w:val="ru-RU"/>
        </w:rPr>
        <w:t>տեղական</w:t>
      </w:r>
      <w:r w:rsidRPr="00712340">
        <w:rPr>
          <w:rFonts w:ascii="GHEA Grapalat" w:hAnsi="GHEA Grapalat" w:cs="Sylfaen"/>
          <w:szCs w:val="24"/>
        </w:rPr>
        <w:t xml:space="preserve"> </w:t>
      </w:r>
      <w:r w:rsidRPr="00712340">
        <w:rPr>
          <w:rFonts w:ascii="GHEA Grapalat" w:hAnsi="GHEA Grapalat" w:cs="Sylfaen"/>
          <w:szCs w:val="24"/>
          <w:lang w:val="ru-RU"/>
        </w:rPr>
        <w:t>ինքնակառավարման</w:t>
      </w:r>
      <w:r w:rsidRPr="00712340">
        <w:rPr>
          <w:rFonts w:ascii="GHEA Grapalat" w:hAnsi="GHEA Grapalat" w:cs="Sylfaen"/>
          <w:szCs w:val="24"/>
        </w:rPr>
        <w:t xml:space="preserve"> </w:t>
      </w:r>
      <w:r w:rsidRPr="00712340">
        <w:rPr>
          <w:rFonts w:ascii="GHEA Grapalat" w:hAnsi="GHEA Grapalat" w:cs="Sylfaen"/>
          <w:szCs w:val="24"/>
          <w:lang w:val="ru-RU"/>
        </w:rPr>
        <w:t>մարմինները</w:t>
      </w:r>
      <w:r w:rsidRPr="00712340">
        <w:rPr>
          <w:rFonts w:ascii="GHEA Grapalat" w:hAnsi="GHEA Grapalat" w:cs="Sylfaen"/>
          <w:szCs w:val="24"/>
        </w:rPr>
        <w:t xml:space="preserve"> </w:t>
      </w:r>
      <w:r w:rsidRPr="00712340">
        <w:rPr>
          <w:rFonts w:ascii="GHEA Grapalat" w:hAnsi="GHEA Grapalat" w:cs="Sylfaen"/>
          <w:szCs w:val="24"/>
          <w:lang w:val="ru-RU"/>
        </w:rPr>
        <w:t>հարցումն</w:t>
      </w:r>
      <w:r w:rsidRPr="00712340">
        <w:rPr>
          <w:rFonts w:ascii="GHEA Grapalat" w:hAnsi="GHEA Grapalat" w:cs="Sylfaen"/>
          <w:szCs w:val="24"/>
        </w:rPr>
        <w:t xml:space="preserve"> </w:t>
      </w:r>
      <w:r w:rsidRPr="00712340">
        <w:rPr>
          <w:rFonts w:ascii="GHEA Grapalat" w:hAnsi="GHEA Grapalat" w:cs="Sylfaen"/>
          <w:szCs w:val="24"/>
          <w:lang w:val="ru-RU"/>
        </w:rPr>
        <w:t>ստանալու</w:t>
      </w:r>
      <w:r w:rsidRPr="00712340">
        <w:rPr>
          <w:rFonts w:ascii="GHEA Grapalat" w:hAnsi="GHEA Grapalat" w:cs="Sylfaen"/>
          <w:szCs w:val="24"/>
        </w:rPr>
        <w:t xml:space="preserve"> </w:t>
      </w:r>
      <w:r w:rsidRPr="00712340">
        <w:rPr>
          <w:rFonts w:ascii="GHEA Grapalat" w:hAnsi="GHEA Grapalat" w:cs="Sylfaen"/>
          <w:szCs w:val="24"/>
          <w:lang w:val="ru-RU"/>
        </w:rPr>
        <w:t>օրվան</w:t>
      </w:r>
      <w:r w:rsidRPr="00712340">
        <w:rPr>
          <w:rFonts w:ascii="GHEA Grapalat" w:hAnsi="GHEA Grapalat" w:cs="Sylfaen"/>
          <w:szCs w:val="24"/>
        </w:rPr>
        <w:t xml:space="preserve"> </w:t>
      </w:r>
      <w:r w:rsidRPr="00712340">
        <w:rPr>
          <w:rFonts w:ascii="GHEA Grapalat" w:hAnsi="GHEA Grapalat" w:cs="Sylfaen"/>
          <w:szCs w:val="24"/>
          <w:lang w:val="ru-RU"/>
        </w:rPr>
        <w:t>հաջորդող</w:t>
      </w:r>
      <w:r w:rsidRPr="00712340">
        <w:rPr>
          <w:rFonts w:ascii="GHEA Grapalat" w:hAnsi="GHEA Grapalat" w:cs="Sylfaen"/>
          <w:szCs w:val="24"/>
        </w:rPr>
        <w:t xml:space="preserve"> </w:t>
      </w:r>
      <w:r w:rsidRPr="00712340">
        <w:rPr>
          <w:rFonts w:ascii="GHEA Grapalat" w:hAnsi="GHEA Grapalat" w:cs="Sylfaen"/>
          <w:szCs w:val="24"/>
          <w:lang w:val="ru-RU"/>
        </w:rPr>
        <w:t>երկու</w:t>
      </w:r>
      <w:r w:rsidRPr="00712340">
        <w:rPr>
          <w:rFonts w:ascii="GHEA Grapalat" w:hAnsi="GHEA Grapalat" w:cs="Sylfaen"/>
          <w:szCs w:val="24"/>
        </w:rPr>
        <w:t xml:space="preserve"> </w:t>
      </w:r>
      <w:r w:rsidRPr="00712340">
        <w:rPr>
          <w:rFonts w:ascii="GHEA Grapalat" w:hAnsi="GHEA Grapalat" w:cs="Sylfaen"/>
          <w:szCs w:val="24"/>
          <w:lang w:val="ru-RU"/>
        </w:rPr>
        <w:t>աշխատանքային</w:t>
      </w:r>
      <w:r w:rsidRPr="00712340">
        <w:rPr>
          <w:rFonts w:ascii="GHEA Grapalat" w:hAnsi="GHEA Grapalat" w:cs="Sylfaen"/>
          <w:szCs w:val="24"/>
        </w:rPr>
        <w:t xml:space="preserve"> </w:t>
      </w:r>
      <w:r w:rsidRPr="00712340">
        <w:rPr>
          <w:rFonts w:ascii="GHEA Grapalat" w:hAnsi="GHEA Grapalat" w:cs="Sylfaen"/>
          <w:szCs w:val="24"/>
          <w:lang w:val="ru-RU"/>
        </w:rPr>
        <w:t>օրվա</w:t>
      </w:r>
      <w:r w:rsidRPr="00712340">
        <w:rPr>
          <w:rFonts w:ascii="GHEA Grapalat" w:hAnsi="GHEA Grapalat" w:cs="Sylfaen"/>
          <w:szCs w:val="24"/>
        </w:rPr>
        <w:t xml:space="preserve"> </w:t>
      </w:r>
      <w:r w:rsidRPr="00712340">
        <w:rPr>
          <w:rFonts w:ascii="GHEA Grapalat" w:hAnsi="GHEA Grapalat" w:cs="Sylfaen"/>
          <w:szCs w:val="24"/>
          <w:lang w:val="ru-RU"/>
        </w:rPr>
        <w:t>ընթացքում</w:t>
      </w:r>
      <w:r w:rsidRPr="00712340">
        <w:rPr>
          <w:rFonts w:ascii="GHEA Grapalat" w:hAnsi="GHEA Grapalat" w:cs="Sylfaen"/>
          <w:szCs w:val="24"/>
        </w:rPr>
        <w:t xml:space="preserve"> </w:t>
      </w:r>
      <w:r w:rsidRPr="00712340">
        <w:rPr>
          <w:rFonts w:ascii="GHEA Grapalat" w:hAnsi="GHEA Grapalat" w:cs="Sylfaen"/>
          <w:szCs w:val="24"/>
          <w:lang w:val="ru-RU"/>
        </w:rPr>
        <w:t>տրամադրում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գրավոր</w:t>
      </w:r>
      <w:r w:rsidRPr="00712340">
        <w:rPr>
          <w:rFonts w:ascii="GHEA Grapalat" w:hAnsi="GHEA Grapalat" w:cs="Sylfaen"/>
          <w:szCs w:val="24"/>
        </w:rPr>
        <w:t xml:space="preserve"> </w:t>
      </w:r>
      <w:r w:rsidRPr="00712340">
        <w:rPr>
          <w:rFonts w:ascii="GHEA Grapalat" w:hAnsi="GHEA Grapalat" w:cs="Sylfaen"/>
          <w:szCs w:val="24"/>
          <w:lang w:val="ru-RU"/>
        </w:rPr>
        <w:t>եզրակացություն</w:t>
      </w:r>
      <w:r w:rsidRPr="00712340">
        <w:rPr>
          <w:rFonts w:ascii="GHEA Grapalat" w:hAnsi="GHEA Grapalat" w:cs="Sylfaen"/>
          <w:szCs w:val="24"/>
        </w:rPr>
        <w:t xml:space="preserve">: </w:t>
      </w:r>
      <w:r w:rsidRPr="00712340">
        <w:rPr>
          <w:rFonts w:ascii="GHEA Grapalat" w:hAnsi="GHEA Grapalat" w:cs="Sylfaen"/>
          <w:szCs w:val="24"/>
          <w:lang w:val="ru-RU"/>
        </w:rPr>
        <w:t>Եթե</w:t>
      </w:r>
      <w:r w:rsidRPr="00712340">
        <w:rPr>
          <w:rFonts w:ascii="GHEA Grapalat" w:hAnsi="GHEA Grapalat" w:cs="Sylfaen"/>
          <w:szCs w:val="24"/>
        </w:rPr>
        <w:t xml:space="preserve"> </w:t>
      </w:r>
      <w:r w:rsidRPr="00712340">
        <w:rPr>
          <w:rFonts w:ascii="GHEA Grapalat" w:hAnsi="GHEA Grapalat" w:cs="Sylfaen"/>
          <w:szCs w:val="24"/>
          <w:lang w:val="en-US"/>
        </w:rPr>
        <w:t>մ</w:t>
      </w:r>
      <w:r w:rsidRPr="00712340">
        <w:rPr>
          <w:rFonts w:ascii="GHEA Grapalat" w:hAnsi="GHEA Grapalat" w:cs="Sylfaen"/>
          <w:szCs w:val="24"/>
          <w:lang w:val="ru-RU"/>
        </w:rPr>
        <w:t>ասնակցի</w:t>
      </w:r>
      <w:r w:rsidRPr="00712340">
        <w:rPr>
          <w:rFonts w:ascii="GHEA Grapalat" w:hAnsi="GHEA Grapalat" w:cs="Sylfaen"/>
          <w:szCs w:val="24"/>
        </w:rPr>
        <w:t xml:space="preserve"> </w:t>
      </w:r>
      <w:r w:rsidRPr="00712340">
        <w:rPr>
          <w:rFonts w:ascii="GHEA Grapalat" w:hAnsi="GHEA Grapalat" w:cs="Sylfaen"/>
          <w:szCs w:val="24"/>
          <w:lang w:val="ru-RU"/>
        </w:rPr>
        <w:t>ներկայացրած</w:t>
      </w:r>
      <w:r w:rsidRPr="00712340">
        <w:rPr>
          <w:rFonts w:ascii="GHEA Grapalat" w:hAnsi="GHEA Grapalat" w:cs="Sylfaen"/>
          <w:szCs w:val="24"/>
        </w:rPr>
        <w:t xml:space="preserve"> </w:t>
      </w:r>
      <w:r w:rsidRPr="00712340">
        <w:rPr>
          <w:rFonts w:ascii="GHEA Grapalat" w:hAnsi="GHEA Grapalat" w:cs="Sylfaen"/>
          <w:szCs w:val="24"/>
          <w:lang w:val="ru-RU"/>
        </w:rPr>
        <w:t>տվյալների</w:t>
      </w:r>
      <w:r w:rsidRPr="00712340">
        <w:rPr>
          <w:rFonts w:ascii="GHEA Grapalat" w:hAnsi="GHEA Grapalat" w:cs="Sylfaen"/>
          <w:szCs w:val="24"/>
        </w:rPr>
        <w:t xml:space="preserve"> </w:t>
      </w:r>
      <w:r w:rsidRPr="00712340">
        <w:rPr>
          <w:rFonts w:ascii="GHEA Grapalat" w:hAnsi="GHEA Grapalat" w:cs="Sylfaen"/>
          <w:szCs w:val="24"/>
          <w:lang w:val="ru-RU"/>
        </w:rPr>
        <w:t>իսկության</w:t>
      </w:r>
      <w:r w:rsidRPr="00712340">
        <w:rPr>
          <w:rFonts w:ascii="GHEA Grapalat" w:hAnsi="GHEA Grapalat" w:cs="Sylfaen"/>
          <w:szCs w:val="24"/>
        </w:rPr>
        <w:t xml:space="preserve"> </w:t>
      </w:r>
      <w:r w:rsidRPr="00712340">
        <w:rPr>
          <w:rFonts w:ascii="GHEA Grapalat" w:hAnsi="GHEA Grapalat" w:cs="Sylfaen"/>
          <w:szCs w:val="24"/>
          <w:lang w:val="ru-RU"/>
        </w:rPr>
        <w:t>ստուգման</w:t>
      </w:r>
      <w:r w:rsidRPr="00712340">
        <w:rPr>
          <w:rFonts w:ascii="GHEA Grapalat" w:hAnsi="GHEA Grapalat" w:cs="Sylfaen"/>
          <w:szCs w:val="24"/>
        </w:rPr>
        <w:t xml:space="preserve"> </w:t>
      </w:r>
      <w:r w:rsidRPr="00712340">
        <w:rPr>
          <w:rFonts w:ascii="GHEA Grapalat" w:hAnsi="GHEA Grapalat" w:cs="Sylfaen"/>
          <w:szCs w:val="24"/>
          <w:lang w:val="ru-RU"/>
        </w:rPr>
        <w:t>արդյունքում</w:t>
      </w:r>
      <w:r w:rsidRPr="00712340">
        <w:rPr>
          <w:rFonts w:ascii="GHEA Grapalat" w:hAnsi="GHEA Grapalat" w:cs="Sylfaen"/>
          <w:szCs w:val="24"/>
        </w:rPr>
        <w:t xml:space="preserve"> </w:t>
      </w:r>
      <w:r w:rsidRPr="00712340">
        <w:rPr>
          <w:rFonts w:ascii="GHEA Grapalat" w:hAnsi="GHEA Grapalat" w:cs="Sylfaen"/>
          <w:szCs w:val="24"/>
          <w:lang w:val="ru-RU"/>
        </w:rPr>
        <w:t>տվյալները</w:t>
      </w:r>
      <w:r w:rsidRPr="00712340">
        <w:rPr>
          <w:rFonts w:ascii="GHEA Grapalat" w:hAnsi="GHEA Grapalat" w:cs="Sylfaen"/>
          <w:szCs w:val="24"/>
        </w:rPr>
        <w:t xml:space="preserve"> </w:t>
      </w:r>
      <w:r w:rsidRPr="00712340">
        <w:rPr>
          <w:rFonts w:ascii="GHEA Grapalat" w:hAnsi="GHEA Grapalat" w:cs="Sylfaen"/>
          <w:szCs w:val="24"/>
          <w:lang w:val="ru-RU"/>
        </w:rPr>
        <w:t>որակվում</w:t>
      </w:r>
      <w:r w:rsidRPr="00712340">
        <w:rPr>
          <w:rFonts w:ascii="GHEA Grapalat" w:hAnsi="GHEA Grapalat" w:cs="Sylfaen"/>
          <w:szCs w:val="24"/>
        </w:rPr>
        <w:t xml:space="preserve"> </w:t>
      </w:r>
      <w:r w:rsidRPr="00712340">
        <w:rPr>
          <w:rFonts w:ascii="GHEA Grapalat" w:hAnsi="GHEA Grapalat" w:cs="Sylfaen"/>
          <w:szCs w:val="24"/>
          <w:lang w:val="ru-RU"/>
        </w:rPr>
        <w:t>են</w:t>
      </w:r>
      <w:r w:rsidRPr="00712340">
        <w:rPr>
          <w:rFonts w:ascii="GHEA Grapalat" w:hAnsi="GHEA Grapalat" w:cs="Sylfaen"/>
          <w:szCs w:val="24"/>
        </w:rPr>
        <w:t xml:space="preserve"> </w:t>
      </w:r>
      <w:r w:rsidRPr="00712340">
        <w:rPr>
          <w:rFonts w:ascii="GHEA Grapalat" w:hAnsi="GHEA Grapalat" w:cs="Sylfaen"/>
          <w:szCs w:val="24"/>
          <w:lang w:val="ru-RU"/>
        </w:rPr>
        <w:t>իրականությանը</w:t>
      </w:r>
      <w:r w:rsidRPr="00712340">
        <w:rPr>
          <w:rFonts w:ascii="GHEA Grapalat" w:hAnsi="GHEA Grapalat" w:cs="Sylfaen"/>
          <w:szCs w:val="24"/>
        </w:rPr>
        <w:t xml:space="preserve"> </w:t>
      </w:r>
      <w:r w:rsidRPr="00712340">
        <w:rPr>
          <w:rFonts w:ascii="GHEA Grapalat" w:hAnsi="GHEA Grapalat" w:cs="Sylfaen"/>
          <w:szCs w:val="24"/>
          <w:lang w:val="ru-RU"/>
        </w:rPr>
        <w:t>չհամապա</w:t>
      </w:r>
      <w:r w:rsidRPr="00712340">
        <w:rPr>
          <w:rFonts w:ascii="GHEA Grapalat" w:hAnsi="GHEA Grapalat" w:cs="Sylfaen"/>
          <w:szCs w:val="24"/>
        </w:rPr>
        <w:softHyphen/>
      </w:r>
      <w:r w:rsidRPr="00712340">
        <w:rPr>
          <w:rFonts w:ascii="GHEA Grapalat" w:hAnsi="GHEA Grapalat" w:cs="Sylfaen"/>
          <w:szCs w:val="24"/>
          <w:lang w:val="ru-RU"/>
        </w:rPr>
        <w:t>տասխանող</w:t>
      </w:r>
      <w:r w:rsidRPr="00712340">
        <w:rPr>
          <w:rFonts w:ascii="GHEA Grapalat" w:hAnsi="GHEA Grapalat" w:cs="Sylfaen"/>
          <w:szCs w:val="24"/>
        </w:rPr>
        <w:t xml:space="preserve">, </w:t>
      </w:r>
      <w:r w:rsidRPr="00712340">
        <w:rPr>
          <w:rFonts w:ascii="GHEA Grapalat" w:hAnsi="GHEA Grapalat" w:cs="Sylfaen"/>
          <w:szCs w:val="24"/>
          <w:lang w:val="ru-RU"/>
        </w:rPr>
        <w:t>ապա</w:t>
      </w:r>
      <w:r w:rsidRPr="00712340">
        <w:rPr>
          <w:rFonts w:ascii="GHEA Grapalat" w:hAnsi="GHEA Grapalat" w:cs="Sylfaen"/>
          <w:szCs w:val="24"/>
        </w:rPr>
        <w:t xml:space="preserve"> տվյալ մասնակցի հայտը մերժվում է:</w:t>
      </w:r>
    </w:p>
    <w:p w:rsidR="003337BC" w:rsidRPr="00712340" w:rsidRDefault="003337BC" w:rsidP="003337BC">
      <w:pPr>
        <w:pStyle w:val="23"/>
        <w:spacing w:line="240" w:lineRule="auto"/>
        <w:ind w:firstLine="567"/>
        <w:rPr>
          <w:rFonts w:ascii="GHEA Grapalat" w:hAnsi="GHEA Grapalat" w:cs="Sylfaen"/>
          <w:szCs w:val="24"/>
        </w:rPr>
      </w:pPr>
      <w:r w:rsidRPr="00712340">
        <w:rPr>
          <w:rFonts w:ascii="GHEA Grapalat" w:hAnsi="GHEA Grapalat" w:cs="Sylfaen"/>
          <w:szCs w:val="24"/>
        </w:rPr>
        <w:t>8</w:t>
      </w:r>
      <w:r w:rsidRPr="00712340">
        <w:rPr>
          <w:rFonts w:ascii="GHEA Grapalat" w:hAnsi="GHEA Grapalat" w:cs="Sylfaen"/>
          <w:szCs w:val="24"/>
          <w:lang w:val="hy-AM"/>
        </w:rPr>
        <w:t>.</w:t>
      </w:r>
      <w:r w:rsidRPr="00E81BDB">
        <w:rPr>
          <w:rFonts w:ascii="GHEA Grapalat" w:hAnsi="GHEA Grapalat" w:cs="Sylfaen"/>
          <w:szCs w:val="24"/>
        </w:rPr>
        <w:t>20</w:t>
      </w:r>
      <w:r w:rsidRPr="00712340">
        <w:rPr>
          <w:rFonts w:ascii="GHEA Grapalat" w:hAnsi="GHEA Grapalat" w:cs="Sylfaen"/>
          <w:szCs w:val="24"/>
        </w:rPr>
        <w:t xml:space="preserve"> </w:t>
      </w:r>
      <w:r w:rsidRPr="00712340">
        <w:rPr>
          <w:rFonts w:ascii="GHEA Grapalat" w:hAnsi="GHEA Grapalat" w:cs="Sylfaen"/>
          <w:szCs w:val="24"/>
          <w:lang w:val="hy-AM"/>
        </w:rPr>
        <w:t>Սույն</w:t>
      </w:r>
      <w:r w:rsidRPr="00712340">
        <w:rPr>
          <w:rFonts w:ascii="GHEA Grapalat" w:hAnsi="GHEA Grapalat" w:cs="Sylfaen"/>
          <w:szCs w:val="24"/>
        </w:rPr>
        <w:t xml:space="preserve"> </w:t>
      </w:r>
      <w:r w:rsidRPr="00712340">
        <w:rPr>
          <w:rFonts w:ascii="GHEA Grapalat" w:hAnsi="GHEA Grapalat" w:cs="Sylfaen"/>
          <w:szCs w:val="24"/>
          <w:lang w:val="hy-AM"/>
        </w:rPr>
        <w:t>հրավերի</w:t>
      </w:r>
      <w:r w:rsidRPr="00712340">
        <w:rPr>
          <w:rFonts w:ascii="GHEA Grapalat" w:hAnsi="GHEA Grapalat" w:cs="Sylfaen"/>
          <w:szCs w:val="24"/>
        </w:rPr>
        <w:t xml:space="preserve"> 1-</w:t>
      </w:r>
      <w:r w:rsidRPr="00712340">
        <w:rPr>
          <w:rFonts w:ascii="GHEA Grapalat" w:hAnsi="GHEA Grapalat" w:cs="Sylfaen"/>
          <w:szCs w:val="24"/>
          <w:lang w:val="hy-AM"/>
        </w:rPr>
        <w:t>ին</w:t>
      </w:r>
      <w:r w:rsidRPr="00712340">
        <w:rPr>
          <w:rFonts w:ascii="GHEA Grapalat" w:hAnsi="GHEA Grapalat" w:cs="Sylfaen"/>
          <w:szCs w:val="24"/>
        </w:rPr>
        <w:t xml:space="preserve"> </w:t>
      </w:r>
      <w:r w:rsidRPr="00712340">
        <w:rPr>
          <w:rFonts w:ascii="GHEA Grapalat" w:hAnsi="GHEA Grapalat" w:cs="Sylfaen"/>
          <w:szCs w:val="24"/>
          <w:lang w:val="hy-AM"/>
        </w:rPr>
        <w:t>մասի</w:t>
      </w:r>
      <w:r w:rsidRPr="00712340">
        <w:rPr>
          <w:rFonts w:ascii="GHEA Grapalat" w:hAnsi="GHEA Grapalat" w:cs="Sylfaen"/>
          <w:szCs w:val="24"/>
        </w:rPr>
        <w:t xml:space="preserve"> 8.20</w:t>
      </w:r>
      <w:r>
        <w:rPr>
          <w:rFonts w:ascii="GHEA Grapalat" w:hAnsi="GHEA Grapalat" w:cs="Sylfaen"/>
          <w:szCs w:val="24"/>
        </w:rPr>
        <w:t xml:space="preserve"> </w:t>
      </w:r>
      <w:r w:rsidRPr="00712340">
        <w:rPr>
          <w:rFonts w:ascii="GHEA Grapalat" w:hAnsi="GHEA Grapalat" w:cs="Sylfaen"/>
          <w:szCs w:val="24"/>
          <w:lang w:val="hy-AM"/>
        </w:rPr>
        <w:t>կետի</w:t>
      </w:r>
      <w:r w:rsidRPr="00712340">
        <w:rPr>
          <w:rFonts w:ascii="GHEA Grapalat" w:hAnsi="GHEA Grapalat" w:cs="Sylfaen"/>
          <w:szCs w:val="24"/>
        </w:rPr>
        <w:t xml:space="preserve"> </w:t>
      </w:r>
      <w:r w:rsidRPr="00712340">
        <w:rPr>
          <w:rFonts w:ascii="GHEA Grapalat" w:hAnsi="GHEA Grapalat" w:cs="Sylfaen"/>
          <w:szCs w:val="24"/>
          <w:lang w:val="hy-AM"/>
        </w:rPr>
        <w:t>կիրառման</w:t>
      </w:r>
      <w:r w:rsidRPr="00712340">
        <w:rPr>
          <w:rFonts w:ascii="GHEA Grapalat" w:hAnsi="GHEA Grapalat" w:cs="Sylfaen"/>
          <w:szCs w:val="24"/>
        </w:rPr>
        <w:t xml:space="preserve"> </w:t>
      </w:r>
      <w:r w:rsidRPr="00712340">
        <w:rPr>
          <w:rFonts w:ascii="GHEA Grapalat" w:hAnsi="GHEA Grapalat" w:cs="Sylfaen"/>
          <w:szCs w:val="24"/>
          <w:lang w:val="hy-AM"/>
        </w:rPr>
        <w:t>նպատակով</w:t>
      </w:r>
      <w:r w:rsidRPr="00712340">
        <w:rPr>
          <w:rFonts w:ascii="GHEA Grapalat" w:hAnsi="GHEA Grapalat" w:cs="Sylfaen"/>
          <w:szCs w:val="24"/>
        </w:rPr>
        <w:t xml:space="preserve"> կարող է </w:t>
      </w:r>
      <w:r w:rsidRPr="00C52CD8">
        <w:rPr>
          <w:rFonts w:ascii="GHEA Grapalat" w:hAnsi="GHEA Grapalat" w:cs="Sylfaen"/>
          <w:szCs w:val="24"/>
          <w:lang w:val="hy-AM"/>
        </w:rPr>
        <w:t xml:space="preserve">հրավիրվել </w:t>
      </w:r>
      <w:r w:rsidRPr="00712340">
        <w:rPr>
          <w:rFonts w:ascii="GHEA Grapalat" w:hAnsi="GHEA Grapalat" w:cs="Sylfaen"/>
          <w:szCs w:val="24"/>
          <w:lang w:val="hy-AM"/>
        </w:rPr>
        <w:t>հանձնաժողովի</w:t>
      </w:r>
      <w:r w:rsidRPr="00712340">
        <w:rPr>
          <w:rFonts w:ascii="GHEA Grapalat" w:hAnsi="GHEA Grapalat" w:cs="Sylfaen"/>
          <w:szCs w:val="24"/>
        </w:rPr>
        <w:t xml:space="preserve"> </w:t>
      </w:r>
      <w:r w:rsidRPr="00712340">
        <w:rPr>
          <w:rFonts w:ascii="GHEA Grapalat" w:hAnsi="GHEA Grapalat" w:cs="Sylfaen"/>
          <w:szCs w:val="24"/>
          <w:lang w:val="hy-AM"/>
        </w:rPr>
        <w:t>արտահերթ</w:t>
      </w:r>
      <w:r w:rsidRPr="00712340">
        <w:rPr>
          <w:rFonts w:ascii="GHEA Grapalat" w:hAnsi="GHEA Grapalat" w:cs="Sylfaen"/>
          <w:szCs w:val="24"/>
        </w:rPr>
        <w:t xml:space="preserve"> </w:t>
      </w:r>
      <w:r w:rsidRPr="00712340">
        <w:rPr>
          <w:rFonts w:ascii="GHEA Grapalat" w:hAnsi="GHEA Grapalat" w:cs="Sylfaen"/>
          <w:szCs w:val="24"/>
          <w:lang w:val="hy-AM"/>
        </w:rPr>
        <w:t>նիստ։</w:t>
      </w:r>
    </w:p>
    <w:p w:rsidR="003337BC" w:rsidRPr="00712340" w:rsidRDefault="003337BC" w:rsidP="003337BC">
      <w:pPr>
        <w:pStyle w:val="norm"/>
        <w:spacing w:line="240" w:lineRule="auto"/>
        <w:ind w:firstLine="567"/>
        <w:rPr>
          <w:rFonts w:ascii="GHEA Grapalat" w:hAnsi="GHEA Grapalat" w:cs="Tahoma"/>
          <w:sz w:val="20"/>
          <w:lang w:val="hy-AM"/>
        </w:rPr>
      </w:pPr>
      <w:r w:rsidRPr="00712340">
        <w:rPr>
          <w:rFonts w:ascii="GHEA Grapalat" w:hAnsi="GHEA Grapalat"/>
          <w:spacing w:val="-6"/>
          <w:sz w:val="20"/>
          <w:lang w:val="hy-AM"/>
        </w:rPr>
        <w:t>8.</w:t>
      </w:r>
      <w:r w:rsidRPr="00E81BDB">
        <w:rPr>
          <w:rFonts w:ascii="GHEA Grapalat" w:hAnsi="GHEA Grapalat"/>
          <w:spacing w:val="-6"/>
          <w:sz w:val="20"/>
          <w:lang w:val="af-ZA"/>
        </w:rPr>
        <w:t xml:space="preserve">21 </w:t>
      </w:r>
      <w:r w:rsidRPr="00712340">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712340">
        <w:rPr>
          <w:rFonts w:ascii="GHEA Grapalat" w:hAnsi="GHEA Grapalat" w:cs="Sylfaen"/>
          <w:lang w:val="hy-AM"/>
        </w:rPr>
        <w:t xml:space="preserve"> </w:t>
      </w:r>
      <w:r w:rsidRPr="0071234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3337BC" w:rsidRPr="00712340" w:rsidRDefault="003337BC" w:rsidP="003337BC">
      <w:pPr>
        <w:pStyle w:val="23"/>
        <w:spacing w:line="240" w:lineRule="auto"/>
        <w:ind w:firstLine="567"/>
        <w:rPr>
          <w:rFonts w:ascii="GHEA Grapalat" w:hAnsi="GHEA Grapalat" w:cs="Sylfaen"/>
          <w:szCs w:val="24"/>
        </w:rPr>
      </w:pPr>
      <w:r w:rsidRPr="00712340">
        <w:rPr>
          <w:rFonts w:ascii="GHEA Grapalat" w:hAnsi="GHEA Grapalat" w:cs="Sylfaen"/>
          <w:szCs w:val="24"/>
          <w:lang w:val="hy-AM"/>
        </w:rPr>
        <w:t>8.</w:t>
      </w:r>
      <w:r w:rsidRPr="00E81BDB">
        <w:rPr>
          <w:rFonts w:ascii="GHEA Grapalat" w:hAnsi="GHEA Grapalat" w:cs="Sylfaen"/>
          <w:szCs w:val="24"/>
          <w:lang w:val="hy-AM"/>
        </w:rPr>
        <w:t>22</w:t>
      </w:r>
      <w:r w:rsidRPr="00712340">
        <w:rPr>
          <w:rFonts w:ascii="GHEA Grapalat" w:hAnsi="GHEA Grapalat" w:cs="Sylfaen"/>
          <w:szCs w:val="24"/>
        </w:rPr>
        <w:t xml:space="preserve"> </w:t>
      </w:r>
      <w:r w:rsidRPr="00712340">
        <w:rPr>
          <w:rFonts w:ascii="GHEA Grapalat" w:hAnsi="GHEA Grapalat" w:cs="Sylfaen"/>
          <w:szCs w:val="24"/>
          <w:lang w:val="hy-AM"/>
        </w:rPr>
        <w:t>Անգործության</w:t>
      </w:r>
      <w:r w:rsidRPr="00712340">
        <w:rPr>
          <w:rFonts w:ascii="GHEA Grapalat" w:hAnsi="GHEA Grapalat" w:cs="Sylfaen"/>
          <w:szCs w:val="24"/>
        </w:rPr>
        <w:t xml:space="preserve"> </w:t>
      </w:r>
      <w:r w:rsidRPr="00712340">
        <w:rPr>
          <w:rFonts w:ascii="GHEA Grapalat" w:hAnsi="GHEA Grapalat" w:cs="Sylfaen"/>
          <w:szCs w:val="24"/>
          <w:lang w:val="hy-AM"/>
        </w:rPr>
        <w:t>ժամկետը</w:t>
      </w:r>
      <w:r w:rsidRPr="00712340">
        <w:rPr>
          <w:rFonts w:ascii="GHEA Grapalat" w:hAnsi="GHEA Grapalat" w:cs="Sylfaen"/>
          <w:szCs w:val="24"/>
        </w:rPr>
        <w:t xml:space="preserve"> </w:t>
      </w:r>
      <w:r w:rsidRPr="00712340">
        <w:rPr>
          <w:rFonts w:ascii="GHEA Grapalat" w:hAnsi="GHEA Grapalat" w:cs="Sylfaen"/>
          <w:szCs w:val="24"/>
          <w:lang w:val="hy-AM"/>
        </w:rPr>
        <w:t>պայմանագիր</w:t>
      </w:r>
      <w:r w:rsidRPr="00712340">
        <w:rPr>
          <w:rFonts w:ascii="GHEA Grapalat" w:hAnsi="GHEA Grapalat" w:cs="Sylfaen"/>
          <w:szCs w:val="24"/>
        </w:rPr>
        <w:t xml:space="preserve"> </w:t>
      </w:r>
      <w:r w:rsidRPr="00712340">
        <w:rPr>
          <w:rFonts w:ascii="GHEA Grapalat" w:hAnsi="GHEA Grapalat" w:cs="Sylfaen"/>
          <w:szCs w:val="24"/>
          <w:lang w:val="hy-AM"/>
        </w:rPr>
        <w:t>կնքելու</w:t>
      </w:r>
      <w:r w:rsidRPr="00712340">
        <w:rPr>
          <w:rFonts w:ascii="GHEA Grapalat" w:hAnsi="GHEA Grapalat" w:cs="Sylfaen"/>
          <w:szCs w:val="24"/>
        </w:rPr>
        <w:t xml:space="preserve"> </w:t>
      </w:r>
      <w:r w:rsidRPr="00712340">
        <w:rPr>
          <w:rFonts w:ascii="GHEA Grapalat" w:hAnsi="GHEA Grapalat" w:cs="Sylfaen"/>
          <w:szCs w:val="24"/>
          <w:lang w:val="hy-AM"/>
        </w:rPr>
        <w:t>մասին</w:t>
      </w:r>
      <w:r w:rsidRPr="00712340">
        <w:rPr>
          <w:rFonts w:ascii="GHEA Grapalat" w:hAnsi="GHEA Grapalat" w:cs="Sylfaen"/>
          <w:szCs w:val="24"/>
        </w:rPr>
        <w:t xml:space="preserve"> </w:t>
      </w:r>
      <w:r w:rsidRPr="00712340">
        <w:rPr>
          <w:rFonts w:ascii="GHEA Grapalat" w:hAnsi="GHEA Grapalat" w:cs="Sylfaen"/>
          <w:szCs w:val="24"/>
          <w:lang w:val="hy-AM"/>
        </w:rPr>
        <w:t>որոշման</w:t>
      </w:r>
      <w:r w:rsidRPr="00712340">
        <w:rPr>
          <w:rFonts w:ascii="GHEA Grapalat" w:hAnsi="GHEA Grapalat" w:cs="Sylfaen"/>
          <w:szCs w:val="24"/>
        </w:rPr>
        <w:t xml:space="preserve"> </w:t>
      </w:r>
      <w:r w:rsidRPr="00712340">
        <w:rPr>
          <w:rFonts w:ascii="GHEA Grapalat" w:hAnsi="GHEA Grapalat" w:cs="Sylfaen"/>
          <w:szCs w:val="24"/>
          <w:lang w:val="hy-AM"/>
        </w:rPr>
        <w:t>հայտարարության</w:t>
      </w:r>
      <w:r w:rsidRPr="00712340">
        <w:rPr>
          <w:rFonts w:ascii="GHEA Grapalat" w:hAnsi="GHEA Grapalat" w:cs="Sylfaen"/>
          <w:szCs w:val="24"/>
        </w:rPr>
        <w:t xml:space="preserve"> </w:t>
      </w:r>
      <w:r w:rsidRPr="00712340">
        <w:rPr>
          <w:rFonts w:ascii="GHEA Grapalat" w:hAnsi="GHEA Grapalat" w:cs="Sylfaen"/>
          <w:szCs w:val="24"/>
          <w:lang w:val="hy-AM"/>
        </w:rPr>
        <w:t>հրապարակման</w:t>
      </w:r>
      <w:r w:rsidRPr="00712340">
        <w:rPr>
          <w:rFonts w:ascii="GHEA Grapalat" w:hAnsi="GHEA Grapalat" w:cs="Sylfaen"/>
          <w:szCs w:val="24"/>
        </w:rPr>
        <w:t xml:space="preserve"> </w:t>
      </w:r>
      <w:r w:rsidRPr="00712340">
        <w:rPr>
          <w:rFonts w:ascii="GHEA Grapalat" w:hAnsi="GHEA Grapalat" w:cs="Sylfaen"/>
          <w:szCs w:val="24"/>
          <w:lang w:val="hy-AM"/>
        </w:rPr>
        <w:t>օրվան</w:t>
      </w:r>
      <w:r w:rsidRPr="00712340">
        <w:rPr>
          <w:rFonts w:ascii="GHEA Grapalat" w:hAnsi="GHEA Grapalat" w:cs="Sylfaen"/>
          <w:szCs w:val="24"/>
        </w:rPr>
        <w:t xml:space="preserve"> </w:t>
      </w:r>
      <w:r w:rsidRPr="00712340">
        <w:rPr>
          <w:rFonts w:ascii="GHEA Grapalat" w:hAnsi="GHEA Grapalat" w:cs="Sylfaen"/>
          <w:szCs w:val="24"/>
          <w:lang w:val="hy-AM"/>
        </w:rPr>
        <w:t>հաջորդող</w:t>
      </w:r>
      <w:r w:rsidRPr="00712340">
        <w:rPr>
          <w:rFonts w:ascii="GHEA Grapalat" w:hAnsi="GHEA Grapalat" w:cs="Sylfaen"/>
          <w:szCs w:val="24"/>
        </w:rPr>
        <w:t xml:space="preserve"> </w:t>
      </w:r>
      <w:r w:rsidRPr="00712340">
        <w:rPr>
          <w:rFonts w:ascii="GHEA Grapalat" w:hAnsi="GHEA Grapalat" w:cs="Sylfaen"/>
          <w:szCs w:val="24"/>
          <w:lang w:val="hy-AM"/>
        </w:rPr>
        <w:t>օրվա</w:t>
      </w:r>
      <w:r w:rsidRPr="00712340">
        <w:rPr>
          <w:rFonts w:ascii="GHEA Grapalat" w:hAnsi="GHEA Grapalat" w:cs="Sylfaen"/>
          <w:szCs w:val="24"/>
        </w:rPr>
        <w:t xml:space="preserve"> </w:t>
      </w:r>
      <w:r w:rsidRPr="00712340">
        <w:rPr>
          <w:rFonts w:ascii="GHEA Grapalat" w:hAnsi="GHEA Grapalat" w:cs="Sylfaen"/>
          <w:szCs w:val="24"/>
          <w:lang w:val="hy-AM"/>
        </w:rPr>
        <w:t>և</w:t>
      </w:r>
      <w:r w:rsidRPr="00712340">
        <w:rPr>
          <w:rFonts w:ascii="GHEA Grapalat" w:hAnsi="GHEA Grapalat" w:cs="Sylfaen"/>
          <w:szCs w:val="24"/>
        </w:rPr>
        <w:t xml:space="preserve"> պ</w:t>
      </w:r>
      <w:r w:rsidRPr="00712340">
        <w:rPr>
          <w:rFonts w:ascii="GHEA Grapalat" w:hAnsi="GHEA Grapalat" w:cs="Sylfaen"/>
          <w:szCs w:val="24"/>
          <w:lang w:val="hy-AM"/>
        </w:rPr>
        <w:t>ատվիրատուի</w:t>
      </w:r>
      <w:r w:rsidRPr="00712340">
        <w:rPr>
          <w:rFonts w:ascii="GHEA Grapalat" w:hAnsi="GHEA Grapalat" w:cs="Sylfaen"/>
          <w:szCs w:val="24"/>
        </w:rPr>
        <w:t xml:space="preserve"> </w:t>
      </w:r>
      <w:r w:rsidRPr="00712340">
        <w:rPr>
          <w:rFonts w:ascii="GHEA Grapalat" w:hAnsi="GHEA Grapalat" w:cs="Sylfaen"/>
          <w:szCs w:val="24"/>
          <w:lang w:val="hy-AM"/>
        </w:rPr>
        <w:t>կողմից</w:t>
      </w:r>
      <w:r w:rsidRPr="00712340">
        <w:rPr>
          <w:rFonts w:ascii="GHEA Grapalat" w:hAnsi="GHEA Grapalat" w:cs="Sylfaen"/>
          <w:szCs w:val="24"/>
        </w:rPr>
        <w:t xml:space="preserve"> </w:t>
      </w:r>
      <w:r w:rsidRPr="00712340">
        <w:rPr>
          <w:rFonts w:ascii="GHEA Grapalat" w:hAnsi="GHEA Grapalat" w:cs="Sylfaen"/>
          <w:szCs w:val="24"/>
          <w:lang w:val="hy-AM"/>
        </w:rPr>
        <w:t>պայմանագիրը</w:t>
      </w:r>
      <w:r w:rsidRPr="00712340">
        <w:rPr>
          <w:rFonts w:ascii="GHEA Grapalat" w:hAnsi="GHEA Grapalat" w:cs="Sylfaen"/>
          <w:szCs w:val="24"/>
        </w:rPr>
        <w:t xml:space="preserve"> </w:t>
      </w:r>
      <w:r w:rsidRPr="00712340">
        <w:rPr>
          <w:rFonts w:ascii="GHEA Grapalat" w:hAnsi="GHEA Grapalat" w:cs="Sylfaen"/>
          <w:szCs w:val="24"/>
          <w:lang w:val="hy-AM"/>
        </w:rPr>
        <w:t>կնքելու</w:t>
      </w:r>
      <w:r w:rsidRPr="00712340">
        <w:rPr>
          <w:rFonts w:ascii="GHEA Grapalat" w:hAnsi="GHEA Grapalat" w:cs="Sylfaen"/>
          <w:szCs w:val="24"/>
        </w:rPr>
        <w:t xml:space="preserve"> </w:t>
      </w:r>
      <w:r w:rsidRPr="00712340">
        <w:rPr>
          <w:rFonts w:ascii="GHEA Grapalat" w:hAnsi="GHEA Grapalat" w:cs="Sylfaen"/>
          <w:szCs w:val="24"/>
          <w:lang w:val="hy-AM"/>
        </w:rPr>
        <w:t>իրավասության</w:t>
      </w:r>
      <w:r w:rsidRPr="00712340">
        <w:rPr>
          <w:rFonts w:ascii="GHEA Grapalat" w:hAnsi="GHEA Grapalat" w:cs="Sylfaen"/>
          <w:szCs w:val="24"/>
        </w:rPr>
        <w:t xml:space="preserve"> </w:t>
      </w:r>
      <w:r w:rsidRPr="00712340">
        <w:rPr>
          <w:rFonts w:ascii="GHEA Grapalat" w:hAnsi="GHEA Grapalat" w:cs="Sylfaen"/>
          <w:szCs w:val="24"/>
          <w:lang w:val="hy-AM"/>
        </w:rPr>
        <w:t>առաջացման</w:t>
      </w:r>
      <w:r w:rsidRPr="00712340">
        <w:rPr>
          <w:rFonts w:ascii="GHEA Grapalat" w:hAnsi="GHEA Grapalat" w:cs="Sylfaen"/>
          <w:szCs w:val="24"/>
        </w:rPr>
        <w:t xml:space="preserve"> </w:t>
      </w:r>
      <w:r w:rsidRPr="00712340">
        <w:rPr>
          <w:rFonts w:ascii="GHEA Grapalat" w:hAnsi="GHEA Grapalat" w:cs="Sylfaen"/>
          <w:szCs w:val="24"/>
          <w:lang w:val="hy-AM"/>
        </w:rPr>
        <w:t>օրվա</w:t>
      </w:r>
      <w:r w:rsidRPr="00712340">
        <w:rPr>
          <w:rFonts w:ascii="GHEA Grapalat" w:hAnsi="GHEA Grapalat" w:cs="Sylfaen"/>
          <w:szCs w:val="24"/>
        </w:rPr>
        <w:t xml:space="preserve"> </w:t>
      </w:r>
      <w:r w:rsidRPr="00712340">
        <w:rPr>
          <w:rFonts w:ascii="GHEA Grapalat" w:hAnsi="GHEA Grapalat" w:cs="Sylfaen"/>
          <w:szCs w:val="24"/>
          <w:lang w:val="hy-AM"/>
        </w:rPr>
        <w:t>միջև</w:t>
      </w:r>
      <w:r w:rsidRPr="00712340">
        <w:rPr>
          <w:rFonts w:ascii="GHEA Grapalat" w:hAnsi="GHEA Grapalat" w:cs="Sylfaen"/>
          <w:szCs w:val="24"/>
        </w:rPr>
        <w:t xml:space="preserve"> </w:t>
      </w:r>
      <w:r w:rsidRPr="00712340">
        <w:rPr>
          <w:rFonts w:ascii="GHEA Grapalat" w:hAnsi="GHEA Grapalat" w:cs="Sylfaen"/>
          <w:szCs w:val="24"/>
          <w:lang w:val="hy-AM"/>
        </w:rPr>
        <w:t>ընկած</w:t>
      </w:r>
      <w:r w:rsidRPr="00712340">
        <w:rPr>
          <w:rFonts w:ascii="GHEA Grapalat" w:hAnsi="GHEA Grapalat" w:cs="Sylfaen"/>
          <w:szCs w:val="24"/>
        </w:rPr>
        <w:t xml:space="preserve"> </w:t>
      </w:r>
      <w:r w:rsidRPr="00712340">
        <w:rPr>
          <w:rFonts w:ascii="GHEA Grapalat" w:hAnsi="GHEA Grapalat" w:cs="Sylfaen"/>
          <w:szCs w:val="24"/>
          <w:lang w:val="hy-AM"/>
        </w:rPr>
        <w:t>ժամանակահատվածն</w:t>
      </w:r>
      <w:r w:rsidRPr="00712340">
        <w:rPr>
          <w:rFonts w:ascii="GHEA Grapalat" w:hAnsi="GHEA Grapalat" w:cs="Sylfaen"/>
          <w:szCs w:val="24"/>
        </w:rPr>
        <w:t xml:space="preserve"> </w:t>
      </w:r>
      <w:r w:rsidRPr="00712340">
        <w:rPr>
          <w:rFonts w:ascii="GHEA Grapalat" w:hAnsi="GHEA Grapalat" w:cs="Sylfaen"/>
          <w:szCs w:val="24"/>
          <w:lang w:val="hy-AM"/>
        </w:rPr>
        <w:t>է։</w:t>
      </w:r>
    </w:p>
    <w:p w:rsidR="003337BC" w:rsidRPr="00712340" w:rsidRDefault="003337BC" w:rsidP="003337BC">
      <w:pPr>
        <w:pStyle w:val="23"/>
        <w:spacing w:line="240" w:lineRule="auto"/>
        <w:ind w:firstLine="567"/>
        <w:rPr>
          <w:rFonts w:ascii="GHEA Grapalat" w:hAnsi="GHEA Grapalat"/>
          <w:i/>
          <w:lang w:val="es-ES"/>
        </w:rPr>
      </w:pPr>
      <w:r w:rsidRPr="00712340">
        <w:rPr>
          <w:rFonts w:ascii="GHEA Grapalat" w:hAnsi="GHEA Grapalat" w:cs="Sylfaen"/>
          <w:lang w:val="es-ES"/>
        </w:rPr>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սույն</w:t>
      </w:r>
      <w:r w:rsidRPr="00712340">
        <w:rPr>
          <w:rFonts w:ascii="GHEA Grapalat" w:hAnsi="GHEA Grapalat" w:cs="Arial"/>
          <w:lang w:val="es-ES"/>
        </w:rPr>
        <w:t xml:space="preserve"> </w:t>
      </w:r>
      <w:r w:rsidRPr="00712340">
        <w:rPr>
          <w:rFonts w:ascii="GHEA Grapalat" w:hAnsi="GHEA Grapalat" w:cs="Sylfaen"/>
          <w:lang w:val="es-ES"/>
        </w:rPr>
        <w:t>ընթացակարգի</w:t>
      </w:r>
      <w:r w:rsidRPr="00712340">
        <w:rPr>
          <w:rFonts w:ascii="GHEA Grapalat" w:hAnsi="GHEA Grapalat" w:cs="Arial"/>
          <w:lang w:val="es-ES"/>
        </w:rPr>
        <w:t xml:space="preserve"> </w:t>
      </w:r>
      <w:r w:rsidRPr="00712340">
        <w:rPr>
          <w:rFonts w:ascii="GHEA Grapalat" w:hAnsi="GHEA Grapalat" w:cs="Sylfaen"/>
          <w:lang w:val="es-ES"/>
        </w:rPr>
        <w:t>դեպքում «      » օրացուցային</w:t>
      </w:r>
      <w:r w:rsidRPr="00712340">
        <w:rPr>
          <w:rFonts w:ascii="GHEA Grapalat" w:hAnsi="GHEA Grapalat" w:cs="Arial"/>
          <w:lang w:val="es-ES"/>
        </w:rPr>
        <w:t xml:space="preserve"> </w:t>
      </w:r>
      <w:r w:rsidRPr="00712340">
        <w:rPr>
          <w:rFonts w:ascii="GHEA Grapalat" w:hAnsi="GHEA Grapalat" w:cs="Sylfaen"/>
          <w:lang w:val="es-ES"/>
        </w:rPr>
        <w:t>օր</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Tahoma"/>
          <w:lang w:val="es-ES"/>
        </w:rPr>
        <w:t>։</w:t>
      </w:r>
      <w:r w:rsidRPr="00712340">
        <w:rPr>
          <w:rFonts w:ascii="GHEA Grapalat" w:hAnsi="GHEA Grapalat"/>
          <w:lang w:val="es-ES"/>
        </w:rPr>
        <w:t xml:space="preserve"> </w:t>
      </w:r>
      <w:r w:rsidRPr="00712340">
        <w:rPr>
          <w:rFonts w:ascii="GHEA Grapalat" w:hAnsi="GHEA Grapalat" w:cs="Sylfaen"/>
          <w:lang w:val="es-ES"/>
        </w:rPr>
        <w:t>Անգործության</w:t>
      </w:r>
      <w:r w:rsidRPr="00712340">
        <w:rPr>
          <w:rFonts w:ascii="GHEA Grapalat" w:hAnsi="GHEA Grapalat" w:cs="Arial"/>
          <w:lang w:val="es-ES"/>
        </w:rPr>
        <w:t xml:space="preserve"> </w:t>
      </w:r>
      <w:r w:rsidRPr="00712340">
        <w:rPr>
          <w:rFonts w:ascii="GHEA Grapalat" w:hAnsi="GHEA Grapalat" w:cs="Sylfaen"/>
          <w:lang w:val="es-ES"/>
        </w:rPr>
        <w:t>ժամկետը</w:t>
      </w:r>
      <w:r w:rsidRPr="00712340">
        <w:rPr>
          <w:rFonts w:ascii="GHEA Grapalat" w:hAnsi="GHEA Grapalat" w:cs="Arial"/>
          <w:lang w:val="es-ES"/>
        </w:rPr>
        <w:t xml:space="preserve"> </w:t>
      </w:r>
      <w:r w:rsidRPr="00712340">
        <w:rPr>
          <w:rFonts w:ascii="GHEA Grapalat" w:hAnsi="GHEA Grapalat" w:cs="Sylfaen"/>
          <w:lang w:val="es-ES"/>
        </w:rPr>
        <w:t>կիրառելի</w:t>
      </w:r>
      <w:r w:rsidRPr="00712340">
        <w:rPr>
          <w:rFonts w:ascii="GHEA Grapalat" w:hAnsi="GHEA Grapalat" w:cs="Arial"/>
          <w:lang w:val="es-ES"/>
        </w:rPr>
        <w:t xml:space="preserve"> </w:t>
      </w:r>
      <w:r w:rsidRPr="00712340">
        <w:rPr>
          <w:rFonts w:ascii="GHEA Grapalat" w:hAnsi="GHEA Grapalat" w:cs="Sylfaen"/>
          <w:lang w:val="es-ES"/>
        </w:rPr>
        <w:t>չէ</w:t>
      </w:r>
      <w:r w:rsidRPr="00712340">
        <w:rPr>
          <w:rFonts w:ascii="GHEA Grapalat" w:hAnsi="GHEA Grapalat" w:cs="Arial"/>
          <w:lang w:val="es-ES"/>
        </w:rPr>
        <w:t xml:space="preserve">, </w:t>
      </w:r>
      <w:r w:rsidRPr="00712340">
        <w:rPr>
          <w:rFonts w:ascii="GHEA Grapalat" w:hAnsi="GHEA Grapalat" w:cs="Sylfaen"/>
          <w:lang w:val="es-ES"/>
        </w:rPr>
        <w:t>եթե</w:t>
      </w:r>
      <w:r w:rsidRPr="00712340">
        <w:rPr>
          <w:rFonts w:ascii="GHEA Grapalat" w:hAnsi="GHEA Grapalat" w:cs="Arial"/>
          <w:lang w:val="es-ES"/>
        </w:rPr>
        <w:t xml:space="preserve"> </w:t>
      </w:r>
      <w:r w:rsidRPr="00712340">
        <w:rPr>
          <w:rFonts w:ascii="GHEA Grapalat" w:hAnsi="GHEA Grapalat" w:cs="Sylfaen"/>
          <w:lang w:val="es-ES"/>
        </w:rPr>
        <w:t>միայն</w:t>
      </w:r>
      <w:r w:rsidRPr="00712340">
        <w:rPr>
          <w:rFonts w:ascii="GHEA Grapalat" w:hAnsi="GHEA Grapalat" w:cs="Arial"/>
          <w:lang w:val="es-ES"/>
        </w:rPr>
        <w:t xml:space="preserve"> </w:t>
      </w:r>
      <w:r w:rsidRPr="00712340">
        <w:rPr>
          <w:rFonts w:ascii="GHEA Grapalat" w:hAnsi="GHEA Grapalat" w:cs="Sylfaen"/>
          <w:lang w:val="es-ES"/>
        </w:rPr>
        <w:t>մեկ</w:t>
      </w:r>
      <w:r w:rsidRPr="00712340">
        <w:rPr>
          <w:rFonts w:ascii="GHEA Grapalat" w:hAnsi="GHEA Grapalat" w:cs="Arial"/>
          <w:lang w:val="es-ES"/>
        </w:rPr>
        <w:t xml:space="preserve"> մ</w:t>
      </w:r>
      <w:r w:rsidRPr="00712340">
        <w:rPr>
          <w:rFonts w:ascii="GHEA Grapalat" w:hAnsi="GHEA Grapalat" w:cs="Sylfaen"/>
          <w:lang w:val="es-ES"/>
        </w:rPr>
        <w:t>ասնակից է հայտ ներկայացրել</w:t>
      </w:r>
      <w:r w:rsidRPr="00712340">
        <w:rPr>
          <w:rFonts w:ascii="GHEA Grapalat" w:hAnsi="GHEA Grapalat"/>
          <w:i/>
          <w:lang w:val="es-ES"/>
        </w:rPr>
        <w:t>,</w:t>
      </w:r>
      <w:r w:rsidRPr="00712340">
        <w:rPr>
          <w:rFonts w:ascii="GHEA Grapalat" w:hAnsi="GHEA Grapalat"/>
          <w:lang w:val="es-ES"/>
        </w:rPr>
        <w:t xml:space="preserve"> </w:t>
      </w:r>
      <w:r w:rsidRPr="00712340">
        <w:rPr>
          <w:rFonts w:ascii="GHEA Grapalat" w:hAnsi="GHEA Grapalat" w:cs="Sylfaen"/>
          <w:lang w:val="es-ES"/>
        </w:rPr>
        <w:t>որի</w:t>
      </w:r>
      <w:r w:rsidRPr="00712340">
        <w:rPr>
          <w:rFonts w:ascii="GHEA Grapalat" w:hAnsi="GHEA Grapalat" w:cs="Arial"/>
          <w:lang w:val="es-ES"/>
        </w:rPr>
        <w:t xml:space="preserve"> </w:t>
      </w:r>
      <w:r w:rsidRPr="00712340">
        <w:rPr>
          <w:rFonts w:ascii="GHEA Grapalat" w:hAnsi="GHEA Grapalat" w:cs="Sylfaen"/>
          <w:lang w:val="es-ES"/>
        </w:rPr>
        <w:t>հետ</w:t>
      </w:r>
      <w:r w:rsidRPr="00712340">
        <w:rPr>
          <w:rFonts w:ascii="GHEA Grapalat" w:hAnsi="GHEA Grapalat" w:cs="Arial"/>
          <w:lang w:val="es-ES"/>
        </w:rPr>
        <w:t xml:space="preserve"> </w:t>
      </w:r>
      <w:r w:rsidRPr="00712340">
        <w:rPr>
          <w:rFonts w:ascii="GHEA Grapalat" w:hAnsi="GHEA Grapalat" w:cs="Sylfaen"/>
          <w:lang w:val="es-ES"/>
        </w:rPr>
        <w:t>կնքվում</w:t>
      </w:r>
      <w:r w:rsidRPr="00712340">
        <w:rPr>
          <w:rFonts w:ascii="GHEA Grapalat" w:hAnsi="GHEA Grapalat" w:cs="Arial"/>
          <w:lang w:val="es-ES"/>
        </w:rPr>
        <w:t xml:space="preserve"> </w:t>
      </w:r>
      <w:r w:rsidRPr="00712340">
        <w:rPr>
          <w:rFonts w:ascii="GHEA Grapalat" w:hAnsi="GHEA Grapalat" w:cs="Sylfaen"/>
          <w:lang w:val="es-ES"/>
        </w:rPr>
        <w:t>է</w:t>
      </w:r>
      <w:r w:rsidRPr="00712340">
        <w:rPr>
          <w:rFonts w:ascii="GHEA Grapalat" w:hAnsi="GHEA Grapalat" w:cs="Arial"/>
          <w:lang w:val="es-ES"/>
        </w:rPr>
        <w:t xml:space="preserve"> </w:t>
      </w:r>
      <w:r w:rsidRPr="00712340">
        <w:rPr>
          <w:rFonts w:ascii="GHEA Grapalat" w:hAnsi="GHEA Grapalat" w:cs="Sylfaen"/>
          <w:lang w:val="es-ES"/>
        </w:rPr>
        <w:t>պայմանագիր</w:t>
      </w:r>
      <w:r w:rsidRPr="00712340">
        <w:rPr>
          <w:rFonts w:ascii="GHEA Grapalat" w:hAnsi="GHEA Grapalat" w:cs="Arial"/>
          <w:lang w:val="es-ES"/>
        </w:rPr>
        <w:t>:</w:t>
      </w:r>
    </w:p>
    <w:p w:rsidR="003337BC" w:rsidRPr="00712340" w:rsidRDefault="003337BC" w:rsidP="003337BC">
      <w:pPr>
        <w:pStyle w:val="23"/>
        <w:spacing w:line="240" w:lineRule="auto"/>
        <w:ind w:firstLine="567"/>
        <w:rPr>
          <w:rFonts w:ascii="GHEA Grapalat" w:hAnsi="GHEA Grapalat" w:cs="Sylfaen"/>
          <w:szCs w:val="24"/>
          <w:lang w:val="es-ES"/>
        </w:rPr>
      </w:pPr>
      <w:r w:rsidRPr="00712340">
        <w:rPr>
          <w:rFonts w:ascii="GHEA Grapalat" w:hAnsi="GHEA Grapalat" w:cs="Sylfaen"/>
          <w:szCs w:val="24"/>
          <w:lang w:val="ru-RU"/>
        </w:rPr>
        <w:t>Պատվիրատուն</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պայմանագիրը</w:t>
      </w:r>
      <w:r w:rsidRPr="00712340">
        <w:rPr>
          <w:rFonts w:ascii="GHEA Grapalat" w:hAnsi="GHEA Grapalat" w:cs="Sylfaen"/>
          <w:szCs w:val="24"/>
          <w:lang w:val="es-ES"/>
        </w:rPr>
        <w:t xml:space="preserve"> </w:t>
      </w:r>
      <w:r w:rsidRPr="00712340">
        <w:rPr>
          <w:rFonts w:ascii="GHEA Grapalat" w:hAnsi="GHEA Grapalat" w:cs="Sylfaen"/>
          <w:szCs w:val="24"/>
          <w:lang w:val="ru-RU"/>
        </w:rPr>
        <w:t>կնքում</w:t>
      </w:r>
      <w:r w:rsidRPr="00712340">
        <w:rPr>
          <w:rFonts w:ascii="GHEA Grapalat" w:hAnsi="GHEA Grapalat" w:cs="Sylfaen"/>
          <w:szCs w:val="24"/>
          <w:lang w:val="es-ES"/>
        </w:rPr>
        <w:t xml:space="preserve"> </w:t>
      </w:r>
      <w:r w:rsidRPr="00712340">
        <w:rPr>
          <w:rFonts w:ascii="GHEA Grapalat" w:hAnsi="GHEA Grapalat" w:cs="Sylfaen"/>
          <w:szCs w:val="24"/>
          <w:lang w:val="ru-RU"/>
        </w:rPr>
        <w:t>է</w:t>
      </w:r>
      <w:r w:rsidRPr="00712340">
        <w:rPr>
          <w:rFonts w:ascii="GHEA Grapalat" w:hAnsi="GHEA Grapalat" w:cs="Sylfaen"/>
          <w:szCs w:val="24"/>
          <w:lang w:val="es-ES"/>
        </w:rPr>
        <w:t xml:space="preserve">, </w:t>
      </w:r>
      <w:r w:rsidRPr="00712340">
        <w:rPr>
          <w:rFonts w:ascii="GHEA Grapalat" w:hAnsi="GHEA Grapalat" w:cs="Sylfaen"/>
          <w:szCs w:val="24"/>
          <w:lang w:val="ru-RU"/>
        </w:rPr>
        <w:t>եթե</w:t>
      </w:r>
      <w:r w:rsidRPr="00712340">
        <w:rPr>
          <w:rFonts w:ascii="GHEA Grapalat" w:hAnsi="GHEA Grapalat" w:cs="Sylfaen"/>
          <w:szCs w:val="24"/>
          <w:lang w:val="es-ES"/>
        </w:rPr>
        <w:t xml:space="preserve"> </w:t>
      </w:r>
      <w:r w:rsidRPr="00712340">
        <w:rPr>
          <w:rFonts w:ascii="GHEA Grapalat" w:hAnsi="GHEA Grapalat" w:cs="Sylfaen"/>
          <w:szCs w:val="24"/>
          <w:lang w:val="ru-RU"/>
        </w:rPr>
        <w:t>սույն</w:t>
      </w:r>
      <w:r w:rsidRPr="00712340">
        <w:rPr>
          <w:rFonts w:ascii="GHEA Grapalat" w:hAnsi="GHEA Grapalat" w:cs="Sylfaen"/>
          <w:szCs w:val="24"/>
          <w:lang w:val="es-ES"/>
        </w:rPr>
        <w:t xml:space="preserve"> </w:t>
      </w:r>
      <w:r w:rsidRPr="00712340">
        <w:rPr>
          <w:rFonts w:ascii="GHEA Grapalat" w:hAnsi="GHEA Grapalat" w:cs="Sylfaen"/>
          <w:szCs w:val="24"/>
          <w:lang w:val="ru-RU"/>
        </w:rPr>
        <w:t>կետով</w:t>
      </w:r>
      <w:r w:rsidRPr="00712340">
        <w:rPr>
          <w:rFonts w:ascii="GHEA Grapalat" w:hAnsi="GHEA Grapalat" w:cs="Sylfaen"/>
          <w:szCs w:val="24"/>
          <w:lang w:val="es-ES"/>
        </w:rPr>
        <w:t xml:space="preserve"> </w:t>
      </w:r>
      <w:r w:rsidRPr="00712340">
        <w:rPr>
          <w:rFonts w:ascii="GHEA Grapalat" w:hAnsi="GHEA Grapalat" w:cs="Sylfaen"/>
          <w:szCs w:val="24"/>
          <w:lang w:val="ru-RU"/>
        </w:rPr>
        <w:t>նախատեսված</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ժամկետում</w:t>
      </w:r>
      <w:r w:rsidRPr="00712340">
        <w:rPr>
          <w:rFonts w:ascii="GHEA Grapalat" w:hAnsi="GHEA Grapalat" w:cs="Sylfaen"/>
          <w:szCs w:val="24"/>
          <w:lang w:val="es-ES"/>
        </w:rPr>
        <w:t xml:space="preserve"> </w:t>
      </w:r>
      <w:r w:rsidRPr="00712340">
        <w:rPr>
          <w:rFonts w:ascii="GHEA Grapalat" w:hAnsi="GHEA Grapalat" w:cs="Sylfaen"/>
          <w:szCs w:val="24"/>
          <w:lang w:val="ru-RU"/>
        </w:rPr>
        <w:t>որևէ</w:t>
      </w:r>
      <w:r w:rsidRPr="00712340">
        <w:rPr>
          <w:rFonts w:ascii="GHEA Grapalat" w:hAnsi="GHEA Grapalat" w:cs="Sylfaen"/>
          <w:szCs w:val="24"/>
          <w:lang w:val="es-ES"/>
        </w:rPr>
        <w:t xml:space="preserve"> մ</w:t>
      </w:r>
      <w:r w:rsidRPr="00712340">
        <w:rPr>
          <w:rFonts w:ascii="GHEA Grapalat" w:hAnsi="GHEA Grapalat" w:cs="Sylfaen"/>
          <w:szCs w:val="24"/>
          <w:lang w:val="ru-RU"/>
        </w:rPr>
        <w:t>ասնակից</w:t>
      </w:r>
      <w:r w:rsidRPr="00712340">
        <w:rPr>
          <w:rFonts w:ascii="GHEA Grapalat" w:hAnsi="GHEA Grapalat" w:cs="Sylfaen"/>
          <w:szCs w:val="24"/>
          <w:lang w:val="es-ES"/>
        </w:rPr>
        <w:t xml:space="preserve"> </w:t>
      </w:r>
      <w:r w:rsidRPr="00712340">
        <w:rPr>
          <w:rFonts w:ascii="GHEA Grapalat" w:hAnsi="GHEA Grapalat" w:cs="Sylfaen"/>
        </w:rPr>
        <w:t>գնումների հետ կապված բողոքներ քննող անձին</w:t>
      </w:r>
      <w:r w:rsidRPr="00712340">
        <w:rPr>
          <w:rFonts w:ascii="GHEA Grapalat" w:hAnsi="GHEA Grapalat" w:cs="Sylfaen"/>
          <w:szCs w:val="24"/>
          <w:lang w:val="es-ES"/>
        </w:rPr>
        <w:t xml:space="preserve"> </w:t>
      </w:r>
      <w:r w:rsidRPr="00712340">
        <w:rPr>
          <w:rFonts w:ascii="GHEA Grapalat" w:hAnsi="GHEA Grapalat" w:cs="Sylfaen"/>
          <w:szCs w:val="24"/>
          <w:lang w:val="ru-RU"/>
        </w:rPr>
        <w:t>չի</w:t>
      </w:r>
      <w:r w:rsidRPr="00712340">
        <w:rPr>
          <w:rFonts w:ascii="GHEA Grapalat" w:hAnsi="GHEA Grapalat" w:cs="Sylfaen"/>
          <w:szCs w:val="24"/>
          <w:lang w:val="es-ES"/>
        </w:rPr>
        <w:t xml:space="preserve"> </w:t>
      </w:r>
      <w:r w:rsidRPr="00712340">
        <w:rPr>
          <w:rFonts w:ascii="GHEA Grapalat" w:hAnsi="GHEA Grapalat" w:cs="Sylfaen"/>
          <w:szCs w:val="24"/>
          <w:lang w:val="ru-RU"/>
        </w:rPr>
        <w:t>բողոքարկում</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w:t>
      </w:r>
      <w:r w:rsidRPr="00712340">
        <w:rPr>
          <w:rFonts w:ascii="GHEA Grapalat" w:hAnsi="GHEA Grapalat" w:cs="Sylfaen"/>
          <w:szCs w:val="24"/>
          <w:lang w:val="es-ES"/>
        </w:rPr>
        <w:t xml:space="preserve"> </w:t>
      </w:r>
      <w:r w:rsidRPr="00712340">
        <w:rPr>
          <w:rFonts w:ascii="GHEA Grapalat" w:hAnsi="GHEA Grapalat" w:cs="Sylfaen"/>
          <w:szCs w:val="24"/>
          <w:lang w:val="ru-RU"/>
        </w:rPr>
        <w:t>կնքելու</w:t>
      </w:r>
      <w:r w:rsidRPr="00712340">
        <w:rPr>
          <w:rFonts w:ascii="GHEA Grapalat" w:hAnsi="GHEA Grapalat" w:cs="Sylfaen"/>
          <w:szCs w:val="24"/>
          <w:lang w:val="es-ES"/>
        </w:rPr>
        <w:t xml:space="preserve"> </w:t>
      </w:r>
      <w:r w:rsidRPr="00712340">
        <w:rPr>
          <w:rFonts w:ascii="GHEA Grapalat" w:hAnsi="GHEA Grapalat" w:cs="Sylfaen"/>
          <w:szCs w:val="24"/>
          <w:lang w:val="ru-RU"/>
        </w:rPr>
        <w:t>մասին</w:t>
      </w:r>
      <w:r w:rsidRPr="00712340">
        <w:rPr>
          <w:rFonts w:ascii="GHEA Grapalat" w:hAnsi="GHEA Grapalat" w:cs="Sylfaen"/>
          <w:szCs w:val="24"/>
          <w:lang w:val="es-ES"/>
        </w:rPr>
        <w:t xml:space="preserve"> </w:t>
      </w:r>
      <w:r w:rsidRPr="00712340">
        <w:rPr>
          <w:rFonts w:ascii="GHEA Grapalat" w:hAnsi="GHEA Grapalat" w:cs="Sylfaen"/>
          <w:szCs w:val="24"/>
          <w:lang w:val="ru-RU"/>
        </w:rPr>
        <w:t>որոշումը։</w:t>
      </w:r>
      <w:r w:rsidRPr="00712340">
        <w:rPr>
          <w:rFonts w:ascii="GHEA Grapalat" w:hAnsi="GHEA Grapalat" w:cs="Sylfaen"/>
          <w:szCs w:val="24"/>
          <w:lang w:val="es-ES"/>
        </w:rPr>
        <w:t xml:space="preserve"> </w:t>
      </w:r>
      <w:r w:rsidRPr="00712340">
        <w:rPr>
          <w:rFonts w:ascii="GHEA Grapalat" w:hAnsi="GHEA Grapalat" w:cs="Sylfaen"/>
          <w:szCs w:val="24"/>
          <w:lang w:val="ru-RU"/>
        </w:rPr>
        <w:t>Մինչև</w:t>
      </w:r>
      <w:r w:rsidRPr="00712340">
        <w:rPr>
          <w:rFonts w:ascii="GHEA Grapalat" w:hAnsi="GHEA Grapalat" w:cs="Sylfaen"/>
          <w:szCs w:val="24"/>
          <w:lang w:val="es-ES"/>
        </w:rPr>
        <w:t xml:space="preserve"> </w:t>
      </w:r>
      <w:r w:rsidRPr="00712340">
        <w:rPr>
          <w:rFonts w:ascii="GHEA Grapalat" w:hAnsi="GHEA Grapalat" w:cs="Sylfaen"/>
          <w:szCs w:val="24"/>
          <w:lang w:val="ru-RU"/>
        </w:rPr>
        <w:t>անգործության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ժամկետը</w:t>
      </w:r>
      <w:r w:rsidRPr="00712340">
        <w:rPr>
          <w:rFonts w:ascii="GHEA Grapalat" w:hAnsi="GHEA Grapalat" w:cs="Sylfaen"/>
          <w:szCs w:val="24"/>
          <w:lang w:val="es-ES"/>
        </w:rPr>
        <w:t xml:space="preserve"> </w:t>
      </w:r>
      <w:r w:rsidRPr="00712340">
        <w:rPr>
          <w:rFonts w:ascii="GHEA Grapalat" w:hAnsi="GHEA Grapalat" w:cs="Sylfaen"/>
          <w:szCs w:val="24"/>
          <w:lang w:val="ru-RU"/>
        </w:rPr>
        <w:t>լրանալը</w:t>
      </w:r>
      <w:r w:rsidRPr="00712340">
        <w:rPr>
          <w:rFonts w:ascii="GHEA Grapalat" w:hAnsi="GHEA Grapalat" w:cs="Sylfaen"/>
          <w:szCs w:val="24"/>
          <w:lang w:val="es-ES"/>
        </w:rPr>
        <w:t xml:space="preserve"> </w:t>
      </w:r>
      <w:r w:rsidRPr="00712340">
        <w:rPr>
          <w:rFonts w:ascii="GHEA Grapalat" w:hAnsi="GHEA Grapalat" w:cs="Sylfaen"/>
          <w:szCs w:val="24"/>
          <w:lang w:val="ru-RU"/>
        </w:rPr>
        <w:t>կամ</w:t>
      </w:r>
      <w:r w:rsidRPr="00712340">
        <w:rPr>
          <w:rFonts w:ascii="GHEA Grapalat" w:hAnsi="GHEA Grapalat" w:cs="Sylfaen"/>
          <w:szCs w:val="24"/>
          <w:lang w:val="es-ES"/>
        </w:rPr>
        <w:t xml:space="preserve"> </w:t>
      </w:r>
      <w:r w:rsidRPr="00712340">
        <w:rPr>
          <w:rFonts w:ascii="GHEA Grapalat" w:hAnsi="GHEA Grapalat" w:cs="Sylfaen"/>
          <w:szCs w:val="24"/>
          <w:lang w:val="ru-RU"/>
        </w:rPr>
        <w:t>առանց</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w:t>
      </w:r>
      <w:r w:rsidRPr="00712340">
        <w:rPr>
          <w:rFonts w:ascii="GHEA Grapalat" w:hAnsi="GHEA Grapalat" w:cs="Sylfaen"/>
          <w:szCs w:val="24"/>
          <w:lang w:val="es-ES"/>
        </w:rPr>
        <w:t xml:space="preserve"> </w:t>
      </w:r>
      <w:r w:rsidRPr="00712340">
        <w:rPr>
          <w:rFonts w:ascii="GHEA Grapalat" w:hAnsi="GHEA Grapalat" w:cs="Sylfaen"/>
          <w:szCs w:val="24"/>
          <w:lang w:val="ru-RU"/>
        </w:rPr>
        <w:t>կնքելու</w:t>
      </w:r>
      <w:r w:rsidRPr="00712340">
        <w:rPr>
          <w:rFonts w:ascii="GHEA Grapalat" w:hAnsi="GHEA Grapalat" w:cs="Sylfaen"/>
          <w:szCs w:val="24"/>
          <w:lang w:val="es-ES"/>
        </w:rPr>
        <w:t xml:space="preserve"> </w:t>
      </w:r>
      <w:r w:rsidRPr="00712340">
        <w:rPr>
          <w:rFonts w:ascii="GHEA Grapalat" w:hAnsi="GHEA Grapalat" w:cs="Sylfaen"/>
          <w:szCs w:val="24"/>
          <w:lang w:val="ru-RU"/>
        </w:rPr>
        <w:t>մասին</w:t>
      </w:r>
      <w:r w:rsidRPr="00712340">
        <w:rPr>
          <w:rFonts w:ascii="GHEA Grapalat" w:hAnsi="GHEA Grapalat" w:cs="Sylfaen"/>
          <w:szCs w:val="24"/>
          <w:lang w:val="es-ES"/>
        </w:rPr>
        <w:t xml:space="preserve"> </w:t>
      </w:r>
      <w:r w:rsidRPr="00712340">
        <w:rPr>
          <w:rFonts w:ascii="GHEA Grapalat" w:hAnsi="GHEA Grapalat" w:cs="Sylfaen"/>
          <w:szCs w:val="24"/>
          <w:lang w:val="ru-RU"/>
        </w:rPr>
        <w:t>հայտարարության</w:t>
      </w:r>
      <w:r w:rsidRPr="00712340">
        <w:rPr>
          <w:rFonts w:ascii="GHEA Grapalat" w:hAnsi="GHEA Grapalat" w:cs="Sylfaen"/>
          <w:szCs w:val="24"/>
          <w:lang w:val="es-ES"/>
        </w:rPr>
        <w:t xml:space="preserve"> </w:t>
      </w:r>
      <w:r w:rsidRPr="00712340">
        <w:rPr>
          <w:rFonts w:ascii="GHEA Grapalat" w:hAnsi="GHEA Grapalat" w:cs="Sylfaen"/>
          <w:szCs w:val="24"/>
          <w:lang w:val="ru-RU"/>
        </w:rPr>
        <w:t>հրապարակման</w:t>
      </w:r>
      <w:r w:rsidRPr="00712340">
        <w:rPr>
          <w:rFonts w:ascii="GHEA Grapalat" w:hAnsi="GHEA Grapalat" w:cs="Sylfaen"/>
          <w:szCs w:val="24"/>
          <w:lang w:val="es-ES"/>
        </w:rPr>
        <w:t xml:space="preserve"> </w:t>
      </w:r>
      <w:r w:rsidRPr="00712340">
        <w:rPr>
          <w:rFonts w:ascii="GHEA Grapalat" w:hAnsi="GHEA Grapalat" w:cs="Sylfaen"/>
          <w:szCs w:val="24"/>
          <w:lang w:val="ru-RU"/>
        </w:rPr>
        <w:t>կնք</w:t>
      </w:r>
      <w:r w:rsidRPr="00712340">
        <w:rPr>
          <w:rFonts w:ascii="GHEA Grapalat" w:hAnsi="GHEA Grapalat" w:cs="Sylfaen"/>
          <w:szCs w:val="24"/>
          <w:lang w:val="en-US"/>
        </w:rPr>
        <w:t>վ</w:t>
      </w:r>
      <w:r w:rsidRPr="00712340">
        <w:rPr>
          <w:rFonts w:ascii="GHEA Grapalat" w:hAnsi="GHEA Grapalat" w:cs="Sylfaen"/>
          <w:szCs w:val="24"/>
          <w:lang w:val="ru-RU"/>
        </w:rPr>
        <w:t>ած</w:t>
      </w:r>
      <w:r w:rsidRPr="00712340">
        <w:rPr>
          <w:rFonts w:ascii="GHEA Grapalat" w:hAnsi="GHEA Grapalat" w:cs="Sylfaen"/>
          <w:szCs w:val="24"/>
          <w:lang w:val="es-ES"/>
        </w:rPr>
        <w:t xml:space="preserve"> </w:t>
      </w:r>
      <w:r w:rsidRPr="00712340">
        <w:rPr>
          <w:rFonts w:ascii="GHEA Grapalat" w:hAnsi="GHEA Grapalat" w:cs="Sylfaen"/>
          <w:szCs w:val="24"/>
          <w:lang w:val="ru-RU"/>
        </w:rPr>
        <w:t>պայմանագիրն</w:t>
      </w:r>
      <w:r w:rsidRPr="00712340">
        <w:rPr>
          <w:rFonts w:ascii="GHEA Grapalat" w:hAnsi="GHEA Grapalat" w:cs="Sylfaen"/>
          <w:szCs w:val="24"/>
          <w:lang w:val="es-ES"/>
        </w:rPr>
        <w:t xml:space="preserve"> </w:t>
      </w:r>
      <w:r w:rsidRPr="00712340">
        <w:rPr>
          <w:rFonts w:ascii="GHEA Grapalat" w:hAnsi="GHEA Grapalat" w:cs="Sylfaen"/>
          <w:szCs w:val="24"/>
          <w:lang w:val="ru-RU"/>
        </w:rPr>
        <w:t>առ</w:t>
      </w:r>
      <w:r w:rsidRPr="00712340">
        <w:rPr>
          <w:rFonts w:ascii="GHEA Grapalat" w:hAnsi="GHEA Grapalat" w:cs="Sylfaen"/>
          <w:szCs w:val="24"/>
          <w:lang w:val="es-ES"/>
        </w:rPr>
        <w:t xml:space="preserve"> </w:t>
      </w:r>
      <w:r w:rsidRPr="00712340">
        <w:rPr>
          <w:rFonts w:ascii="GHEA Grapalat" w:hAnsi="GHEA Grapalat" w:cs="Sylfaen"/>
          <w:szCs w:val="24"/>
          <w:lang w:val="ru-RU"/>
        </w:rPr>
        <w:t>ոչինչ</w:t>
      </w:r>
      <w:r w:rsidRPr="00712340">
        <w:rPr>
          <w:rFonts w:ascii="GHEA Grapalat" w:hAnsi="GHEA Grapalat" w:cs="Sylfaen"/>
          <w:szCs w:val="24"/>
          <w:lang w:val="es-ES"/>
        </w:rPr>
        <w:t xml:space="preserve"> </w:t>
      </w:r>
      <w:r w:rsidRPr="00712340">
        <w:rPr>
          <w:rFonts w:ascii="GHEA Grapalat" w:hAnsi="GHEA Grapalat" w:cs="Sylfaen"/>
          <w:szCs w:val="24"/>
          <w:lang w:val="ru-RU"/>
        </w:rPr>
        <w:t>է։</w:t>
      </w:r>
    </w:p>
    <w:p w:rsidR="003337BC" w:rsidRPr="00712340" w:rsidRDefault="003337BC" w:rsidP="003337BC">
      <w:pPr>
        <w:ind w:firstLine="567"/>
        <w:jc w:val="center"/>
        <w:rPr>
          <w:rFonts w:ascii="GHEA Grapalat" w:hAnsi="GHEA Grapalat"/>
          <w:b/>
          <w:sz w:val="20"/>
          <w:lang w:val="es-ES"/>
        </w:rPr>
      </w:pPr>
    </w:p>
    <w:p w:rsidR="003337BC" w:rsidRPr="00712340" w:rsidRDefault="003337BC" w:rsidP="003337BC">
      <w:pPr>
        <w:ind w:firstLine="567"/>
        <w:jc w:val="center"/>
        <w:rPr>
          <w:rFonts w:ascii="GHEA Grapalat" w:hAnsi="GHEA Grapalat"/>
          <w:b/>
          <w:sz w:val="20"/>
          <w:lang w:val="es-ES"/>
        </w:rPr>
      </w:pPr>
    </w:p>
    <w:p w:rsidR="003337BC" w:rsidRPr="00712340" w:rsidRDefault="003337BC" w:rsidP="003337BC">
      <w:pPr>
        <w:jc w:val="center"/>
        <w:rPr>
          <w:rFonts w:ascii="GHEA Grapalat" w:hAnsi="GHEA Grapalat" w:cs="Arial"/>
          <w:b/>
          <w:iCs/>
          <w:sz w:val="20"/>
          <w:lang w:val="af-ZA"/>
        </w:rPr>
      </w:pPr>
      <w:r w:rsidRPr="00712340">
        <w:rPr>
          <w:rFonts w:ascii="GHEA Grapalat" w:hAnsi="GHEA Grapalat"/>
          <w:b/>
          <w:iCs/>
          <w:sz w:val="20"/>
          <w:lang w:val="es-ES"/>
        </w:rPr>
        <w:t>9</w:t>
      </w:r>
      <w:r w:rsidRPr="00712340">
        <w:rPr>
          <w:rFonts w:ascii="GHEA Grapalat" w:hAnsi="GHEA Grapalat"/>
          <w:b/>
          <w:iCs/>
          <w:sz w:val="20"/>
          <w:lang w:val="af-ZA"/>
        </w:rPr>
        <w:t xml:space="preserve">. </w:t>
      </w:r>
      <w:r w:rsidRPr="00712340">
        <w:rPr>
          <w:rFonts w:ascii="GHEA Grapalat" w:hAnsi="GHEA Grapalat" w:cs="Sylfaen"/>
          <w:b/>
          <w:iCs/>
          <w:sz w:val="20"/>
          <w:lang w:val="af-ZA"/>
        </w:rPr>
        <w:t>ՊԱՅՄԱՆԱԳՐԻ</w:t>
      </w:r>
      <w:r w:rsidRPr="00712340">
        <w:rPr>
          <w:rFonts w:ascii="GHEA Grapalat" w:hAnsi="GHEA Grapalat" w:cs="Arial"/>
          <w:b/>
          <w:iCs/>
          <w:sz w:val="20"/>
          <w:lang w:val="af-ZA"/>
        </w:rPr>
        <w:t xml:space="preserve"> </w:t>
      </w:r>
      <w:r w:rsidRPr="00712340">
        <w:rPr>
          <w:rFonts w:ascii="GHEA Grapalat" w:hAnsi="GHEA Grapalat" w:cs="Sylfaen"/>
          <w:b/>
          <w:iCs/>
          <w:sz w:val="20"/>
          <w:lang w:val="af-ZA"/>
        </w:rPr>
        <w:t>ԿՆՔՈՒՄԸ</w:t>
      </w:r>
      <w:r w:rsidRPr="00712340">
        <w:rPr>
          <w:rFonts w:ascii="GHEA Grapalat" w:hAnsi="GHEA Grapalat" w:cs="Arial"/>
          <w:b/>
          <w:iCs/>
          <w:sz w:val="20"/>
          <w:lang w:val="af-ZA"/>
        </w:rPr>
        <w:t xml:space="preserve"> </w:t>
      </w:r>
    </w:p>
    <w:p w:rsidR="003337BC" w:rsidRPr="00712340" w:rsidRDefault="003337BC" w:rsidP="003337BC">
      <w:pPr>
        <w:jc w:val="center"/>
        <w:rPr>
          <w:rFonts w:ascii="GHEA Grapalat" w:hAnsi="GHEA Grapalat"/>
          <w:b/>
          <w:iCs/>
          <w:sz w:val="20"/>
          <w:lang w:val="af-ZA"/>
        </w:rPr>
      </w:pP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iCs/>
          <w:sz w:val="20"/>
          <w:lang w:val="es-ES"/>
        </w:rPr>
        <w:t>9</w:t>
      </w:r>
      <w:r w:rsidRPr="00712340">
        <w:rPr>
          <w:rFonts w:ascii="GHEA Grapalat" w:hAnsi="GHEA Grapalat"/>
          <w:iCs/>
          <w:sz w:val="20"/>
          <w:lang w:val="af-ZA"/>
        </w:rPr>
        <w:t xml:space="preserve">.1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որոշման</w:t>
      </w:r>
      <w:r w:rsidRPr="00712340">
        <w:rPr>
          <w:rFonts w:ascii="GHEA Grapalat" w:hAnsi="GHEA Grapalat" w:cs="Sylfaen"/>
          <w:sz w:val="20"/>
          <w:lang w:val="af-ZA"/>
        </w:rPr>
        <w:t xml:space="preserve"> </w:t>
      </w:r>
      <w:r w:rsidRPr="00712340">
        <w:rPr>
          <w:rFonts w:ascii="GHEA Grapalat" w:hAnsi="GHEA Grapalat" w:cs="Sylfaen"/>
          <w:sz w:val="20"/>
          <w:lang w:val="ru-RU"/>
        </w:rPr>
        <w:t>հիման</w:t>
      </w:r>
      <w:r w:rsidRPr="00712340">
        <w:rPr>
          <w:rFonts w:ascii="GHEA Grapalat" w:hAnsi="GHEA Grapalat" w:cs="Sylfaen"/>
          <w:sz w:val="20"/>
          <w:lang w:val="af-ZA"/>
        </w:rPr>
        <w:t xml:space="preserve"> </w:t>
      </w:r>
      <w:r w:rsidRPr="00712340">
        <w:rPr>
          <w:rFonts w:ascii="GHEA Grapalat" w:hAnsi="GHEA Grapalat" w:cs="Sylfaen"/>
          <w:sz w:val="20"/>
          <w:lang w:val="ru-RU"/>
        </w:rPr>
        <w:t>վրա</w:t>
      </w:r>
      <w:r w:rsidRPr="00712340">
        <w:rPr>
          <w:rFonts w:ascii="GHEA Grapalat" w:hAnsi="GHEA Grapalat" w:cs="Sylfaen"/>
          <w:sz w:val="20"/>
          <w:lang w:val="af-ZA"/>
        </w:rPr>
        <w:t xml:space="preserve">` </w:t>
      </w:r>
      <w:r w:rsidRPr="00712340">
        <w:rPr>
          <w:rFonts w:ascii="GHEA Grapalat" w:hAnsi="GHEA Grapalat" w:cs="Sylfaen"/>
          <w:sz w:val="20"/>
        </w:rPr>
        <w:t>պ</w:t>
      </w:r>
      <w:r w:rsidRPr="00712340">
        <w:rPr>
          <w:rFonts w:ascii="GHEA Grapalat" w:hAnsi="GHEA Grapalat" w:cs="Sylfaen"/>
          <w:sz w:val="20"/>
          <w:lang w:val="ru-RU"/>
        </w:rPr>
        <w:t>ատվիրատուի</w:t>
      </w:r>
      <w:r w:rsidRPr="00712340">
        <w:rPr>
          <w:rFonts w:ascii="GHEA Grapalat" w:hAnsi="GHEA Grapalat" w:cs="Sylfaen"/>
          <w:sz w:val="20"/>
          <w:lang w:val="af-ZA"/>
        </w:rPr>
        <w:t xml:space="preserve"> </w:t>
      </w:r>
      <w:r w:rsidRPr="00712340">
        <w:rPr>
          <w:rFonts w:ascii="GHEA Grapalat" w:hAnsi="GHEA Grapalat" w:cs="Sylfaen"/>
          <w:sz w:val="20"/>
          <w:lang w:val="ru-RU"/>
        </w:rPr>
        <w:t>կողմից։</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Պայմանագիրը</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գրավոր</w:t>
      </w:r>
      <w:r w:rsidRPr="00712340">
        <w:rPr>
          <w:rFonts w:ascii="GHEA Grapalat" w:hAnsi="GHEA Grapalat" w:cs="Sylfaen"/>
          <w:sz w:val="20"/>
          <w:lang w:val="af-ZA"/>
        </w:rPr>
        <w:t xml:space="preserve">` </w:t>
      </w:r>
      <w:r w:rsidRPr="00712340">
        <w:rPr>
          <w:rFonts w:ascii="GHEA Grapalat" w:hAnsi="GHEA Grapalat" w:cs="Sylfaen"/>
          <w:sz w:val="20"/>
          <w:lang w:val="ru-RU"/>
        </w:rPr>
        <w:t>մեկ</w:t>
      </w:r>
      <w:r w:rsidRPr="00712340">
        <w:rPr>
          <w:rFonts w:ascii="GHEA Grapalat" w:hAnsi="GHEA Grapalat" w:cs="Sylfaen"/>
          <w:sz w:val="20"/>
          <w:lang w:val="af-ZA"/>
        </w:rPr>
        <w:t xml:space="preserve"> </w:t>
      </w:r>
      <w:r w:rsidRPr="00712340">
        <w:rPr>
          <w:rFonts w:ascii="GHEA Grapalat" w:hAnsi="GHEA Grapalat" w:cs="Sylfaen"/>
          <w:sz w:val="20"/>
          <w:lang w:val="ru-RU"/>
        </w:rPr>
        <w:t>փաստաթուղթ</w:t>
      </w:r>
      <w:r w:rsidRPr="00712340">
        <w:rPr>
          <w:rFonts w:ascii="GHEA Grapalat" w:hAnsi="GHEA Grapalat" w:cs="Sylfaen"/>
          <w:sz w:val="20"/>
          <w:lang w:val="af-ZA"/>
        </w:rPr>
        <w:t xml:space="preserve"> </w:t>
      </w:r>
      <w:r w:rsidRPr="00712340">
        <w:rPr>
          <w:rFonts w:ascii="GHEA Grapalat" w:hAnsi="GHEA Grapalat" w:cs="Sylfaen"/>
          <w:sz w:val="20"/>
          <w:lang w:val="ru-RU"/>
        </w:rPr>
        <w:t>կազմելու</w:t>
      </w:r>
      <w:r w:rsidRPr="00712340">
        <w:rPr>
          <w:rFonts w:ascii="GHEA Grapalat" w:hAnsi="GHEA Grapalat" w:cs="Sylfaen"/>
          <w:sz w:val="20"/>
          <w:lang w:val="af-ZA"/>
        </w:rPr>
        <w:t xml:space="preserve"> </w:t>
      </w:r>
      <w:r w:rsidRPr="00712340">
        <w:rPr>
          <w:rFonts w:ascii="GHEA Grapalat" w:hAnsi="GHEA Grapalat" w:cs="Sylfaen"/>
          <w:sz w:val="20"/>
          <w:lang w:val="ru-RU"/>
        </w:rPr>
        <w:t>միջոցով։</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9.2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1-</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մասի</w:t>
      </w:r>
      <w:r w:rsidRPr="00712340">
        <w:rPr>
          <w:rFonts w:ascii="GHEA Grapalat" w:hAnsi="GHEA Grapalat" w:cs="Sylfaen"/>
          <w:sz w:val="20"/>
          <w:lang w:val="af-ZA"/>
        </w:rPr>
        <w:t xml:space="preserve"> 8</w:t>
      </w:r>
      <w:r w:rsidRPr="00712340">
        <w:rPr>
          <w:rFonts w:ascii="GHEA Grapalat" w:hAnsi="GHEA Grapalat" w:cs="Sylfaen"/>
          <w:sz w:val="20"/>
          <w:lang w:val="hy-AM"/>
        </w:rPr>
        <w:t>.</w:t>
      </w:r>
      <w:r w:rsidRPr="00E81BDB">
        <w:rPr>
          <w:rFonts w:ascii="GHEA Grapalat" w:hAnsi="GHEA Grapalat" w:cs="Sylfaen"/>
          <w:sz w:val="20"/>
          <w:lang w:val="af-ZA"/>
        </w:rPr>
        <w:t xml:space="preserve">22 </w:t>
      </w:r>
      <w:r w:rsidRPr="00712340">
        <w:rPr>
          <w:rFonts w:ascii="GHEA Grapalat" w:hAnsi="GHEA Grapalat" w:cs="Sylfaen"/>
          <w:sz w:val="20"/>
          <w:lang w:val="ru-RU"/>
        </w:rPr>
        <w:t>կետով</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անգործության</w:t>
      </w:r>
      <w:r w:rsidRPr="00712340">
        <w:rPr>
          <w:rFonts w:ascii="GHEA Grapalat" w:hAnsi="GHEA Grapalat" w:cs="Sylfaen"/>
          <w:sz w:val="20"/>
          <w:lang w:val="af-ZA"/>
        </w:rPr>
        <w:t xml:space="preserve"> </w:t>
      </w:r>
      <w:r w:rsidRPr="00712340">
        <w:rPr>
          <w:rFonts w:ascii="GHEA Grapalat" w:hAnsi="GHEA Grapalat" w:cs="Sylfaen"/>
          <w:sz w:val="20"/>
          <w:lang w:val="ru-RU"/>
        </w:rPr>
        <w:t>ժամկետը</w:t>
      </w:r>
      <w:r w:rsidRPr="00712340">
        <w:rPr>
          <w:rFonts w:ascii="GHEA Grapalat" w:hAnsi="GHEA Grapalat" w:cs="Sylfaen"/>
          <w:sz w:val="20"/>
          <w:lang w:val="af-ZA"/>
        </w:rPr>
        <w:t xml:space="preserve"> </w:t>
      </w:r>
      <w:r w:rsidRPr="00712340">
        <w:rPr>
          <w:rFonts w:ascii="GHEA Grapalat" w:hAnsi="GHEA Grapalat" w:cs="Sylfaen"/>
          <w:sz w:val="20"/>
          <w:lang w:val="ru-RU"/>
        </w:rPr>
        <w:t>լրանալուն</w:t>
      </w:r>
      <w:r w:rsidRPr="00712340">
        <w:rPr>
          <w:rFonts w:ascii="GHEA Grapalat" w:hAnsi="GHEA Grapalat" w:cs="Sylfaen"/>
          <w:sz w:val="20"/>
          <w:lang w:val="af-ZA"/>
        </w:rPr>
        <w:t xml:space="preserve"> </w:t>
      </w:r>
      <w:r w:rsidRPr="00712340">
        <w:rPr>
          <w:rFonts w:ascii="GHEA Grapalat" w:hAnsi="GHEA Grapalat" w:cs="Sylfaen"/>
          <w:sz w:val="20"/>
          <w:lang w:val="ru-RU"/>
        </w:rPr>
        <w:t>հաջորդող</w:t>
      </w:r>
      <w:r w:rsidRPr="00712340">
        <w:rPr>
          <w:rFonts w:ascii="GHEA Grapalat" w:hAnsi="GHEA Grapalat" w:cs="Sylfaen"/>
          <w:sz w:val="20"/>
          <w:lang w:val="af-ZA"/>
        </w:rPr>
        <w:t xml:space="preserve"> </w:t>
      </w:r>
      <w:r w:rsidRPr="00712340">
        <w:rPr>
          <w:rFonts w:ascii="GHEA Grapalat" w:hAnsi="GHEA Grapalat" w:cs="Sylfaen"/>
          <w:sz w:val="20"/>
          <w:lang w:val="ru-RU"/>
        </w:rPr>
        <w:t>չորս</w:t>
      </w:r>
      <w:r w:rsidRPr="00712340">
        <w:rPr>
          <w:rFonts w:ascii="GHEA Grapalat" w:hAnsi="GHEA Grapalat" w:cs="Sylfaen"/>
          <w:sz w:val="20"/>
          <w:lang w:val="af-ZA"/>
        </w:rPr>
        <w:t xml:space="preserve"> </w:t>
      </w:r>
      <w:r w:rsidRPr="00712340">
        <w:rPr>
          <w:rFonts w:ascii="GHEA Grapalat" w:hAnsi="GHEA Grapalat" w:cs="Sylfaen"/>
          <w:sz w:val="20"/>
          <w:lang w:val="ru-RU"/>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ru-RU"/>
        </w:rPr>
        <w:t>օրվա</w:t>
      </w:r>
      <w:r w:rsidRPr="00712340">
        <w:rPr>
          <w:rFonts w:ascii="GHEA Grapalat" w:hAnsi="GHEA Grapalat" w:cs="Sylfaen"/>
          <w:sz w:val="20"/>
          <w:lang w:val="af-ZA"/>
        </w:rPr>
        <w:t xml:space="preserve"> </w:t>
      </w:r>
      <w:r w:rsidRPr="00712340">
        <w:rPr>
          <w:rFonts w:ascii="GHEA Grapalat" w:hAnsi="GHEA Grapalat" w:cs="Sylfaen"/>
          <w:sz w:val="20"/>
          <w:lang w:val="ru-RU"/>
        </w:rPr>
        <w:t>ընթացքում</w:t>
      </w:r>
      <w:r w:rsidRPr="00712340">
        <w:rPr>
          <w:rFonts w:ascii="GHEA Grapalat" w:hAnsi="GHEA Grapalat" w:cs="Sylfaen"/>
          <w:sz w:val="20"/>
          <w:lang w:val="af-ZA"/>
        </w:rPr>
        <w:t xml:space="preserve"> </w:t>
      </w:r>
      <w:r w:rsidRPr="00712340">
        <w:rPr>
          <w:rFonts w:ascii="GHEA Grapalat" w:hAnsi="GHEA Grapalat" w:cs="Sylfaen"/>
          <w:sz w:val="20"/>
        </w:rPr>
        <w:t>պ</w:t>
      </w:r>
      <w:r w:rsidRPr="00712340">
        <w:rPr>
          <w:rFonts w:ascii="GHEA Grapalat" w:hAnsi="GHEA Grapalat" w:cs="Sylfaen"/>
          <w:sz w:val="20"/>
          <w:lang w:val="ru-RU"/>
        </w:rPr>
        <w:t>ատվիրատուն</w:t>
      </w:r>
      <w:r w:rsidRPr="00712340">
        <w:rPr>
          <w:rFonts w:ascii="GHEA Grapalat" w:hAnsi="GHEA Grapalat" w:cs="Sylfaen"/>
          <w:sz w:val="20"/>
          <w:lang w:val="af-ZA"/>
        </w:rPr>
        <w:t xml:space="preserve"> </w:t>
      </w:r>
      <w:r w:rsidRPr="00712340">
        <w:rPr>
          <w:rFonts w:ascii="GHEA Grapalat" w:hAnsi="GHEA Grapalat" w:cs="Sylfaen"/>
          <w:sz w:val="20"/>
          <w:lang w:val="ru-RU"/>
        </w:rPr>
        <w:t>ծանուցում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rPr>
        <w:t>մ</w:t>
      </w:r>
      <w:r w:rsidRPr="00712340">
        <w:rPr>
          <w:rFonts w:ascii="GHEA Grapalat" w:hAnsi="GHEA Grapalat" w:cs="Sylfaen"/>
          <w:sz w:val="20"/>
          <w:lang w:val="ru-RU"/>
        </w:rPr>
        <w:t>ասնակցին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ներկայացնելով</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կնքելու</w:t>
      </w:r>
      <w:r w:rsidRPr="00712340">
        <w:rPr>
          <w:rFonts w:ascii="GHEA Grapalat" w:hAnsi="GHEA Grapalat" w:cs="Sylfaen"/>
          <w:sz w:val="20"/>
          <w:lang w:val="af-ZA"/>
        </w:rPr>
        <w:t xml:space="preserve"> </w:t>
      </w:r>
      <w:r w:rsidRPr="00712340">
        <w:rPr>
          <w:rFonts w:ascii="GHEA Grapalat" w:hAnsi="GHEA Grapalat" w:cs="Sylfaen"/>
          <w:sz w:val="20"/>
          <w:lang w:val="ru-RU"/>
        </w:rPr>
        <w:t>առաջարկը</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ru-RU"/>
        </w:rPr>
        <w:t>նախագիծը</w:t>
      </w:r>
      <w:r w:rsidRPr="00712340">
        <w:rPr>
          <w:rFonts w:ascii="GHEA Grapalat" w:hAnsi="GHEA Grapalat" w:cs="Sylfaen"/>
          <w:sz w:val="20"/>
          <w:lang w:val="af-ZA"/>
        </w:rPr>
        <w:t xml:space="preserve">: </w:t>
      </w:r>
      <w:r w:rsidRPr="00712340">
        <w:rPr>
          <w:rFonts w:ascii="GHEA Grapalat" w:hAnsi="GHEA Grapalat" w:cs="Sylfaen"/>
          <w:sz w:val="20"/>
          <w:lang w:val="ru-RU"/>
        </w:rPr>
        <w:t>Ընդ</w:t>
      </w:r>
      <w:r w:rsidRPr="00712340">
        <w:rPr>
          <w:rFonts w:ascii="GHEA Grapalat" w:hAnsi="GHEA Grapalat" w:cs="Sylfaen"/>
          <w:sz w:val="20"/>
          <w:lang w:val="af-ZA"/>
        </w:rPr>
        <w:t xml:space="preserve"> </w:t>
      </w:r>
      <w:r w:rsidRPr="00712340">
        <w:rPr>
          <w:rFonts w:ascii="GHEA Grapalat" w:hAnsi="GHEA Grapalat" w:cs="Sylfaen"/>
          <w:sz w:val="20"/>
          <w:lang w:val="ru-RU"/>
        </w:rPr>
        <w:t>որում</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կնքվել</w:t>
      </w:r>
      <w:r w:rsidRPr="00712340">
        <w:rPr>
          <w:rFonts w:ascii="GHEA Grapalat" w:hAnsi="GHEA Grapalat" w:cs="Sylfaen"/>
          <w:sz w:val="20"/>
          <w:lang w:val="af-ZA"/>
        </w:rPr>
        <w:t xml:space="preserve"> </w:t>
      </w:r>
      <w:r w:rsidRPr="00712340">
        <w:rPr>
          <w:rFonts w:ascii="GHEA Grapalat" w:hAnsi="GHEA Grapalat" w:cs="Sylfaen"/>
          <w:sz w:val="20"/>
          <w:lang w:val="ru-RU"/>
        </w:rPr>
        <w:t>ոչ</w:t>
      </w:r>
      <w:r w:rsidRPr="00712340">
        <w:rPr>
          <w:rFonts w:ascii="GHEA Grapalat" w:hAnsi="GHEA Grapalat" w:cs="Sylfaen"/>
          <w:sz w:val="20"/>
          <w:lang w:val="af-ZA"/>
        </w:rPr>
        <w:t xml:space="preserve"> </w:t>
      </w:r>
      <w:r w:rsidRPr="00712340">
        <w:rPr>
          <w:rFonts w:ascii="GHEA Grapalat" w:hAnsi="GHEA Grapalat" w:cs="Sylfaen"/>
          <w:sz w:val="20"/>
          <w:lang w:val="ru-RU"/>
        </w:rPr>
        <w:t>շուտ</w:t>
      </w:r>
      <w:r w:rsidRPr="00712340">
        <w:rPr>
          <w:rFonts w:ascii="GHEA Grapalat" w:hAnsi="GHEA Grapalat" w:cs="Sylfaen"/>
          <w:sz w:val="20"/>
          <w:lang w:val="af-ZA"/>
        </w:rPr>
        <w:t xml:space="preserve">, </w:t>
      </w:r>
      <w:r w:rsidRPr="00712340">
        <w:rPr>
          <w:rFonts w:ascii="GHEA Grapalat" w:hAnsi="GHEA Grapalat" w:cs="Sylfaen"/>
          <w:sz w:val="20"/>
          <w:lang w:val="ru-RU"/>
        </w:rPr>
        <w:t>քան</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1-</w:t>
      </w:r>
      <w:r w:rsidRPr="00712340">
        <w:rPr>
          <w:rFonts w:ascii="GHEA Grapalat" w:hAnsi="GHEA Grapalat" w:cs="Sylfaen"/>
          <w:sz w:val="20"/>
        </w:rPr>
        <w:t>ին</w:t>
      </w:r>
      <w:r w:rsidRPr="00712340">
        <w:rPr>
          <w:rFonts w:ascii="GHEA Grapalat" w:hAnsi="GHEA Grapalat" w:cs="Sylfaen"/>
          <w:sz w:val="20"/>
          <w:lang w:val="af-ZA"/>
        </w:rPr>
        <w:t xml:space="preserve"> </w:t>
      </w:r>
      <w:r w:rsidRPr="00712340">
        <w:rPr>
          <w:rFonts w:ascii="GHEA Grapalat" w:hAnsi="GHEA Grapalat" w:cs="Sylfaen"/>
          <w:sz w:val="20"/>
        </w:rPr>
        <w:t>մասի</w:t>
      </w:r>
      <w:r w:rsidRPr="00712340">
        <w:rPr>
          <w:rFonts w:ascii="GHEA Grapalat" w:hAnsi="GHEA Grapalat" w:cs="Sylfaen"/>
          <w:sz w:val="20"/>
          <w:lang w:val="af-ZA"/>
        </w:rPr>
        <w:t xml:space="preserve"> 8</w:t>
      </w:r>
      <w:r w:rsidRPr="00712340">
        <w:rPr>
          <w:rFonts w:ascii="GHEA Grapalat" w:hAnsi="GHEA Grapalat" w:cs="Sylfaen"/>
          <w:sz w:val="20"/>
          <w:lang w:val="hy-AM"/>
        </w:rPr>
        <w:t>.</w:t>
      </w:r>
      <w:r w:rsidRPr="00E81BDB">
        <w:rPr>
          <w:rFonts w:ascii="GHEA Grapalat" w:hAnsi="GHEA Grapalat" w:cs="Sylfaen"/>
          <w:sz w:val="20"/>
          <w:lang w:val="af-ZA"/>
        </w:rPr>
        <w:t xml:space="preserve">22 </w:t>
      </w:r>
      <w:r w:rsidRPr="00712340">
        <w:rPr>
          <w:rFonts w:ascii="GHEA Grapalat" w:hAnsi="GHEA Grapalat" w:cs="Sylfaen"/>
          <w:sz w:val="20"/>
          <w:lang w:val="ru-RU"/>
        </w:rPr>
        <w:t>կետով</w:t>
      </w:r>
      <w:r w:rsidRPr="00712340">
        <w:rPr>
          <w:rFonts w:ascii="GHEA Grapalat" w:hAnsi="GHEA Grapalat" w:cs="Sylfaen"/>
          <w:sz w:val="20"/>
          <w:lang w:val="af-ZA"/>
        </w:rPr>
        <w:t xml:space="preserve"> </w:t>
      </w:r>
      <w:r w:rsidRPr="00712340">
        <w:rPr>
          <w:rFonts w:ascii="GHEA Grapalat" w:hAnsi="GHEA Grapalat" w:cs="Sylfaen"/>
          <w:sz w:val="20"/>
          <w:lang w:val="ru-RU"/>
        </w:rPr>
        <w:t>սահմանված</w:t>
      </w:r>
      <w:r w:rsidRPr="00712340">
        <w:rPr>
          <w:rFonts w:ascii="GHEA Grapalat" w:hAnsi="GHEA Grapalat" w:cs="Sylfaen"/>
          <w:sz w:val="20"/>
          <w:lang w:val="af-ZA"/>
        </w:rPr>
        <w:t xml:space="preserve"> </w:t>
      </w:r>
      <w:r w:rsidRPr="00712340">
        <w:rPr>
          <w:rFonts w:ascii="GHEA Grapalat" w:hAnsi="GHEA Grapalat" w:cs="Sylfaen"/>
          <w:sz w:val="20"/>
          <w:lang w:val="ru-RU"/>
        </w:rPr>
        <w:t>անգործության</w:t>
      </w:r>
      <w:r w:rsidRPr="00712340">
        <w:rPr>
          <w:rFonts w:ascii="GHEA Grapalat" w:hAnsi="GHEA Grapalat" w:cs="Sylfaen"/>
          <w:sz w:val="20"/>
          <w:lang w:val="af-ZA"/>
        </w:rPr>
        <w:t xml:space="preserve"> </w:t>
      </w:r>
      <w:r w:rsidRPr="00712340">
        <w:rPr>
          <w:rFonts w:ascii="GHEA Grapalat" w:hAnsi="GHEA Grapalat" w:cs="Sylfaen"/>
          <w:sz w:val="20"/>
          <w:lang w:val="ru-RU"/>
        </w:rPr>
        <w:t>ժամկետը</w:t>
      </w:r>
      <w:r w:rsidRPr="00712340">
        <w:rPr>
          <w:rFonts w:ascii="GHEA Grapalat" w:hAnsi="GHEA Grapalat" w:cs="Sylfaen"/>
          <w:sz w:val="20"/>
          <w:lang w:val="af-ZA"/>
        </w:rPr>
        <w:t xml:space="preserve"> </w:t>
      </w:r>
      <w:r w:rsidRPr="00712340">
        <w:rPr>
          <w:rFonts w:ascii="GHEA Grapalat" w:hAnsi="GHEA Grapalat" w:cs="Sylfaen"/>
          <w:sz w:val="20"/>
          <w:lang w:val="ru-RU"/>
        </w:rPr>
        <w:t>լրանալու</w:t>
      </w:r>
      <w:r w:rsidRPr="00712340">
        <w:rPr>
          <w:rFonts w:ascii="GHEA Grapalat" w:hAnsi="GHEA Grapalat" w:cs="Sylfaen"/>
          <w:sz w:val="20"/>
          <w:lang w:val="af-ZA"/>
        </w:rPr>
        <w:t xml:space="preserve"> </w:t>
      </w:r>
      <w:r w:rsidRPr="00712340">
        <w:rPr>
          <w:rFonts w:ascii="GHEA Grapalat" w:hAnsi="GHEA Grapalat" w:cs="Sylfaen"/>
          <w:sz w:val="20"/>
          <w:lang w:val="ru-RU"/>
        </w:rPr>
        <w:t>օրվան</w:t>
      </w:r>
      <w:r w:rsidRPr="00712340">
        <w:rPr>
          <w:rFonts w:ascii="GHEA Grapalat" w:hAnsi="GHEA Grapalat" w:cs="Sylfaen"/>
          <w:sz w:val="20"/>
          <w:lang w:val="af-ZA"/>
        </w:rPr>
        <w:t xml:space="preserve"> </w:t>
      </w:r>
      <w:r w:rsidRPr="00712340">
        <w:rPr>
          <w:rFonts w:ascii="GHEA Grapalat" w:hAnsi="GHEA Grapalat" w:cs="Sylfaen"/>
          <w:sz w:val="20"/>
          <w:lang w:val="ru-RU"/>
        </w:rPr>
        <w:t>հաջորդող</w:t>
      </w:r>
      <w:r w:rsidRPr="00712340">
        <w:rPr>
          <w:rFonts w:ascii="GHEA Grapalat" w:hAnsi="GHEA Grapalat" w:cs="Sylfaen"/>
          <w:sz w:val="20"/>
          <w:lang w:val="af-ZA"/>
        </w:rPr>
        <w:t xml:space="preserve"> </w:t>
      </w:r>
      <w:r w:rsidRPr="00712340">
        <w:rPr>
          <w:rFonts w:ascii="GHEA Grapalat" w:hAnsi="GHEA Grapalat" w:cs="Sylfaen"/>
          <w:sz w:val="20"/>
          <w:lang w:val="ru-RU"/>
        </w:rPr>
        <w:t>երկրորդ</w:t>
      </w:r>
      <w:r w:rsidRPr="00712340">
        <w:rPr>
          <w:rFonts w:ascii="GHEA Grapalat" w:hAnsi="GHEA Grapalat" w:cs="Sylfaen"/>
          <w:sz w:val="20"/>
          <w:lang w:val="af-ZA"/>
        </w:rPr>
        <w:t xml:space="preserve"> </w:t>
      </w:r>
      <w:r w:rsidRPr="00712340">
        <w:rPr>
          <w:rFonts w:ascii="GHEA Grapalat" w:hAnsi="GHEA Grapalat" w:cs="Sylfaen"/>
          <w:sz w:val="20"/>
          <w:lang w:val="ru-RU"/>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ru-RU"/>
        </w:rPr>
        <w:t>օրը</w:t>
      </w:r>
      <w:r w:rsidRPr="00712340">
        <w:rPr>
          <w:rFonts w:ascii="GHEA Grapalat" w:hAnsi="GHEA Grapalat" w:cs="Sylfaen"/>
          <w:sz w:val="20"/>
          <w:lang w:val="af-ZA"/>
        </w:rPr>
        <w:t>:</w:t>
      </w:r>
    </w:p>
    <w:p w:rsidR="003337BC"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9</w:t>
      </w:r>
      <w:r w:rsidRPr="00712340">
        <w:rPr>
          <w:rFonts w:ascii="GHEA Grapalat" w:hAnsi="GHEA Grapalat" w:cs="Sylfaen"/>
          <w:sz w:val="20"/>
          <w:lang w:val="hy-AM"/>
        </w:rPr>
        <w:t>.3</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rPr>
        <w:t>մ</w:t>
      </w:r>
      <w:r w:rsidRPr="00712340">
        <w:rPr>
          <w:rFonts w:ascii="GHEA Grapalat" w:hAnsi="GHEA Grapalat" w:cs="Sylfaen"/>
          <w:sz w:val="20"/>
          <w:lang w:val="ru-RU"/>
        </w:rPr>
        <w:t>ասնակցին</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կնքելու</w:t>
      </w:r>
      <w:r w:rsidRPr="00712340">
        <w:rPr>
          <w:rFonts w:ascii="GHEA Grapalat" w:hAnsi="GHEA Grapalat" w:cs="Sylfaen"/>
          <w:sz w:val="20"/>
          <w:lang w:val="af-ZA"/>
        </w:rPr>
        <w:t xml:space="preserve"> </w:t>
      </w:r>
      <w:r w:rsidRPr="00712340">
        <w:rPr>
          <w:rFonts w:ascii="GHEA Grapalat" w:hAnsi="GHEA Grapalat" w:cs="Sylfaen"/>
          <w:sz w:val="20"/>
          <w:lang w:val="ru-RU"/>
        </w:rPr>
        <w:t>առաջարկը</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կնքվելիք</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ru-RU"/>
        </w:rPr>
        <w:t>նախագիծը</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հանձնաժողովի</w:t>
      </w:r>
      <w:r w:rsidRPr="00712340">
        <w:rPr>
          <w:rFonts w:ascii="GHEA Grapalat" w:hAnsi="GHEA Grapalat" w:cs="Sylfaen"/>
          <w:sz w:val="20"/>
          <w:lang w:val="af-ZA"/>
        </w:rPr>
        <w:t xml:space="preserve"> </w:t>
      </w:r>
      <w:r w:rsidRPr="00712340">
        <w:rPr>
          <w:rFonts w:ascii="GHEA Grapalat" w:hAnsi="GHEA Grapalat" w:cs="Sylfaen"/>
          <w:sz w:val="20"/>
          <w:lang w:val="ru-RU"/>
        </w:rPr>
        <w:t>քարտուղարը</w:t>
      </w:r>
      <w:r w:rsidRPr="00712340">
        <w:rPr>
          <w:rFonts w:ascii="GHEA Grapalat" w:hAnsi="GHEA Grapalat" w:cs="Sylfaen"/>
          <w:sz w:val="20"/>
          <w:lang w:val="af-ZA"/>
        </w:rPr>
        <w:t xml:space="preserve"> </w:t>
      </w:r>
      <w:r w:rsidRPr="00712340">
        <w:rPr>
          <w:rFonts w:ascii="GHEA Grapalat" w:hAnsi="GHEA Grapalat" w:cs="Sylfaen"/>
          <w:sz w:val="20"/>
          <w:lang w:val="ru-RU"/>
        </w:rPr>
        <w:t>տրամադրում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էլեկտրոնային</w:t>
      </w:r>
      <w:r w:rsidRPr="00712340">
        <w:rPr>
          <w:rFonts w:ascii="GHEA Grapalat" w:hAnsi="GHEA Grapalat" w:cs="Sylfaen"/>
          <w:sz w:val="20"/>
          <w:lang w:val="af-ZA"/>
        </w:rPr>
        <w:t xml:space="preserve"> </w:t>
      </w:r>
      <w:r w:rsidRPr="00712340">
        <w:rPr>
          <w:rFonts w:ascii="GHEA Grapalat" w:hAnsi="GHEA Grapalat" w:cs="Sylfaen"/>
          <w:sz w:val="20"/>
          <w:lang w:val="ru-RU"/>
        </w:rPr>
        <w:t>եղանակով</w:t>
      </w:r>
      <w:r w:rsidRPr="00712340">
        <w:rPr>
          <w:rFonts w:ascii="GHEA Grapalat" w:hAnsi="GHEA Grapalat" w:cs="Sylfaen"/>
          <w:sz w:val="20"/>
          <w:lang w:val="af-ZA"/>
        </w:rPr>
        <w:t xml:space="preserve">: </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9</w:t>
      </w:r>
      <w:r w:rsidRPr="00712340">
        <w:rPr>
          <w:rFonts w:ascii="GHEA Grapalat" w:hAnsi="GHEA Grapalat" w:cs="Sylfaen"/>
          <w:sz w:val="20"/>
          <w:lang w:val="hy-AM"/>
        </w:rPr>
        <w:t>.</w:t>
      </w:r>
      <w:r w:rsidRPr="00E81BDB">
        <w:rPr>
          <w:rFonts w:ascii="GHEA Grapalat" w:hAnsi="GHEA Grapalat" w:cs="Sylfaen"/>
          <w:sz w:val="20"/>
          <w:lang w:val="af-ZA"/>
        </w:rPr>
        <w:t>4</w:t>
      </w:r>
      <w:r w:rsidRPr="00712340">
        <w:rPr>
          <w:rFonts w:ascii="GHEA Grapalat" w:hAnsi="GHEA Grapalat" w:cs="Sylfaen"/>
          <w:sz w:val="20"/>
          <w:lang w:val="af-ZA"/>
        </w:rPr>
        <w:t xml:space="preserve"> </w:t>
      </w:r>
      <w:r w:rsidRPr="00712340">
        <w:rPr>
          <w:rFonts w:ascii="GHEA Grapalat" w:hAnsi="GHEA Grapalat" w:cs="Sylfaen"/>
          <w:sz w:val="20"/>
          <w:lang w:val="hy-AM"/>
        </w:rPr>
        <w:t>Եթե</w:t>
      </w:r>
      <w:r w:rsidRPr="00712340">
        <w:rPr>
          <w:rFonts w:ascii="GHEA Grapalat" w:hAnsi="GHEA Grapalat" w:cs="Sylfaen"/>
          <w:sz w:val="20"/>
          <w:lang w:val="af-ZA"/>
        </w:rPr>
        <w:t xml:space="preserve"> </w:t>
      </w:r>
      <w:r w:rsidRPr="00712340">
        <w:rPr>
          <w:rFonts w:ascii="GHEA Grapalat" w:hAnsi="GHEA Grapalat" w:cs="Sylfaen"/>
          <w:sz w:val="20"/>
          <w:lang w:val="hy-AM"/>
        </w:rPr>
        <w:t>ընտրված</w:t>
      </w:r>
      <w:r w:rsidRPr="00712340">
        <w:rPr>
          <w:rFonts w:ascii="GHEA Grapalat" w:hAnsi="GHEA Grapalat" w:cs="Sylfaen"/>
          <w:sz w:val="20"/>
          <w:lang w:val="af-ZA"/>
        </w:rPr>
        <w:t xml:space="preserve"> </w:t>
      </w:r>
      <w:r w:rsidRPr="00712340">
        <w:rPr>
          <w:rFonts w:ascii="GHEA Grapalat" w:hAnsi="GHEA Grapalat" w:cs="Sylfaen"/>
          <w:sz w:val="20"/>
          <w:lang w:val="hy-AM"/>
        </w:rPr>
        <w:t>մասնակիցը</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hy-AM"/>
        </w:rPr>
        <w:t>կնքելու</w:t>
      </w:r>
      <w:r w:rsidRPr="00712340">
        <w:rPr>
          <w:rFonts w:ascii="GHEA Grapalat" w:hAnsi="GHEA Grapalat" w:cs="Sylfaen"/>
          <w:sz w:val="20"/>
          <w:lang w:val="af-ZA"/>
        </w:rPr>
        <w:t xml:space="preserve"> </w:t>
      </w:r>
      <w:r w:rsidRPr="00712340">
        <w:rPr>
          <w:rFonts w:ascii="GHEA Grapalat" w:hAnsi="GHEA Grapalat" w:cs="Sylfaen"/>
          <w:sz w:val="20"/>
          <w:lang w:val="hy-AM"/>
        </w:rPr>
        <w:t>մասին</w:t>
      </w:r>
      <w:r w:rsidRPr="00712340">
        <w:rPr>
          <w:rFonts w:ascii="GHEA Grapalat" w:hAnsi="GHEA Grapalat" w:cs="Sylfaen"/>
          <w:sz w:val="20"/>
          <w:lang w:val="af-ZA"/>
        </w:rPr>
        <w:t xml:space="preserve"> </w:t>
      </w:r>
      <w:r w:rsidRPr="00712340">
        <w:rPr>
          <w:rFonts w:ascii="GHEA Grapalat" w:hAnsi="GHEA Grapalat" w:cs="Sylfaen"/>
          <w:sz w:val="20"/>
          <w:lang w:val="hy-AM"/>
        </w:rPr>
        <w:t>ծանուցումը</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նախագիծ</w:t>
      </w:r>
      <w:r w:rsidRPr="00712340">
        <w:rPr>
          <w:rFonts w:ascii="GHEA Grapalat" w:hAnsi="GHEA Grapalat" w:cs="Sylfaen"/>
          <w:sz w:val="20"/>
        </w:rPr>
        <w:t>ն</w:t>
      </w:r>
      <w:r w:rsidRPr="00712340">
        <w:rPr>
          <w:rFonts w:ascii="GHEA Grapalat" w:hAnsi="GHEA Grapalat" w:cs="Sylfaen"/>
          <w:sz w:val="20"/>
          <w:lang w:val="af-ZA"/>
        </w:rPr>
        <w:t xml:space="preserve"> </w:t>
      </w:r>
      <w:r w:rsidRPr="00712340">
        <w:rPr>
          <w:rFonts w:ascii="GHEA Grapalat" w:hAnsi="GHEA Grapalat" w:cs="Sylfaen"/>
          <w:sz w:val="20"/>
          <w:lang w:val="hy-AM"/>
        </w:rPr>
        <w:t>ստանալուց</w:t>
      </w:r>
      <w:r w:rsidRPr="00712340">
        <w:rPr>
          <w:rFonts w:ascii="GHEA Grapalat" w:hAnsi="GHEA Grapalat" w:cs="Sylfaen"/>
          <w:sz w:val="20"/>
          <w:lang w:val="af-ZA"/>
        </w:rPr>
        <w:t xml:space="preserve"> </w:t>
      </w:r>
      <w:r w:rsidRPr="00712340">
        <w:rPr>
          <w:rFonts w:ascii="GHEA Grapalat" w:hAnsi="GHEA Grapalat" w:cs="Sylfaen"/>
          <w:sz w:val="20"/>
          <w:lang w:val="hy-AM"/>
        </w:rPr>
        <w:t>հետո</w:t>
      </w:r>
      <w:r w:rsidRPr="00712340">
        <w:rPr>
          <w:rFonts w:ascii="GHEA Grapalat" w:hAnsi="GHEA Grapalat" w:cs="Sylfaen"/>
          <w:sz w:val="20"/>
          <w:lang w:val="af-ZA"/>
        </w:rPr>
        <w:t xml:space="preserve">` 10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hy-AM"/>
        </w:rPr>
        <w:t>օրվա</w:t>
      </w:r>
      <w:r w:rsidRPr="00712340">
        <w:rPr>
          <w:rFonts w:ascii="GHEA Grapalat" w:hAnsi="GHEA Grapalat" w:cs="Sylfaen"/>
          <w:sz w:val="20"/>
          <w:lang w:val="af-ZA"/>
        </w:rPr>
        <w:t xml:space="preserve"> </w:t>
      </w:r>
      <w:r w:rsidRPr="00712340">
        <w:rPr>
          <w:rFonts w:ascii="GHEA Grapalat" w:hAnsi="GHEA Grapalat" w:cs="Sylfaen"/>
          <w:sz w:val="20"/>
          <w:lang w:val="hy-AM"/>
        </w:rPr>
        <w:t>ընթացքում</w:t>
      </w:r>
      <w:r w:rsidRPr="00712340">
        <w:rPr>
          <w:rFonts w:ascii="GHEA Grapalat" w:hAnsi="GHEA Grapalat" w:cs="Sylfaen"/>
          <w:sz w:val="20"/>
          <w:lang w:val="af-ZA"/>
        </w:rPr>
        <w:t xml:space="preserve"> </w:t>
      </w:r>
      <w:r w:rsidRPr="00712340">
        <w:rPr>
          <w:rFonts w:ascii="GHEA Grapalat" w:hAnsi="GHEA Grapalat" w:cs="Sylfaen"/>
          <w:sz w:val="20"/>
          <w:lang w:val="hy-AM"/>
        </w:rPr>
        <w:t>չի</w:t>
      </w:r>
      <w:r w:rsidRPr="00712340">
        <w:rPr>
          <w:rFonts w:ascii="GHEA Grapalat" w:hAnsi="GHEA Grapalat" w:cs="Sylfaen"/>
          <w:sz w:val="20"/>
          <w:lang w:val="af-ZA"/>
        </w:rPr>
        <w:t xml:space="preserve"> </w:t>
      </w:r>
      <w:r w:rsidRPr="00712340">
        <w:rPr>
          <w:rFonts w:ascii="GHEA Grapalat" w:hAnsi="GHEA Grapalat" w:cs="Sylfaen"/>
          <w:sz w:val="20"/>
          <w:lang w:val="hy-AM"/>
        </w:rPr>
        <w:t>ստորագրում</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պայմանագիրը</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պ</w:t>
      </w:r>
      <w:r w:rsidRPr="00712340">
        <w:rPr>
          <w:rFonts w:ascii="GHEA Grapalat" w:hAnsi="GHEA Grapalat" w:cs="Sylfaen"/>
          <w:sz w:val="20"/>
          <w:lang w:val="ru-RU"/>
        </w:rPr>
        <w:t>ատվիրատուին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ներկայացնում</w:t>
      </w:r>
      <w:r w:rsidRPr="00712340">
        <w:rPr>
          <w:rFonts w:ascii="GHEA Grapalat" w:hAnsi="GHEA Grapalat" w:cs="Sylfaen"/>
          <w:sz w:val="20"/>
          <w:lang w:val="af-ZA"/>
        </w:rPr>
        <w:t xml:space="preserve"> որակավորման և </w:t>
      </w:r>
      <w:r w:rsidRPr="00712340">
        <w:rPr>
          <w:rFonts w:ascii="GHEA Grapalat" w:hAnsi="GHEA Grapalat" w:cs="Sylfaen"/>
          <w:sz w:val="20"/>
          <w:lang w:val="ru-RU"/>
        </w:rPr>
        <w:t>պայմանագրի</w:t>
      </w:r>
      <w:r w:rsidRPr="00712340">
        <w:rPr>
          <w:rFonts w:ascii="GHEA Grapalat" w:hAnsi="GHEA Grapalat" w:cs="Sylfaen"/>
          <w:sz w:val="20"/>
          <w:lang w:val="af-ZA"/>
        </w:rPr>
        <w:t xml:space="preserve"> </w:t>
      </w:r>
      <w:r w:rsidRPr="00712340">
        <w:rPr>
          <w:rFonts w:ascii="GHEA Grapalat" w:hAnsi="GHEA Grapalat" w:cs="Sylfaen"/>
          <w:sz w:val="20"/>
        </w:rPr>
        <w:t>ապահովումը</w:t>
      </w:r>
      <w:r w:rsidRPr="00712340">
        <w:rPr>
          <w:rFonts w:ascii="GHEA Grapalat" w:hAnsi="GHEA Grapalat" w:cs="Sylfaen"/>
          <w:sz w:val="20"/>
          <w:lang w:val="af-ZA"/>
        </w:rPr>
        <w:t>,</w:t>
      </w:r>
      <w:r w:rsidRPr="00712340">
        <w:rPr>
          <w:rFonts w:ascii="GHEA Grapalat" w:hAnsi="GHEA Grapalat" w:cs="Sylfaen"/>
          <w:i/>
          <w:sz w:val="20"/>
          <w:lang w:val="af-ZA"/>
        </w:rPr>
        <w:t xml:space="preserve"> </w:t>
      </w:r>
      <w:r w:rsidRPr="00712340">
        <w:rPr>
          <w:rFonts w:ascii="GHEA Grapalat" w:hAnsi="GHEA Grapalat" w:cs="Sylfaen"/>
          <w:sz w:val="20"/>
          <w:lang w:val="hy-AM"/>
        </w:rPr>
        <w:t>ապա նա զրկվում է պայմանագիրը ստորագրելու իրավունքից։</w:t>
      </w:r>
      <w:r w:rsidRPr="00712340">
        <w:rPr>
          <w:rFonts w:ascii="GHEA Grapalat" w:hAnsi="GHEA Grapalat" w:cs="Sylfaen"/>
          <w:sz w:val="20"/>
          <w:lang w:val="af-ZA"/>
        </w:rPr>
        <w:t xml:space="preserve"> </w:t>
      </w:r>
      <w:r w:rsidRPr="00712340">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hy-AM"/>
        </w:rPr>
        <w:t>Ընդ</w:t>
      </w:r>
      <w:r w:rsidRPr="00712340">
        <w:rPr>
          <w:rFonts w:ascii="GHEA Grapalat" w:hAnsi="GHEA Grapalat" w:cs="Sylfaen"/>
          <w:sz w:val="20"/>
          <w:lang w:val="af-ZA"/>
        </w:rPr>
        <w:t xml:space="preserve"> </w:t>
      </w:r>
      <w:r w:rsidRPr="00712340">
        <w:rPr>
          <w:rFonts w:ascii="GHEA Grapalat" w:hAnsi="GHEA Grapalat" w:cs="Sylfaen"/>
          <w:sz w:val="20"/>
          <w:lang w:val="hy-AM"/>
        </w:rPr>
        <w:t>որում</w:t>
      </w:r>
      <w:r w:rsidRPr="00712340">
        <w:rPr>
          <w:rFonts w:ascii="GHEA Grapalat" w:hAnsi="GHEA Grapalat" w:cs="Sylfaen"/>
          <w:sz w:val="20"/>
          <w:lang w:val="af-ZA"/>
        </w:rPr>
        <w:t xml:space="preserve"> </w:t>
      </w:r>
      <w:r w:rsidRPr="00712340">
        <w:rPr>
          <w:rFonts w:ascii="GHEA Grapalat" w:hAnsi="GHEA Grapalat" w:cs="Sylfaen"/>
          <w:sz w:val="20"/>
          <w:lang w:val="hy-AM"/>
        </w:rPr>
        <w:t xml:space="preserve">ընտրված մասնակցի կողմից հաստատված պայմանագրի նախագիծը </w:t>
      </w:r>
      <w:r w:rsidRPr="00712340">
        <w:rPr>
          <w:rFonts w:ascii="GHEA Grapalat" w:hAnsi="GHEA Grapalat" w:cs="Sylfaen"/>
          <w:sz w:val="20"/>
        </w:rPr>
        <w:t>պ</w:t>
      </w:r>
      <w:r w:rsidRPr="00712340">
        <w:rPr>
          <w:rFonts w:ascii="GHEA Grapalat" w:hAnsi="GHEA Grapalat" w:cs="Sylfaen"/>
          <w:sz w:val="20"/>
          <w:lang w:val="hy-AM"/>
        </w:rPr>
        <w:t xml:space="preserve">ատվիրատուին ներկայացվում է գրավոր և դրա ներկայացման գրությունը հաշվառվում է </w:t>
      </w:r>
      <w:r w:rsidRPr="00712340">
        <w:rPr>
          <w:rFonts w:ascii="GHEA Grapalat" w:hAnsi="GHEA Grapalat" w:cs="Sylfaen"/>
          <w:sz w:val="20"/>
        </w:rPr>
        <w:t>պ</w:t>
      </w:r>
      <w:r w:rsidRPr="00712340">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712340">
        <w:rPr>
          <w:rFonts w:ascii="GHEA Grapalat" w:hAnsi="GHEA Grapalat" w:cs="Sylfaen"/>
          <w:sz w:val="20"/>
          <w:lang w:val="af-ZA"/>
        </w:rPr>
        <w:t xml:space="preserve"> </w:t>
      </w:r>
      <w:r w:rsidRPr="00712340">
        <w:rPr>
          <w:rFonts w:ascii="GHEA Grapalat" w:hAnsi="GHEA Grapalat" w:cs="Sylfaen"/>
          <w:sz w:val="20"/>
        </w:rPr>
        <w:t>և</w:t>
      </w:r>
      <w:r w:rsidRPr="00712340">
        <w:rPr>
          <w:rFonts w:ascii="GHEA Grapalat" w:hAnsi="GHEA Grapalat" w:cs="Sylfaen"/>
          <w:sz w:val="20"/>
          <w:lang w:val="af-ZA"/>
        </w:rPr>
        <w:t xml:space="preserve"> </w:t>
      </w:r>
      <w:r w:rsidRPr="00712340">
        <w:rPr>
          <w:rFonts w:ascii="GHEA Grapalat" w:hAnsi="GHEA Grapalat" w:cs="Sylfaen"/>
          <w:sz w:val="20"/>
        </w:rPr>
        <w:t>հաստատմանը</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rPr>
        <w:t>օրը</w:t>
      </w:r>
      <w:r w:rsidRPr="00712340">
        <w:rPr>
          <w:rFonts w:ascii="GHEA Grapalat" w:hAnsi="GHEA Grapalat" w:cs="Sylfaen"/>
          <w:sz w:val="20"/>
          <w:lang w:val="af-ZA"/>
        </w:rPr>
        <w:t xml:space="preserve"> </w:t>
      </w:r>
      <w:r w:rsidRPr="00712340">
        <w:rPr>
          <w:rFonts w:ascii="GHEA Grapalat" w:hAnsi="GHEA Grapalat" w:cs="Sylfaen"/>
          <w:sz w:val="20"/>
        </w:rPr>
        <w:t>ուղեկցող</w:t>
      </w:r>
      <w:r w:rsidRPr="00712340">
        <w:rPr>
          <w:rFonts w:ascii="GHEA Grapalat" w:hAnsi="GHEA Grapalat" w:cs="Sylfaen"/>
          <w:sz w:val="20"/>
          <w:lang w:val="af-ZA"/>
        </w:rPr>
        <w:t xml:space="preserve"> </w:t>
      </w:r>
      <w:r w:rsidRPr="00712340">
        <w:rPr>
          <w:rFonts w:ascii="GHEA Grapalat" w:hAnsi="GHEA Grapalat" w:cs="Sylfaen"/>
          <w:sz w:val="20"/>
        </w:rPr>
        <w:t>գրությամբ</w:t>
      </w:r>
      <w:r w:rsidRPr="00712340">
        <w:rPr>
          <w:rFonts w:ascii="GHEA Grapalat" w:hAnsi="GHEA Grapalat" w:cs="Sylfaen"/>
          <w:sz w:val="20"/>
          <w:lang w:val="af-ZA"/>
        </w:rPr>
        <w:t xml:space="preserve"> </w:t>
      </w:r>
      <w:r w:rsidRPr="00712340">
        <w:rPr>
          <w:rFonts w:ascii="GHEA Grapalat" w:hAnsi="GHEA Grapalat" w:cs="Sylfaen"/>
          <w:sz w:val="20"/>
        </w:rPr>
        <w:t>տրամադրվում</w:t>
      </w:r>
      <w:r w:rsidRPr="00712340">
        <w:rPr>
          <w:rFonts w:ascii="GHEA Grapalat" w:hAnsi="GHEA Grapalat" w:cs="Sylfaen"/>
          <w:sz w:val="20"/>
          <w:lang w:val="af-ZA"/>
        </w:rPr>
        <w:t xml:space="preserve"> </w:t>
      </w:r>
      <w:r w:rsidRPr="00712340">
        <w:rPr>
          <w:rFonts w:ascii="GHEA Grapalat" w:hAnsi="GHEA Grapalat" w:cs="Sylfaen"/>
          <w:sz w:val="20"/>
        </w:rPr>
        <w:t>է</w:t>
      </w:r>
      <w:r w:rsidRPr="00712340">
        <w:rPr>
          <w:rFonts w:ascii="GHEA Grapalat" w:hAnsi="GHEA Grapalat" w:cs="Sylfaen"/>
          <w:sz w:val="20"/>
          <w:lang w:val="af-ZA"/>
        </w:rPr>
        <w:t xml:space="preserve"> </w:t>
      </w:r>
      <w:r w:rsidRPr="00712340">
        <w:rPr>
          <w:rFonts w:ascii="GHEA Grapalat" w:hAnsi="GHEA Grapalat" w:cs="Sylfaen"/>
          <w:sz w:val="20"/>
        </w:rPr>
        <w:t>ընտրված</w:t>
      </w:r>
      <w:r w:rsidRPr="00712340">
        <w:rPr>
          <w:rFonts w:ascii="GHEA Grapalat" w:hAnsi="GHEA Grapalat" w:cs="Sylfaen"/>
          <w:sz w:val="20"/>
          <w:lang w:val="af-ZA"/>
        </w:rPr>
        <w:t xml:space="preserve"> </w:t>
      </w:r>
      <w:r w:rsidRPr="00712340">
        <w:rPr>
          <w:rFonts w:ascii="GHEA Grapalat" w:hAnsi="GHEA Grapalat" w:cs="Sylfaen"/>
          <w:sz w:val="20"/>
        </w:rPr>
        <w:t>մասնակցին</w:t>
      </w:r>
      <w:r w:rsidRPr="00712340">
        <w:rPr>
          <w:rFonts w:ascii="GHEA Grapalat" w:hAnsi="GHEA Grapalat" w:cs="Sylfaen"/>
          <w:sz w:val="20"/>
          <w:lang w:val="hy-AM"/>
        </w:rPr>
        <w:t>:</w:t>
      </w:r>
    </w:p>
    <w:p w:rsidR="003337BC" w:rsidRPr="00712340" w:rsidRDefault="003337BC" w:rsidP="003337BC">
      <w:pPr>
        <w:pStyle w:val="a3"/>
        <w:spacing w:line="240" w:lineRule="auto"/>
        <w:ind w:firstLine="567"/>
        <w:rPr>
          <w:rFonts w:ascii="GHEA Grapalat" w:hAnsi="GHEA Grapalat" w:cs="Sylfaen"/>
          <w:i w:val="0"/>
          <w:szCs w:val="24"/>
          <w:lang w:val="af-ZA"/>
        </w:rPr>
      </w:pPr>
      <w:r w:rsidRPr="00712340">
        <w:rPr>
          <w:rFonts w:ascii="GHEA Grapalat" w:hAnsi="GHEA Grapalat" w:cs="Sylfaen"/>
          <w:i w:val="0"/>
          <w:szCs w:val="24"/>
          <w:lang w:val="af-ZA"/>
        </w:rPr>
        <w:t>9.</w:t>
      </w:r>
      <w:r>
        <w:rPr>
          <w:rFonts w:ascii="GHEA Grapalat" w:hAnsi="GHEA Grapalat" w:cs="Sylfaen"/>
          <w:i w:val="0"/>
          <w:szCs w:val="24"/>
          <w:lang w:val="af-ZA"/>
        </w:rPr>
        <w:t xml:space="preserve">5 </w:t>
      </w:r>
      <w:r w:rsidRPr="00712340">
        <w:rPr>
          <w:rFonts w:ascii="GHEA Grapalat" w:hAnsi="GHEA Grapalat" w:cs="Sylfaen"/>
          <w:i w:val="0"/>
          <w:szCs w:val="24"/>
          <w:lang w:val="ru-RU"/>
        </w:rPr>
        <w:t>Մինչև</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սույն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հրավերի</w:t>
      </w:r>
      <w:r w:rsidRPr="00712340">
        <w:rPr>
          <w:rFonts w:ascii="GHEA Grapalat" w:hAnsi="GHEA Grapalat" w:cs="Sylfaen"/>
          <w:i w:val="0"/>
          <w:szCs w:val="24"/>
          <w:lang w:val="af-ZA"/>
        </w:rPr>
        <w:t xml:space="preserve"> 1-ին մասի 9</w:t>
      </w:r>
      <w:r w:rsidRPr="00712340">
        <w:rPr>
          <w:rFonts w:ascii="GHEA Grapalat" w:hAnsi="GHEA Grapalat" w:cs="Sylfaen"/>
          <w:i w:val="0"/>
          <w:szCs w:val="24"/>
          <w:lang w:val="hy-AM"/>
        </w:rPr>
        <w:t>.</w:t>
      </w:r>
      <w:r w:rsidRPr="00E81BDB">
        <w:rPr>
          <w:rFonts w:ascii="GHEA Grapalat" w:hAnsi="GHEA Grapalat" w:cs="Sylfaen"/>
          <w:i w:val="0"/>
          <w:szCs w:val="24"/>
          <w:lang w:val="af-ZA"/>
        </w:rPr>
        <w:t>4</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կետով</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նախատեսված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ժամկետի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ավարտը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կողմերի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համաձայնությամբ</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պայմանագրի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նախագծում</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կատարվել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փոփոխություններ</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սակայն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դրանք</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չեն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lastRenderedPageBreak/>
        <w:t>կարող</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հանգեցնել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գնման</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առարկայի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բնութագրերի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փոփոխմանը</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ներառյալ</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ընտրված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մասնակցի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առաջարկած</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գնի</w:t>
      </w:r>
      <w:r w:rsidRPr="00712340">
        <w:rPr>
          <w:rFonts w:ascii="GHEA Grapalat" w:hAnsi="GHEA Grapalat" w:cs="Sylfaen"/>
          <w:i w:val="0"/>
          <w:szCs w:val="24"/>
          <w:lang w:val="af-ZA"/>
        </w:rPr>
        <w:t xml:space="preserve"> </w:t>
      </w:r>
      <w:r w:rsidRPr="00712340">
        <w:rPr>
          <w:rFonts w:ascii="GHEA Grapalat" w:hAnsi="GHEA Grapalat" w:cs="Sylfaen"/>
          <w:i w:val="0"/>
          <w:szCs w:val="24"/>
          <w:lang w:val="ru-RU"/>
        </w:rPr>
        <w:t>ավելացմանը։</w:t>
      </w:r>
      <w:r w:rsidRPr="00712340">
        <w:rPr>
          <w:rFonts w:ascii="GHEA Mariam" w:hAnsi="GHEA Mariam"/>
          <w:spacing w:val="-8"/>
          <w:lang w:val="af-ZA"/>
        </w:rPr>
        <w:t xml:space="preserve"> </w:t>
      </w:r>
    </w:p>
    <w:p w:rsidR="003337BC" w:rsidRPr="00712340" w:rsidRDefault="003337BC" w:rsidP="003337BC">
      <w:pPr>
        <w:jc w:val="center"/>
        <w:rPr>
          <w:rFonts w:ascii="GHEA Grapalat" w:hAnsi="GHEA Grapalat"/>
          <w:b/>
          <w:iCs/>
          <w:sz w:val="20"/>
          <w:lang w:val="af-ZA"/>
        </w:rPr>
      </w:pPr>
    </w:p>
    <w:p w:rsidR="003337BC" w:rsidRDefault="003337BC" w:rsidP="003337BC">
      <w:pPr>
        <w:jc w:val="center"/>
        <w:rPr>
          <w:rFonts w:ascii="GHEA Grapalat" w:hAnsi="GHEA Grapalat"/>
          <w:b/>
          <w:iCs/>
          <w:sz w:val="20"/>
          <w:lang w:val="af-ZA"/>
        </w:rPr>
      </w:pPr>
    </w:p>
    <w:p w:rsidR="003337BC" w:rsidRPr="00712340" w:rsidRDefault="003337BC" w:rsidP="003337BC">
      <w:pPr>
        <w:jc w:val="center"/>
        <w:rPr>
          <w:rFonts w:ascii="GHEA Grapalat" w:hAnsi="GHEA Grapalat" w:cs="Arial"/>
          <w:b/>
          <w:iCs/>
          <w:sz w:val="20"/>
          <w:lang w:val="af-ZA"/>
        </w:rPr>
      </w:pPr>
      <w:r w:rsidRPr="00712340">
        <w:rPr>
          <w:rFonts w:ascii="GHEA Grapalat" w:hAnsi="GHEA Grapalat"/>
          <w:b/>
          <w:iCs/>
          <w:sz w:val="20"/>
          <w:lang w:val="af-ZA"/>
        </w:rPr>
        <w:t xml:space="preserve">10. </w:t>
      </w:r>
      <w:r w:rsidRPr="00712340">
        <w:rPr>
          <w:rFonts w:ascii="GHEA Grapalat" w:hAnsi="GHEA Grapalat" w:cs="Sylfaen"/>
          <w:b/>
          <w:iCs/>
          <w:sz w:val="20"/>
          <w:lang w:val="hy-AM"/>
        </w:rPr>
        <w:t>ՈՐԱԿԱՎՈՐՄԱՆ</w:t>
      </w:r>
      <w:r w:rsidRPr="00712340">
        <w:rPr>
          <w:rFonts w:ascii="GHEA Grapalat" w:hAnsi="GHEA Grapalat" w:cs="Arial"/>
          <w:b/>
          <w:iCs/>
          <w:sz w:val="20"/>
          <w:lang w:val="af-ZA"/>
        </w:rPr>
        <w:t xml:space="preserve"> </w:t>
      </w:r>
      <w:r w:rsidRPr="00712340">
        <w:rPr>
          <w:rFonts w:ascii="GHEA Grapalat" w:hAnsi="GHEA Grapalat" w:cs="Sylfaen"/>
          <w:b/>
          <w:iCs/>
          <w:sz w:val="20"/>
          <w:lang w:val="hy-AM"/>
        </w:rPr>
        <w:t>ԵՎ</w:t>
      </w:r>
      <w:r w:rsidRPr="00712340">
        <w:rPr>
          <w:rFonts w:ascii="GHEA Grapalat" w:hAnsi="GHEA Grapalat" w:cs="Sylfaen"/>
          <w:b/>
          <w:iCs/>
          <w:sz w:val="20"/>
          <w:lang w:val="af-ZA"/>
        </w:rPr>
        <w:t xml:space="preserve"> ՊԱՅՄԱՆԱԳՐԻ</w:t>
      </w:r>
      <w:r w:rsidRPr="00712340">
        <w:rPr>
          <w:rFonts w:ascii="GHEA Grapalat" w:hAnsi="GHEA Grapalat" w:cs="Sylfaen"/>
          <w:b/>
          <w:iCs/>
          <w:sz w:val="20"/>
          <w:lang w:val="hy-AM"/>
        </w:rPr>
        <w:t xml:space="preserve"> </w:t>
      </w:r>
      <w:r w:rsidRPr="00712340">
        <w:rPr>
          <w:rFonts w:ascii="GHEA Grapalat" w:hAnsi="GHEA Grapalat" w:cs="Sylfaen"/>
          <w:b/>
          <w:iCs/>
          <w:sz w:val="20"/>
          <w:lang w:val="af-ZA"/>
        </w:rPr>
        <w:t>ԱՊԱՀՈՎՈՒՄ</w:t>
      </w:r>
      <w:r w:rsidRPr="00712340">
        <w:rPr>
          <w:rFonts w:ascii="GHEA Grapalat" w:hAnsi="GHEA Grapalat" w:cs="Sylfaen"/>
          <w:b/>
          <w:iCs/>
          <w:sz w:val="20"/>
          <w:lang w:val="hy-AM"/>
        </w:rPr>
        <w:t>ՆԵՐ</w:t>
      </w:r>
      <w:r w:rsidRPr="00712340">
        <w:rPr>
          <w:rFonts w:ascii="GHEA Grapalat" w:hAnsi="GHEA Grapalat" w:cs="Sylfaen"/>
          <w:b/>
          <w:iCs/>
          <w:sz w:val="20"/>
          <w:lang w:val="af-ZA"/>
        </w:rPr>
        <w:t>Ը</w:t>
      </w:r>
      <w:r w:rsidRPr="00712340">
        <w:rPr>
          <w:rFonts w:ascii="GHEA Grapalat" w:hAnsi="GHEA Grapalat" w:cs="Arial"/>
          <w:b/>
          <w:iCs/>
          <w:sz w:val="20"/>
          <w:lang w:val="af-ZA"/>
        </w:rPr>
        <w:t xml:space="preserve"> </w:t>
      </w:r>
    </w:p>
    <w:p w:rsidR="003337BC" w:rsidRPr="00712340" w:rsidRDefault="003337BC" w:rsidP="003337BC">
      <w:pPr>
        <w:jc w:val="center"/>
        <w:rPr>
          <w:rFonts w:ascii="GHEA Grapalat" w:hAnsi="GHEA Grapalat"/>
          <w:b/>
          <w:iCs/>
          <w:sz w:val="20"/>
          <w:lang w:val="af-ZA"/>
        </w:rPr>
      </w:pP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iCs/>
          <w:sz w:val="20"/>
          <w:lang w:val="af-ZA"/>
        </w:rPr>
        <w:t>10.</w:t>
      </w:r>
      <w:r w:rsidRPr="00712340">
        <w:rPr>
          <w:rFonts w:ascii="GHEA Grapalat" w:hAnsi="GHEA Grapalat" w:cs="Sylfaen"/>
          <w:sz w:val="20"/>
          <w:lang w:val="af-ZA"/>
        </w:rPr>
        <w:t xml:space="preserve">1 </w:t>
      </w:r>
      <w:r w:rsidRPr="00712340">
        <w:rPr>
          <w:rFonts w:ascii="GHEA Grapalat" w:hAnsi="GHEA Grapalat" w:cs="Sylfaen"/>
          <w:sz w:val="20"/>
          <w:lang w:val="hy-AM"/>
        </w:rPr>
        <w:t>Որակավորման</w:t>
      </w:r>
      <w:r w:rsidRPr="00712340">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պ</w:t>
      </w:r>
      <w:r w:rsidRPr="00712340">
        <w:rPr>
          <w:rFonts w:ascii="GHEA Grapalat" w:hAnsi="GHEA Grapalat" w:cs="Sylfaen"/>
          <w:sz w:val="20"/>
          <w:lang w:val="ru-RU"/>
        </w:rPr>
        <w:t>այմանագրի</w:t>
      </w:r>
      <w:r w:rsidRPr="00712340">
        <w:rPr>
          <w:rFonts w:ascii="GHEA Grapalat" w:hAnsi="GHEA Grapalat" w:cs="Sylfaen"/>
          <w:sz w:val="20"/>
          <w:lang w:val="hy-AM"/>
        </w:rPr>
        <w:t xml:space="preserve"> </w:t>
      </w:r>
      <w:r w:rsidRPr="00712340">
        <w:rPr>
          <w:rFonts w:ascii="GHEA Grapalat" w:hAnsi="GHEA Grapalat" w:cs="Sylfaen"/>
          <w:sz w:val="20"/>
          <w:lang w:val="ru-RU"/>
        </w:rPr>
        <w:t>ապահովում</w:t>
      </w:r>
      <w:r w:rsidRPr="00712340">
        <w:rPr>
          <w:rFonts w:ascii="GHEA Grapalat" w:hAnsi="GHEA Grapalat" w:cs="Sylfaen"/>
          <w:sz w:val="20"/>
          <w:lang w:val="hy-AM"/>
        </w:rPr>
        <w:t>ները</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ներկայացնելու</w:t>
      </w:r>
      <w:r w:rsidRPr="00712340">
        <w:rPr>
          <w:rFonts w:ascii="GHEA Grapalat" w:hAnsi="GHEA Grapalat" w:cs="Sylfaen"/>
          <w:sz w:val="20"/>
          <w:lang w:val="af-ZA"/>
        </w:rPr>
        <w:t xml:space="preserve"> </w:t>
      </w:r>
      <w:r w:rsidRPr="00712340">
        <w:rPr>
          <w:rFonts w:ascii="GHEA Grapalat" w:hAnsi="GHEA Grapalat" w:cs="Sylfaen"/>
          <w:sz w:val="20"/>
          <w:lang w:val="ru-RU"/>
        </w:rPr>
        <w:t>պահանջի</w:t>
      </w:r>
      <w:r w:rsidRPr="00712340">
        <w:rPr>
          <w:rFonts w:ascii="GHEA Grapalat" w:hAnsi="GHEA Grapalat" w:cs="Sylfaen"/>
          <w:sz w:val="20"/>
          <w:lang w:val="af-ZA"/>
        </w:rPr>
        <w:t xml:space="preserve"> </w:t>
      </w:r>
      <w:r w:rsidRPr="00712340">
        <w:rPr>
          <w:rFonts w:ascii="GHEA Grapalat" w:hAnsi="GHEA Grapalat" w:cs="Sylfaen"/>
          <w:sz w:val="20"/>
          <w:lang w:val="ru-RU"/>
        </w:rPr>
        <w:t>հիման</w:t>
      </w:r>
      <w:r w:rsidRPr="00712340">
        <w:rPr>
          <w:rFonts w:ascii="GHEA Grapalat" w:hAnsi="GHEA Grapalat" w:cs="Sylfaen"/>
          <w:sz w:val="20"/>
          <w:lang w:val="af-ZA"/>
        </w:rPr>
        <w:t xml:space="preserve"> </w:t>
      </w:r>
      <w:r w:rsidRPr="00712340">
        <w:rPr>
          <w:rFonts w:ascii="GHEA Grapalat" w:hAnsi="GHEA Grapalat" w:cs="Sylfaen"/>
          <w:sz w:val="20"/>
          <w:lang w:val="ru-RU"/>
        </w:rPr>
        <w:t>վրա</w:t>
      </w:r>
      <w:r w:rsidRPr="00712340">
        <w:rPr>
          <w:rFonts w:ascii="GHEA Grapalat" w:hAnsi="GHEA Grapalat" w:cs="Sylfaen"/>
          <w:sz w:val="20"/>
          <w:lang w:val="af-ZA"/>
        </w:rPr>
        <w:t xml:space="preserve">, </w:t>
      </w:r>
      <w:r w:rsidRPr="00712340">
        <w:rPr>
          <w:rFonts w:ascii="GHEA Grapalat" w:hAnsi="GHEA Grapalat" w:cs="Sylfaen"/>
          <w:sz w:val="20"/>
          <w:lang w:val="ru-RU"/>
        </w:rPr>
        <w:t>այն</w:t>
      </w:r>
      <w:r w:rsidRPr="00712340">
        <w:rPr>
          <w:rFonts w:ascii="GHEA Grapalat" w:hAnsi="GHEA Grapalat" w:cs="Sylfaen"/>
          <w:sz w:val="20"/>
          <w:lang w:val="af-ZA"/>
        </w:rPr>
        <w:t xml:space="preserve"> </w:t>
      </w:r>
      <w:r w:rsidRPr="00712340">
        <w:rPr>
          <w:rFonts w:ascii="GHEA Grapalat" w:hAnsi="GHEA Grapalat" w:cs="Sylfaen"/>
          <w:sz w:val="20"/>
          <w:lang w:val="ru-RU"/>
        </w:rPr>
        <w:t>ստանալու</w:t>
      </w:r>
      <w:r w:rsidRPr="00712340">
        <w:rPr>
          <w:rFonts w:ascii="GHEA Grapalat" w:hAnsi="GHEA Grapalat" w:cs="Sylfaen"/>
          <w:sz w:val="20"/>
          <w:lang w:val="af-ZA"/>
        </w:rPr>
        <w:t xml:space="preserve"> </w:t>
      </w:r>
      <w:r w:rsidRPr="00712340">
        <w:rPr>
          <w:rFonts w:ascii="GHEA Grapalat" w:hAnsi="GHEA Grapalat" w:cs="Sylfaen"/>
          <w:sz w:val="20"/>
          <w:lang w:val="ru-RU"/>
        </w:rPr>
        <w:t>օրվանից</w:t>
      </w:r>
      <w:r w:rsidRPr="00712340">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712340">
        <w:rPr>
          <w:rFonts w:ascii="GHEA Grapalat" w:hAnsi="GHEA Grapalat" w:cs="Sylfaen"/>
          <w:sz w:val="20"/>
          <w:lang w:val="ru-RU"/>
        </w:rPr>
        <w:t>օրվա</w:t>
      </w:r>
      <w:r w:rsidRPr="00712340">
        <w:rPr>
          <w:rFonts w:ascii="GHEA Grapalat" w:hAnsi="GHEA Grapalat" w:cs="Sylfaen"/>
          <w:sz w:val="20"/>
          <w:lang w:val="af-ZA"/>
        </w:rPr>
        <w:t xml:space="preserve"> </w:t>
      </w:r>
      <w:r w:rsidRPr="00712340">
        <w:rPr>
          <w:rFonts w:ascii="GHEA Grapalat" w:hAnsi="GHEA Grapalat" w:cs="Sylfaen"/>
          <w:sz w:val="20"/>
          <w:lang w:val="ru-RU"/>
        </w:rPr>
        <w:t>ընթացքում</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lang w:val="ru-RU"/>
        </w:rPr>
        <w:t>մասնակիցը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պարտավոր</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w:t>
      </w:r>
      <w:r w:rsidRPr="00712340">
        <w:rPr>
          <w:rFonts w:ascii="GHEA Grapalat" w:hAnsi="GHEA Grapalat" w:cs="Sylfaen"/>
          <w:sz w:val="20"/>
          <w:lang w:val="af-ZA"/>
        </w:rPr>
        <w:t xml:space="preserve"> </w:t>
      </w:r>
      <w:r w:rsidRPr="00712340">
        <w:rPr>
          <w:rFonts w:ascii="GHEA Grapalat" w:hAnsi="GHEA Grapalat" w:cs="Sylfaen"/>
          <w:sz w:val="20"/>
          <w:lang w:val="hy-AM"/>
        </w:rPr>
        <w:t>որակավորման</w:t>
      </w:r>
      <w:r w:rsidRPr="00E81BDB">
        <w:rPr>
          <w:rFonts w:ascii="GHEA Grapalat" w:hAnsi="GHEA Grapalat" w:cs="Sylfaen"/>
          <w:sz w:val="20"/>
          <w:lang w:val="af-ZA"/>
        </w:rPr>
        <w:t xml:space="preserve">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hy-AM"/>
        </w:rPr>
        <w:t xml:space="preserve"> </w:t>
      </w:r>
      <w:r w:rsidRPr="00712340">
        <w:rPr>
          <w:rFonts w:ascii="GHEA Grapalat" w:hAnsi="GHEA Grapalat" w:cs="Sylfaen"/>
          <w:sz w:val="20"/>
          <w:lang w:val="ru-RU"/>
        </w:rPr>
        <w:t>ապահովում</w:t>
      </w:r>
      <w:r w:rsidRPr="00712340">
        <w:rPr>
          <w:rFonts w:ascii="GHEA Grapalat" w:hAnsi="GHEA Grapalat" w:cs="Sylfaen"/>
          <w:sz w:val="20"/>
          <w:lang w:val="hy-AM"/>
        </w:rPr>
        <w:t>ներ</w:t>
      </w:r>
      <w:r w:rsidRPr="00712340">
        <w:rPr>
          <w:rFonts w:ascii="GHEA Grapalat" w:hAnsi="GHEA Grapalat" w:cs="Sylfaen"/>
          <w:sz w:val="20"/>
          <w:lang w:val="ru-RU"/>
        </w:rPr>
        <w:t>։</w:t>
      </w:r>
      <w:r w:rsidRPr="00712340">
        <w:rPr>
          <w:rFonts w:ascii="GHEA Grapalat" w:hAnsi="GHEA Grapalat" w:cs="Sylfaen"/>
          <w:sz w:val="20"/>
          <w:lang w:val="af-ZA"/>
        </w:rPr>
        <w:t xml:space="preserve"> </w:t>
      </w:r>
      <w:r w:rsidRPr="00712340">
        <w:rPr>
          <w:rFonts w:ascii="GHEA Grapalat" w:hAnsi="GHEA Grapalat" w:cs="Sylfaen"/>
          <w:sz w:val="20"/>
          <w:lang w:val="ru-RU"/>
        </w:rPr>
        <w:t>Ընտրված</w:t>
      </w:r>
      <w:r w:rsidRPr="00712340">
        <w:rPr>
          <w:rFonts w:ascii="GHEA Grapalat" w:hAnsi="GHEA Grapalat" w:cs="Sylfaen"/>
          <w:sz w:val="20"/>
          <w:lang w:val="af-ZA"/>
        </w:rPr>
        <w:t xml:space="preserve"> </w:t>
      </w:r>
      <w:r w:rsidRPr="00712340">
        <w:rPr>
          <w:rFonts w:ascii="GHEA Grapalat" w:hAnsi="GHEA Grapalat" w:cs="Sylfaen"/>
          <w:sz w:val="20"/>
          <w:lang w:val="ru-RU"/>
        </w:rPr>
        <w:t>մասնակցի</w:t>
      </w:r>
      <w:r w:rsidRPr="00712340">
        <w:rPr>
          <w:rFonts w:ascii="GHEA Grapalat" w:hAnsi="GHEA Grapalat" w:cs="Sylfaen"/>
          <w:sz w:val="20"/>
          <w:lang w:val="af-ZA"/>
        </w:rPr>
        <w:t xml:space="preserve"> </w:t>
      </w:r>
      <w:r w:rsidRPr="00712340">
        <w:rPr>
          <w:rFonts w:ascii="GHEA Grapalat" w:hAnsi="GHEA Grapalat" w:cs="Sylfaen"/>
          <w:sz w:val="20"/>
          <w:lang w:val="ru-RU"/>
        </w:rPr>
        <w:t>հետ</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 xml:space="preserve"> </w:t>
      </w:r>
      <w:r w:rsidRPr="00712340">
        <w:rPr>
          <w:rFonts w:ascii="GHEA Grapalat" w:hAnsi="GHEA Grapalat" w:cs="Sylfaen"/>
          <w:sz w:val="20"/>
          <w:lang w:val="ru-RU"/>
        </w:rPr>
        <w:t>վերջինս</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hy-AM"/>
        </w:rPr>
        <w:t>որակավորման և</w:t>
      </w:r>
      <w:r w:rsidRPr="00712340">
        <w:rPr>
          <w:rFonts w:ascii="GHEA Grapalat" w:hAnsi="GHEA Grapalat" w:cs="Sylfaen"/>
          <w:sz w:val="20"/>
          <w:lang w:val="af-ZA"/>
        </w:rPr>
        <w:t xml:space="preserve"> </w:t>
      </w:r>
      <w:r w:rsidRPr="00712340">
        <w:rPr>
          <w:rFonts w:ascii="GHEA Grapalat" w:hAnsi="GHEA Grapalat" w:cs="Sylfaen"/>
          <w:sz w:val="20"/>
          <w:lang w:val="ru-RU"/>
        </w:rPr>
        <w:t>պայմանագրի</w:t>
      </w:r>
      <w:r w:rsidRPr="00712340">
        <w:rPr>
          <w:rFonts w:ascii="GHEA Grapalat" w:hAnsi="GHEA Grapalat" w:cs="Sylfaen"/>
          <w:sz w:val="20"/>
          <w:lang w:val="hy-AM"/>
        </w:rPr>
        <w:t xml:space="preserve"> </w:t>
      </w:r>
      <w:r w:rsidRPr="00712340">
        <w:rPr>
          <w:rFonts w:ascii="GHEA Grapalat" w:hAnsi="GHEA Grapalat" w:cs="Sylfaen"/>
          <w:sz w:val="20"/>
          <w:lang w:val="ru-RU"/>
        </w:rPr>
        <w:t>ապահովում</w:t>
      </w:r>
      <w:r w:rsidRPr="00712340">
        <w:rPr>
          <w:rFonts w:ascii="GHEA Grapalat" w:hAnsi="GHEA Grapalat" w:cs="Sylfaen"/>
          <w:sz w:val="20"/>
          <w:lang w:val="hy-AM"/>
        </w:rPr>
        <w:t>ներ</w:t>
      </w:r>
      <w:r w:rsidRPr="00712340">
        <w:rPr>
          <w:rFonts w:ascii="GHEA Grapalat" w:hAnsi="GHEA Grapalat" w:cs="Sylfaen"/>
          <w:sz w:val="20"/>
        </w:rPr>
        <w:t>ը</w:t>
      </w:r>
      <w:r w:rsidRPr="00712340">
        <w:rPr>
          <w:rFonts w:ascii="GHEA Grapalat" w:hAnsi="GHEA Grapalat" w:cs="Sylfaen"/>
          <w:sz w:val="20"/>
          <w:lang w:val="ru-RU"/>
        </w:rPr>
        <w:t>։</w:t>
      </w:r>
    </w:p>
    <w:p w:rsidR="003337BC" w:rsidRPr="00493DAD"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hy-AM"/>
        </w:rPr>
        <w:t>10.2</w:t>
      </w:r>
      <w:r w:rsidRPr="00712340">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ապահովման</w:t>
      </w:r>
      <w:r w:rsidRPr="007F147C">
        <w:rPr>
          <w:rFonts w:ascii="GHEA Grapalat" w:hAnsi="GHEA Grapalat" w:cs="Sylfaen"/>
          <w:sz w:val="20"/>
          <w:lang w:val="af-ZA"/>
        </w:rPr>
        <w:t xml:space="preserve"> </w:t>
      </w:r>
      <w:r>
        <w:rPr>
          <w:rFonts w:ascii="GHEA Grapalat" w:hAnsi="GHEA Grapalat" w:cs="Sylfaen"/>
          <w:sz w:val="20"/>
        </w:rPr>
        <w:t>չափը</w:t>
      </w:r>
      <w:r w:rsidRPr="007F147C">
        <w:rPr>
          <w:rFonts w:ascii="GHEA Grapalat" w:hAnsi="GHEA Grapalat" w:cs="Sylfaen"/>
          <w:sz w:val="20"/>
          <w:lang w:val="af-ZA"/>
        </w:rPr>
        <w:t xml:space="preserve"> </w:t>
      </w:r>
      <w:r>
        <w:rPr>
          <w:rFonts w:ascii="GHEA Grapalat" w:hAnsi="GHEA Grapalat" w:cs="Sylfaen"/>
          <w:sz w:val="20"/>
        </w:rPr>
        <w:t>հավասար</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ընտրված</w:t>
      </w:r>
      <w:r w:rsidRPr="007F147C">
        <w:rPr>
          <w:rFonts w:ascii="GHEA Grapalat" w:hAnsi="GHEA Grapalat" w:cs="Sylfaen"/>
          <w:sz w:val="20"/>
          <w:lang w:val="af-ZA"/>
        </w:rPr>
        <w:t xml:space="preserve"> </w:t>
      </w:r>
      <w:r>
        <w:rPr>
          <w:rFonts w:ascii="GHEA Grapalat" w:hAnsi="GHEA Grapalat" w:cs="Sylfaen"/>
          <w:sz w:val="20"/>
        </w:rPr>
        <w:t>մասնակցի</w:t>
      </w:r>
      <w:r w:rsidRPr="007F147C">
        <w:rPr>
          <w:rFonts w:ascii="GHEA Grapalat" w:hAnsi="GHEA Grapalat" w:cs="Sylfaen"/>
          <w:sz w:val="20"/>
          <w:lang w:val="af-ZA"/>
        </w:rPr>
        <w:t xml:space="preserve"> </w:t>
      </w:r>
      <w:r>
        <w:rPr>
          <w:rFonts w:ascii="GHEA Grapalat" w:hAnsi="GHEA Grapalat" w:cs="Sylfaen"/>
          <w:sz w:val="20"/>
        </w:rPr>
        <w:t>գնային</w:t>
      </w:r>
      <w:r w:rsidRPr="007F147C">
        <w:rPr>
          <w:rFonts w:ascii="GHEA Grapalat" w:hAnsi="GHEA Grapalat" w:cs="Sylfaen"/>
          <w:sz w:val="20"/>
          <w:lang w:val="af-ZA"/>
        </w:rPr>
        <w:t xml:space="preserve"> </w:t>
      </w:r>
      <w:r>
        <w:rPr>
          <w:rFonts w:ascii="GHEA Grapalat" w:hAnsi="GHEA Grapalat" w:cs="Sylfaen"/>
          <w:sz w:val="20"/>
        </w:rPr>
        <w:t>առաջարկի</w:t>
      </w:r>
      <w:r w:rsidRPr="007F147C">
        <w:rPr>
          <w:rFonts w:ascii="GHEA Grapalat" w:hAnsi="GHEA Grapalat" w:cs="Sylfaen"/>
          <w:sz w:val="20"/>
          <w:lang w:val="af-ZA"/>
        </w:rPr>
        <w:t xml:space="preserve"> </w:t>
      </w:r>
      <w:r>
        <w:rPr>
          <w:rFonts w:ascii="GHEA Grapalat" w:hAnsi="GHEA Grapalat" w:cs="Sylfaen"/>
          <w:sz w:val="20"/>
          <w:lang w:val="hy-AM"/>
        </w:rPr>
        <w:t>տասնհինգ տոկոսին</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D533CD">
        <w:rPr>
          <w:rFonts w:ascii="GHEA Grapalat" w:hAnsi="GHEA Grapalat" w:cs="Sylfaen"/>
          <w:sz w:val="20"/>
        </w:rPr>
        <w:t>տուժանքի</w:t>
      </w:r>
      <w:r w:rsidRPr="00F949BD">
        <w:rPr>
          <w:rFonts w:ascii="GHEA Grapalat" w:hAnsi="GHEA Grapalat" w:cs="Sylfaen"/>
          <w:sz w:val="20"/>
          <w:lang w:val="af-ZA"/>
        </w:rPr>
        <w:t xml:space="preserve"> (</w:t>
      </w:r>
      <w:r w:rsidRPr="00B01C80">
        <w:rPr>
          <w:rFonts w:ascii="GHEA Grapalat" w:hAnsi="GHEA Grapalat" w:cs="Sylfaen"/>
          <w:sz w:val="20"/>
        </w:rPr>
        <w:t>հավելված</w:t>
      </w:r>
      <w:r w:rsidRPr="00F949BD">
        <w:rPr>
          <w:rFonts w:ascii="GHEA Grapalat" w:hAnsi="GHEA Grapalat" w:cs="Sylfaen"/>
          <w:sz w:val="20"/>
          <w:lang w:val="af-ZA"/>
        </w:rPr>
        <w:t xml:space="preserve"> 4</w:t>
      </w:r>
      <w:r w:rsidRPr="00F949BD">
        <w:rPr>
          <w:rFonts w:ascii="Cambria Math" w:hAnsi="Cambria Math" w:cs="Cambria Math"/>
          <w:sz w:val="20"/>
          <w:lang w:val="af-ZA"/>
        </w:rPr>
        <w:t>․</w:t>
      </w:r>
      <w:r w:rsidRPr="00F949BD">
        <w:rPr>
          <w:rFonts w:ascii="GHEA Grapalat" w:hAnsi="GHEA Grapalat" w:cs="Sylfaen"/>
          <w:sz w:val="20"/>
          <w:lang w:val="af-ZA"/>
        </w:rPr>
        <w:t xml:space="preserve">2)  </w:t>
      </w:r>
      <w:r w:rsidRPr="00D533CD">
        <w:rPr>
          <w:rFonts w:ascii="GHEA Grapalat" w:hAnsi="GHEA Grapalat" w:cs="Sylfaen"/>
          <w:sz w:val="20"/>
        </w:rPr>
        <w:t>կամ</w:t>
      </w:r>
      <w:r w:rsidRPr="00F949BD">
        <w:rPr>
          <w:rFonts w:ascii="GHEA Grapalat" w:hAnsi="GHEA Grapalat" w:cs="Sylfaen"/>
          <w:sz w:val="20"/>
          <w:lang w:val="af-ZA"/>
        </w:rPr>
        <w:t xml:space="preserve"> </w:t>
      </w:r>
      <w:r w:rsidRPr="00D533CD">
        <w:rPr>
          <w:rFonts w:ascii="GHEA Grapalat" w:hAnsi="GHEA Grapalat" w:cs="Sylfaen"/>
          <w:sz w:val="20"/>
        </w:rPr>
        <w:t>կանխիկ</w:t>
      </w:r>
      <w:r w:rsidRPr="00F949BD">
        <w:rPr>
          <w:rFonts w:ascii="GHEA Grapalat" w:hAnsi="GHEA Grapalat" w:cs="Sylfaen"/>
          <w:sz w:val="20"/>
          <w:lang w:val="af-ZA"/>
        </w:rPr>
        <w:t xml:space="preserve"> </w:t>
      </w:r>
      <w:r w:rsidRPr="00D533CD">
        <w:rPr>
          <w:rFonts w:ascii="GHEA Grapalat" w:hAnsi="GHEA Grapalat" w:cs="Sylfaen"/>
          <w:sz w:val="20"/>
        </w:rPr>
        <w:t>փողի</w:t>
      </w:r>
      <w:r w:rsidRPr="00F949BD">
        <w:rPr>
          <w:rFonts w:ascii="GHEA Grapalat" w:hAnsi="GHEA Grapalat" w:cs="Sylfaen"/>
          <w:sz w:val="20"/>
          <w:lang w:val="af-ZA"/>
        </w:rPr>
        <w:t xml:space="preserve">, </w:t>
      </w:r>
      <w:r w:rsidRPr="00D533CD">
        <w:rPr>
          <w:rFonts w:ascii="GHEA Grapalat" w:hAnsi="GHEA Grapalat" w:cs="Sylfaen"/>
          <w:sz w:val="20"/>
        </w:rPr>
        <w:t>կամ</w:t>
      </w:r>
      <w:r w:rsidRPr="00F949BD">
        <w:rPr>
          <w:rFonts w:ascii="GHEA Grapalat" w:hAnsi="GHEA Grapalat" w:cs="Sylfaen"/>
          <w:sz w:val="20"/>
          <w:lang w:val="af-ZA"/>
        </w:rPr>
        <w:t xml:space="preserve"> </w:t>
      </w:r>
      <w:r w:rsidRPr="00D533CD">
        <w:rPr>
          <w:rFonts w:ascii="GHEA Grapalat" w:hAnsi="GHEA Grapalat" w:cs="Sylfaen"/>
          <w:sz w:val="20"/>
        </w:rPr>
        <w:t>բանկերի</w:t>
      </w:r>
      <w:r w:rsidRPr="00F949BD">
        <w:rPr>
          <w:rFonts w:ascii="GHEA Grapalat" w:hAnsi="GHEA Grapalat" w:cs="Sylfaen"/>
          <w:sz w:val="20"/>
          <w:lang w:val="af-ZA"/>
        </w:rPr>
        <w:t xml:space="preserve"> </w:t>
      </w:r>
      <w:r w:rsidRPr="00D533CD">
        <w:rPr>
          <w:rFonts w:ascii="GHEA Grapalat" w:hAnsi="GHEA Grapalat" w:cs="Sylfaen"/>
          <w:sz w:val="20"/>
        </w:rPr>
        <w:t>կամ</w:t>
      </w:r>
      <w:r w:rsidRPr="00F949BD">
        <w:rPr>
          <w:rFonts w:ascii="GHEA Grapalat" w:hAnsi="GHEA Grapalat" w:cs="Sylfaen"/>
          <w:sz w:val="20"/>
          <w:lang w:val="af-ZA"/>
        </w:rPr>
        <w:t xml:space="preserve"> </w:t>
      </w:r>
      <w:r w:rsidRPr="00D533CD">
        <w:rPr>
          <w:rFonts w:ascii="GHEA Grapalat" w:hAnsi="GHEA Grapalat" w:cs="Sylfaen"/>
          <w:sz w:val="20"/>
        </w:rPr>
        <w:t>ապահովագրական</w:t>
      </w:r>
      <w:r w:rsidRPr="00F949BD">
        <w:rPr>
          <w:rFonts w:ascii="GHEA Grapalat" w:hAnsi="GHEA Grapalat" w:cs="Sylfaen"/>
          <w:sz w:val="20"/>
          <w:lang w:val="af-ZA"/>
        </w:rPr>
        <w:t xml:space="preserve"> </w:t>
      </w:r>
      <w:r w:rsidRPr="00D533CD">
        <w:rPr>
          <w:rFonts w:ascii="GHEA Grapalat" w:hAnsi="GHEA Grapalat" w:cs="Sylfaen"/>
          <w:sz w:val="20"/>
        </w:rPr>
        <w:t>կազմակերպությունների</w:t>
      </w:r>
      <w:r w:rsidRPr="00F949BD">
        <w:rPr>
          <w:rFonts w:ascii="GHEA Grapalat" w:hAnsi="GHEA Grapalat" w:cs="Sylfaen"/>
          <w:sz w:val="20"/>
          <w:lang w:val="af-ZA"/>
        </w:rPr>
        <w:t xml:space="preserve"> </w:t>
      </w:r>
      <w:r w:rsidRPr="00D533CD">
        <w:rPr>
          <w:rFonts w:ascii="GHEA Grapalat" w:hAnsi="GHEA Grapalat" w:cs="Sylfaen"/>
          <w:sz w:val="20"/>
        </w:rPr>
        <w:t>կողմից</w:t>
      </w:r>
      <w:r w:rsidRPr="00F949BD">
        <w:rPr>
          <w:rFonts w:ascii="GHEA Grapalat" w:hAnsi="GHEA Grapalat" w:cs="Sylfaen"/>
          <w:sz w:val="20"/>
          <w:lang w:val="af-ZA"/>
        </w:rPr>
        <w:t xml:space="preserve"> </w:t>
      </w:r>
      <w:r w:rsidRPr="00D533CD">
        <w:rPr>
          <w:rFonts w:ascii="GHEA Grapalat" w:hAnsi="GHEA Grapalat" w:cs="Sylfaen"/>
          <w:sz w:val="20"/>
        </w:rPr>
        <w:t>տրամադրված</w:t>
      </w:r>
      <w:r w:rsidRPr="00F949BD">
        <w:rPr>
          <w:rFonts w:ascii="GHEA Grapalat" w:hAnsi="GHEA Grapalat" w:cs="Sylfaen"/>
          <w:sz w:val="20"/>
          <w:lang w:val="af-ZA"/>
        </w:rPr>
        <w:t xml:space="preserve"> </w:t>
      </w:r>
      <w:r w:rsidRPr="00D533CD">
        <w:rPr>
          <w:rFonts w:ascii="GHEA Grapalat" w:hAnsi="GHEA Grapalat" w:cs="Sylfaen"/>
          <w:sz w:val="20"/>
        </w:rPr>
        <w:t>երաշխիքների</w:t>
      </w:r>
      <w:r w:rsidRPr="00F949BD">
        <w:rPr>
          <w:rFonts w:ascii="GHEA Grapalat" w:hAnsi="GHEA Grapalat" w:cs="Sylfaen"/>
          <w:sz w:val="20"/>
          <w:lang w:val="af-ZA"/>
        </w:rPr>
        <w:t xml:space="preserve"> </w:t>
      </w:r>
      <w:r w:rsidRPr="00D533CD">
        <w:rPr>
          <w:rFonts w:ascii="GHEA Grapalat" w:hAnsi="GHEA Grapalat" w:cs="Sylfaen"/>
          <w:sz w:val="20"/>
        </w:rPr>
        <w:t>ձևով</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sidRPr="00493DAD">
        <w:rPr>
          <w:rFonts w:ascii="GHEA Grapalat" w:hAnsi="GHEA Grapalat" w:cs="Sylfaen"/>
          <w:sz w:val="20"/>
          <w:lang w:val="af-ZA"/>
        </w:rPr>
        <w:t>հաջորդող</w:t>
      </w:r>
      <w:r w:rsidRPr="007F147C">
        <w:rPr>
          <w:rFonts w:ascii="GHEA Grapalat" w:hAnsi="GHEA Grapalat" w:cs="Sylfaen"/>
          <w:sz w:val="20"/>
          <w:lang w:val="af-ZA"/>
        </w:rPr>
        <w:t xml:space="preserve"> </w:t>
      </w:r>
      <w:r>
        <w:rPr>
          <w:rFonts w:ascii="GHEA Grapalat" w:hAnsi="GHEA Grapalat" w:cs="Sylfaen"/>
          <w:sz w:val="20"/>
          <w:lang w:val="hy-AM"/>
        </w:rPr>
        <w:t>20</w:t>
      </w:r>
      <w:r w:rsidRPr="007F147C">
        <w:rPr>
          <w:rFonts w:ascii="GHEA Grapalat" w:hAnsi="GHEA Grapalat" w:cs="Sylfaen"/>
          <w:sz w:val="20"/>
          <w:lang w:val="af-ZA"/>
        </w:rPr>
        <w:t>-</w:t>
      </w:r>
      <w:r w:rsidRPr="00493DAD">
        <w:rPr>
          <w:rFonts w:ascii="GHEA Grapalat" w:hAnsi="GHEA Grapalat" w:cs="Sylfaen"/>
          <w:sz w:val="20"/>
          <w:lang w:val="af-ZA"/>
        </w:rPr>
        <w:t>րդ</w:t>
      </w:r>
      <w:r w:rsidRPr="007F147C">
        <w:rPr>
          <w:rFonts w:ascii="GHEA Grapalat" w:hAnsi="GHEA Grapalat" w:cs="Sylfaen"/>
          <w:sz w:val="20"/>
          <w:lang w:val="af-ZA"/>
        </w:rPr>
        <w:t xml:space="preserve"> </w:t>
      </w:r>
      <w:r w:rsidRPr="00493DAD">
        <w:rPr>
          <w:rFonts w:ascii="GHEA Grapalat" w:hAnsi="GHEA Grapalat" w:cs="Sylfaen"/>
          <w:sz w:val="20"/>
          <w:lang w:val="af-ZA"/>
        </w:rPr>
        <w:t>աշխատանքային</w:t>
      </w:r>
      <w:r w:rsidRPr="007F147C">
        <w:rPr>
          <w:rFonts w:ascii="GHEA Grapalat" w:hAnsi="GHEA Grapalat" w:cs="Sylfaen"/>
          <w:sz w:val="20"/>
          <w:lang w:val="af-ZA"/>
        </w:rPr>
        <w:t xml:space="preserve"> </w:t>
      </w:r>
      <w:r w:rsidRPr="00493DAD">
        <w:rPr>
          <w:rFonts w:ascii="GHEA Grapalat" w:hAnsi="GHEA Grapalat" w:cs="Sylfaen"/>
          <w:sz w:val="20"/>
          <w:lang w:val="af-ZA"/>
        </w:rPr>
        <w:t>օրը</w:t>
      </w:r>
      <w:r w:rsidRPr="007F147C">
        <w:rPr>
          <w:rFonts w:ascii="GHEA Grapalat" w:hAnsi="GHEA Grapalat" w:cs="Sylfaen"/>
          <w:sz w:val="20"/>
          <w:lang w:val="af-ZA"/>
        </w:rPr>
        <w:t xml:space="preserve"> </w:t>
      </w:r>
      <w:r w:rsidRPr="00493DAD">
        <w:rPr>
          <w:rFonts w:ascii="GHEA Grapalat" w:hAnsi="GHEA Grapalat" w:cs="Sylfaen"/>
          <w:sz w:val="20"/>
          <w:lang w:val="af-ZA"/>
        </w:rPr>
        <w:t>ներառյալ</w:t>
      </w:r>
      <w:r>
        <w:rPr>
          <w:rStyle w:val="af6"/>
          <w:rFonts w:ascii="GHEA Grapalat" w:hAnsi="GHEA Grapalat" w:cs="Sylfaen"/>
          <w:sz w:val="20"/>
          <w:lang w:val="af-ZA"/>
        </w:rPr>
        <w:footnoteReference w:id="9"/>
      </w:r>
      <w:r w:rsidRPr="007C2603">
        <w:rPr>
          <w:rFonts w:ascii="GHEA Grapalat" w:hAnsi="GHEA Grapalat" w:cs="Sylfaen"/>
          <w:sz w:val="20"/>
          <w:vertAlign w:val="superscript"/>
          <w:lang w:val="hy-AM"/>
        </w:rPr>
        <w:t>.1</w:t>
      </w:r>
      <w:r w:rsidRPr="00493DAD">
        <w:rPr>
          <w:rFonts w:ascii="GHEA Grapalat" w:hAnsi="GHEA Grapalat" w:cs="Sylfaen"/>
          <w:sz w:val="20"/>
          <w:lang w:val="af-ZA"/>
        </w:rPr>
        <w:t>:</w:t>
      </w:r>
    </w:p>
    <w:p w:rsidR="003337BC" w:rsidRDefault="003337BC" w:rsidP="003337BC">
      <w:pPr>
        <w:ind w:firstLine="567"/>
        <w:jc w:val="both"/>
        <w:rPr>
          <w:rFonts w:ascii="GHEA Grapalat" w:hAnsi="GHEA Grapalat" w:cs="Arial"/>
          <w:sz w:val="20"/>
          <w:lang w:val="hy-AM"/>
        </w:rPr>
      </w:pPr>
      <w:r w:rsidRPr="00493DAD">
        <w:rPr>
          <w:rFonts w:ascii="GHEA Grapalat" w:hAnsi="GHEA Grapalat" w:cs="Sylfaen"/>
          <w:sz w:val="20"/>
          <w:lang w:val="af-ZA"/>
        </w:rPr>
        <w:t>Եթե գնման ընթացակարգը կազմակերպված է չափաբաժիններով և մասնակիցը</w:t>
      </w:r>
      <w:r w:rsidRPr="00E2073B">
        <w:rPr>
          <w:rFonts w:ascii="GHEA Grapalat" w:hAnsi="GHEA Grapalat" w:cs="Arial"/>
          <w:sz w:val="20"/>
          <w:lang w:val="hy-AM"/>
        </w:rPr>
        <w:t xml:space="preserve"> ընտրված մասնակից է ճանաչվում մեկից ավելի չափաբաժինների մասով </w:t>
      </w:r>
      <w:r w:rsidRPr="00B01C80">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w:t>
      </w:r>
      <w:r>
        <w:rPr>
          <w:rFonts w:ascii="GHEA Grapalat" w:hAnsi="GHEA Grapalat" w:cs="Arial"/>
          <w:sz w:val="20"/>
          <w:lang w:val="hy-AM"/>
        </w:rPr>
        <w:t>բ</w:t>
      </w:r>
      <w:r w:rsidRPr="00E2073B">
        <w:rPr>
          <w:rFonts w:ascii="GHEA Grapalat" w:hAnsi="GHEA Grapalat" w:cs="Arial"/>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3337BC" w:rsidRPr="00493DAD" w:rsidRDefault="003337BC" w:rsidP="003337BC">
      <w:pPr>
        <w:ind w:firstLine="567"/>
        <w:jc w:val="both"/>
        <w:rPr>
          <w:rFonts w:ascii="GHEA Grapalat" w:hAnsi="GHEA Grapalat" w:cs="Sylfaen"/>
          <w:sz w:val="20"/>
          <w:lang w:val="af-ZA"/>
        </w:rPr>
      </w:pPr>
      <w:r w:rsidRPr="00493DA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rsidR="003337BC" w:rsidRDefault="003337BC" w:rsidP="003337B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 xml:space="preserve">ապահովման գումարը նվազեցվում է այդ </w:t>
      </w:r>
      <w:r w:rsidRPr="00D533CD">
        <w:rPr>
          <w:rFonts w:ascii="GHEA Grapalat" w:hAnsi="GHEA Grapalat" w:cs="Arial"/>
          <w:sz w:val="20"/>
          <w:lang w:val="hy-AM"/>
        </w:rPr>
        <w:t>փուլի գումարի նկատմամբ հաշվարկված համամասնությամբ</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3337BC" w:rsidRPr="007C2603" w:rsidRDefault="003337BC" w:rsidP="003337BC">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Pr>
          <w:rFonts w:ascii="GHEA Grapalat" w:hAnsi="GHEA Grapalat" w:cs="Arial"/>
          <w:sz w:val="20"/>
          <w:vertAlign w:val="superscript"/>
          <w:lang w:val="af-ZA"/>
        </w:rPr>
        <w:t>11</w:t>
      </w:r>
      <w:r>
        <w:rPr>
          <w:rFonts w:ascii="GHEA Grapalat" w:hAnsi="GHEA Grapalat" w:cs="Arial"/>
          <w:sz w:val="20"/>
          <w:lang w:val="af-ZA"/>
        </w:rPr>
        <w:t xml:space="preserve">   </w:t>
      </w:r>
      <w:r w:rsidRPr="007B2F09">
        <w:rPr>
          <w:rStyle w:val="af6"/>
          <w:rFonts w:ascii="GHEA Grapalat" w:hAnsi="GHEA Grapalat" w:cs="Arial"/>
          <w:color w:val="FFFFFF"/>
          <w:sz w:val="20"/>
        </w:rPr>
        <w:footnoteReference w:id="10"/>
      </w:r>
    </w:p>
    <w:p w:rsidR="003337BC" w:rsidRPr="00712340" w:rsidRDefault="003337BC" w:rsidP="003337BC">
      <w:pPr>
        <w:ind w:firstLine="567"/>
        <w:jc w:val="both"/>
        <w:rPr>
          <w:rFonts w:ascii="GHEA Grapalat" w:hAnsi="GHEA Grapalat" w:cs="Arial"/>
          <w:sz w:val="20"/>
          <w:lang w:val="hy-AM"/>
        </w:rPr>
      </w:pPr>
      <w:r w:rsidRPr="0071234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3337BC" w:rsidRPr="00D179C7" w:rsidRDefault="003337BC" w:rsidP="003337BC">
      <w:pPr>
        <w:ind w:firstLine="567"/>
        <w:jc w:val="both"/>
        <w:rPr>
          <w:rFonts w:ascii="GHEA Grapalat" w:hAnsi="GHEA Grapalat" w:cs="Sylfaen"/>
          <w:sz w:val="20"/>
          <w:vertAlign w:val="superscript"/>
          <w:lang w:val="hy-AM"/>
        </w:rPr>
      </w:pPr>
      <w:r w:rsidRPr="00712340">
        <w:rPr>
          <w:rFonts w:ascii="GHEA Grapalat" w:hAnsi="GHEA Grapalat" w:cs="Sylfaen"/>
          <w:sz w:val="20"/>
          <w:lang w:val="hy-AM"/>
        </w:rPr>
        <w:t>10.3. 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ապահովման</w:t>
      </w:r>
      <w:r w:rsidRPr="00712340">
        <w:rPr>
          <w:rFonts w:ascii="GHEA Grapalat" w:hAnsi="GHEA Grapalat" w:cs="Sylfaen"/>
          <w:sz w:val="20"/>
          <w:lang w:val="af-ZA"/>
        </w:rPr>
        <w:t xml:space="preserve"> </w:t>
      </w:r>
      <w:r w:rsidRPr="00712340">
        <w:rPr>
          <w:rFonts w:ascii="GHEA Grapalat" w:hAnsi="GHEA Grapalat" w:cs="Sylfaen"/>
          <w:sz w:val="20"/>
          <w:lang w:val="hy-AM"/>
        </w:rPr>
        <w:t>չափը</w:t>
      </w:r>
      <w:r w:rsidRPr="00712340">
        <w:rPr>
          <w:rFonts w:ascii="GHEA Grapalat" w:hAnsi="GHEA Grapalat" w:cs="Sylfaen"/>
          <w:sz w:val="20"/>
          <w:lang w:val="af-ZA"/>
        </w:rPr>
        <w:t xml:space="preserve"> </w:t>
      </w:r>
      <w:r w:rsidRPr="00712340">
        <w:rPr>
          <w:rFonts w:ascii="GHEA Grapalat" w:hAnsi="GHEA Grapalat" w:cs="Sylfaen"/>
          <w:sz w:val="20"/>
          <w:lang w:val="hy-AM"/>
        </w:rPr>
        <w:t>կազմում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կնքվելիք </w:t>
      </w:r>
      <w:r w:rsidRPr="00712340">
        <w:rPr>
          <w:rFonts w:ascii="GHEA Grapalat" w:hAnsi="GHEA Grapalat" w:cs="Sylfaen"/>
          <w:sz w:val="20"/>
          <w:lang w:val="hy-AM"/>
        </w:rPr>
        <w:t>պայմանագրի</w:t>
      </w:r>
      <w:r w:rsidRPr="00712340">
        <w:rPr>
          <w:rFonts w:ascii="GHEA Grapalat" w:hAnsi="GHEA Grapalat" w:cs="Sylfaen"/>
          <w:sz w:val="20"/>
          <w:lang w:val="af-ZA"/>
        </w:rPr>
        <w:t xml:space="preserve"> </w:t>
      </w:r>
      <w:r w:rsidRPr="00712340">
        <w:rPr>
          <w:rFonts w:ascii="GHEA Grapalat" w:hAnsi="GHEA Grapalat" w:cs="Sylfaen"/>
          <w:sz w:val="20"/>
          <w:lang w:val="hy-AM"/>
        </w:rPr>
        <w:t>գնի</w:t>
      </w:r>
      <w:r w:rsidRPr="00712340">
        <w:rPr>
          <w:rFonts w:ascii="GHEA Grapalat" w:hAnsi="GHEA Grapalat" w:cs="Sylfaen"/>
          <w:sz w:val="20"/>
          <w:lang w:val="af-ZA"/>
        </w:rPr>
        <w:t xml:space="preserve"> 10  </w:t>
      </w:r>
      <w:r w:rsidRPr="00712340">
        <w:rPr>
          <w:rFonts w:ascii="GHEA Grapalat" w:hAnsi="GHEA Grapalat" w:cs="Sylfaen"/>
          <w:sz w:val="20"/>
          <w:lang w:val="hy-AM"/>
        </w:rPr>
        <w:t xml:space="preserve">տոկոսը: Պայմանագրի ապահովումը ներկայացվում է բանկային երախիքի </w:t>
      </w:r>
      <w:r w:rsidRPr="00E81BDB">
        <w:rPr>
          <w:rFonts w:ascii="GHEA Grapalat" w:hAnsi="GHEA Grapalat" w:cs="Sylfaen"/>
          <w:sz w:val="20"/>
          <w:lang w:val="hy-AM"/>
        </w:rPr>
        <w:t xml:space="preserve">(հավելված 5) </w:t>
      </w:r>
      <w:r w:rsidRPr="00712340">
        <w:rPr>
          <w:rFonts w:ascii="GHEA Grapalat" w:hAnsi="GHEA Grapalat" w:cs="Sylfaen"/>
          <w:sz w:val="20"/>
          <w:lang w:val="hy-AM"/>
        </w:rPr>
        <w:t>կամ կան</w:t>
      </w:r>
      <w:r w:rsidRPr="00E81BDB">
        <w:rPr>
          <w:rFonts w:ascii="GHEA Grapalat" w:hAnsi="GHEA Grapalat" w:cs="Sylfaen"/>
          <w:sz w:val="20"/>
          <w:lang w:val="hy-AM"/>
        </w:rPr>
        <w:t>խ</w:t>
      </w:r>
      <w:r w:rsidRPr="00712340">
        <w:rPr>
          <w:rFonts w:ascii="GHEA Grapalat" w:hAnsi="GHEA Grapalat" w:cs="Sylfaen"/>
          <w:sz w:val="20"/>
          <w:lang w:val="hy-AM"/>
        </w:rPr>
        <w:t>ի</w:t>
      </w:r>
      <w:r w:rsidRPr="00D725D1">
        <w:rPr>
          <w:rFonts w:ascii="GHEA Grapalat" w:hAnsi="GHEA Grapalat" w:cs="Sylfaen"/>
          <w:sz w:val="20"/>
          <w:lang w:val="hy-AM"/>
        </w:rPr>
        <w:t>կ</w:t>
      </w:r>
      <w:r w:rsidRPr="00712340">
        <w:rPr>
          <w:rFonts w:ascii="GHEA Grapalat" w:hAnsi="GHEA Grapalat" w:cs="Sylfaen"/>
          <w:sz w:val="20"/>
          <w:lang w:val="hy-AM"/>
        </w:rPr>
        <w:t xml:space="preserve"> փողի ձևով:</w:t>
      </w:r>
      <w:r w:rsidRPr="00D179C7">
        <w:rPr>
          <w:rFonts w:ascii="GHEA Grapalat" w:hAnsi="GHEA Grapalat" w:cs="Sylfaen"/>
          <w:sz w:val="20"/>
          <w:vertAlign w:val="superscript"/>
          <w:lang w:val="hy-AM"/>
        </w:rPr>
        <w:t>12</w:t>
      </w:r>
    </w:p>
    <w:p w:rsidR="003337BC" w:rsidRPr="00712340" w:rsidRDefault="003337BC" w:rsidP="003337BC">
      <w:pPr>
        <w:ind w:firstLine="567"/>
        <w:jc w:val="both"/>
        <w:rPr>
          <w:rFonts w:ascii="GHEA Grapalat" w:hAnsi="GHEA Grapalat" w:cs="Arial"/>
          <w:sz w:val="20"/>
          <w:lang w:val="hy-AM"/>
        </w:rPr>
      </w:pPr>
      <w:r w:rsidRPr="00E81BDB">
        <w:rPr>
          <w:rFonts w:ascii="GHEA Grapalat" w:hAnsi="GHEA Grapalat" w:cs="Arial"/>
          <w:sz w:val="20"/>
          <w:lang w:val="hy-AM"/>
        </w:rPr>
        <w:t xml:space="preserve">Եթե </w:t>
      </w:r>
      <w:r w:rsidRPr="00712340">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w:t>
      </w:r>
      <w:r w:rsidRPr="00D533CD">
        <w:rPr>
          <w:rFonts w:ascii="GHEA Grapalat" w:hAnsi="GHEA Grapalat" w:cs="Sylfaen"/>
          <w:sz w:val="20"/>
          <w:lang w:val="hy-AM"/>
        </w:rPr>
        <w:lastRenderedPageBreak/>
        <w:t>պայմանագրի ապահովում ներկայացվելու դեպքում դրա գումարը հաշվարկվում է պայմանագրի ընդհանուր գնի նկատմամբ</w:t>
      </w:r>
      <w:r>
        <w:rPr>
          <w:rFonts w:ascii="GHEA Grapalat" w:hAnsi="GHEA Grapalat" w:cs="Sylfaen"/>
          <w:sz w:val="20"/>
          <w:lang w:val="hy-AM"/>
        </w:rPr>
        <w:t>:</w:t>
      </w:r>
    </w:p>
    <w:p w:rsidR="003337BC" w:rsidRPr="00712340" w:rsidRDefault="003337BC" w:rsidP="003337BC">
      <w:pPr>
        <w:ind w:firstLine="567"/>
        <w:jc w:val="both"/>
        <w:rPr>
          <w:rFonts w:ascii="GHEA Grapalat" w:hAnsi="GHEA Grapalat"/>
          <w:sz w:val="20"/>
          <w:szCs w:val="20"/>
          <w:lang w:val="hy-AM"/>
        </w:rPr>
      </w:pPr>
      <w:r w:rsidRPr="0071234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E81BDB">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712340">
        <w:rPr>
          <w:rFonts w:ascii="GHEA Grapalat" w:hAnsi="GHEA Grapalat" w:cs="Sylfaen"/>
          <w:sz w:val="20"/>
          <w:lang w:val="hy-AM"/>
        </w:rPr>
        <w:t xml:space="preserve">0-րդ </w:t>
      </w:r>
      <w:r w:rsidRPr="00E81BDB">
        <w:rPr>
          <w:rFonts w:ascii="GHEA Grapalat" w:hAnsi="GHEA Grapalat" w:cs="Sylfaen"/>
          <w:sz w:val="20"/>
          <w:lang w:val="hy-AM"/>
        </w:rPr>
        <w:t>աշխատանքային</w:t>
      </w:r>
      <w:r w:rsidRPr="00712340">
        <w:rPr>
          <w:rFonts w:ascii="GHEA Grapalat" w:hAnsi="GHEA Grapalat" w:cs="Sylfaen"/>
          <w:sz w:val="20"/>
          <w:lang w:val="hy-AM"/>
        </w:rPr>
        <w:t xml:space="preserve"> օրը ներառյալ:</w:t>
      </w:r>
      <w:r w:rsidRPr="0071234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3337BC" w:rsidRPr="00712340" w:rsidRDefault="003337BC" w:rsidP="003337BC">
      <w:pPr>
        <w:ind w:firstLine="567"/>
        <w:jc w:val="both"/>
        <w:rPr>
          <w:rFonts w:ascii="GHEA Grapalat" w:hAnsi="GHEA Grapalat" w:cs="Arial"/>
          <w:sz w:val="20"/>
          <w:lang w:val="hy-AM"/>
        </w:rPr>
      </w:pPr>
      <w:r w:rsidRPr="00712340">
        <w:rPr>
          <w:rFonts w:ascii="GHEA Grapalat" w:hAnsi="GHEA Grapalat"/>
          <w:sz w:val="20"/>
          <w:szCs w:val="20"/>
          <w:lang w:val="hy-AM"/>
        </w:rPr>
        <w:t>Կանխիկ</w:t>
      </w:r>
      <w:r w:rsidRPr="00712340">
        <w:rPr>
          <w:rFonts w:ascii="GHEA Grapalat" w:hAnsi="GHEA Grapalat"/>
          <w:sz w:val="20"/>
          <w:szCs w:val="20"/>
          <w:lang w:val="af-ZA"/>
        </w:rPr>
        <w:t xml:space="preserve"> </w:t>
      </w:r>
      <w:r w:rsidRPr="00712340">
        <w:rPr>
          <w:rFonts w:ascii="GHEA Grapalat" w:hAnsi="GHEA Grapalat"/>
          <w:sz w:val="20"/>
          <w:szCs w:val="20"/>
          <w:lang w:val="hy-AM"/>
        </w:rPr>
        <w:t>փողի</w:t>
      </w:r>
      <w:r w:rsidRPr="00712340">
        <w:rPr>
          <w:rFonts w:ascii="GHEA Grapalat" w:hAnsi="GHEA Grapalat"/>
          <w:sz w:val="20"/>
          <w:szCs w:val="20"/>
          <w:lang w:val="af-ZA"/>
        </w:rPr>
        <w:t xml:space="preserve"> </w:t>
      </w:r>
      <w:r w:rsidRPr="00712340">
        <w:rPr>
          <w:rFonts w:ascii="GHEA Grapalat" w:hAnsi="GHEA Grapalat"/>
          <w:sz w:val="20"/>
          <w:szCs w:val="20"/>
          <w:lang w:val="hy-AM"/>
        </w:rPr>
        <w:t>ձևով</w:t>
      </w:r>
      <w:r w:rsidRPr="00712340">
        <w:rPr>
          <w:rFonts w:ascii="GHEA Grapalat" w:hAnsi="GHEA Grapalat"/>
          <w:sz w:val="20"/>
          <w:szCs w:val="20"/>
          <w:lang w:val="af-ZA"/>
        </w:rPr>
        <w:t xml:space="preserve"> </w:t>
      </w:r>
      <w:r w:rsidRPr="00712340">
        <w:rPr>
          <w:rFonts w:ascii="GHEA Grapalat" w:hAnsi="GHEA Grapalat"/>
          <w:sz w:val="20"/>
          <w:szCs w:val="20"/>
          <w:lang w:val="hy-AM"/>
        </w:rPr>
        <w:t>ներկայացված</w:t>
      </w:r>
      <w:r w:rsidRPr="00712340">
        <w:rPr>
          <w:rFonts w:ascii="GHEA Grapalat" w:hAnsi="GHEA Grapalat"/>
          <w:sz w:val="20"/>
          <w:szCs w:val="20"/>
          <w:lang w:val="af-ZA"/>
        </w:rPr>
        <w:t xml:space="preserve"> </w:t>
      </w:r>
      <w:r w:rsidRPr="0071234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337BC" w:rsidRPr="007C2603" w:rsidRDefault="003337BC" w:rsidP="003337BC">
      <w:pPr>
        <w:ind w:firstLine="567"/>
        <w:jc w:val="both"/>
        <w:rPr>
          <w:rFonts w:ascii="GHEA Grapalat" w:hAnsi="GHEA Grapalat" w:cs="Arial"/>
          <w:sz w:val="20"/>
          <w:lang w:val="hy-AM"/>
        </w:rPr>
      </w:pPr>
      <w:r w:rsidRPr="00712340">
        <w:rPr>
          <w:rFonts w:ascii="GHEA Grapalat" w:hAnsi="GHEA Grapalat" w:cs="Sylfaen"/>
          <w:sz w:val="20"/>
          <w:lang w:val="hy-AM"/>
        </w:rPr>
        <w:t xml:space="preserve">10.4 </w:t>
      </w:r>
      <w:r w:rsidRPr="00712340">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w:t>
      </w:r>
      <w:r>
        <w:rPr>
          <w:rFonts w:ascii="GHEA Grapalat" w:hAnsi="GHEA Grapalat" w:cs="Arial"/>
          <w:sz w:val="20"/>
          <w:lang w:val="hy-AM"/>
        </w:rPr>
        <w:t>25</w:t>
      </w:r>
      <w:r w:rsidRPr="00712340">
        <w:rPr>
          <w:rFonts w:ascii="GHEA Grapalat" w:hAnsi="GHEA Grapalat" w:cs="Arial"/>
          <w:sz w:val="20"/>
          <w:lang w:val="hy-AM"/>
        </w:rPr>
        <w:t xml:space="preserve"> մլն. ՀՀ դրամը, սակայն պայմանագրի ամբողջական կատ</w:t>
      </w:r>
      <w:r>
        <w:rPr>
          <w:rFonts w:ascii="GHEA Grapalat" w:hAnsi="GHEA Grapalat" w:cs="Arial"/>
          <w:sz w:val="20"/>
          <w:lang w:val="hy-AM"/>
        </w:rPr>
        <w:t>արման համար հետագայում ևս պահան</w:t>
      </w:r>
      <w:r w:rsidRPr="00712340">
        <w:rPr>
          <w:rFonts w:ascii="GHEA Grapalat" w:hAnsi="GHEA Grapalat" w:cs="Arial"/>
          <w:sz w:val="20"/>
          <w:lang w:val="hy-AM"/>
        </w:rPr>
        <w:t>ջվում են ֆինանսական միջոցներ, ապա պայմանագրի</w:t>
      </w:r>
      <w:r>
        <w:rPr>
          <w:rFonts w:ascii="GHEA Grapalat" w:hAnsi="GHEA Grapalat" w:cs="Arial"/>
          <w:sz w:val="20"/>
          <w:lang w:val="hy-AM"/>
        </w:rPr>
        <w:t xml:space="preserve"> և որակավորման</w:t>
      </w:r>
      <w:r w:rsidRPr="00712340">
        <w:rPr>
          <w:rFonts w:ascii="GHEA Grapalat" w:hAnsi="GHEA Grapalat" w:cs="Arial"/>
          <w:sz w:val="20"/>
          <w:lang w:val="hy-AM"/>
        </w:rPr>
        <w:t xml:space="preserve"> ապահովում</w:t>
      </w:r>
      <w:r>
        <w:rPr>
          <w:rFonts w:ascii="GHEA Grapalat" w:hAnsi="GHEA Grapalat" w:cs="Arial"/>
          <w:sz w:val="20"/>
          <w:lang w:val="hy-AM"/>
        </w:rPr>
        <w:t>ներ</w:t>
      </w:r>
      <w:r w:rsidRPr="00712340">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696A2F">
        <w:rPr>
          <w:rFonts w:ascii="GHEA Grapalat" w:hAnsi="GHEA Grapalat" w:cs="Arial"/>
          <w:sz w:val="20"/>
          <w:lang w:val="hy-AM"/>
        </w:rPr>
        <w:t xml:space="preserve"> </w:t>
      </w:r>
      <w:r w:rsidRPr="00712340">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3337BC" w:rsidRPr="00712340" w:rsidRDefault="003337BC" w:rsidP="003337BC">
      <w:pPr>
        <w:ind w:firstLine="567"/>
        <w:jc w:val="both"/>
        <w:rPr>
          <w:rFonts w:ascii="GHEA Grapalat" w:hAnsi="GHEA Grapalat" w:cs="Sylfaen"/>
          <w:i/>
          <w:sz w:val="20"/>
          <w:lang w:val="af-ZA"/>
        </w:rPr>
      </w:pPr>
      <w:r w:rsidRPr="00712340">
        <w:rPr>
          <w:rFonts w:ascii="GHEA Grapalat" w:hAnsi="GHEA Grapalat" w:cs="Sylfaen"/>
          <w:sz w:val="20"/>
          <w:lang w:val="hy-AM"/>
        </w:rPr>
        <w:t>10</w:t>
      </w:r>
      <w:r w:rsidRPr="00712340">
        <w:rPr>
          <w:rFonts w:ascii="GHEA Grapalat" w:hAnsi="GHEA Grapalat" w:cs="Sylfaen"/>
          <w:sz w:val="20"/>
          <w:lang w:val="af-ZA"/>
        </w:rPr>
        <w:t xml:space="preserve">.5 </w:t>
      </w:r>
      <w:r w:rsidRPr="00712340">
        <w:rPr>
          <w:rFonts w:ascii="GHEA Grapalat" w:hAnsi="GHEA Grapalat" w:cs="Sylfaen"/>
          <w:sz w:val="20"/>
          <w:lang w:val="hy-AM"/>
        </w:rPr>
        <w:t>Պայմանագրով</w:t>
      </w:r>
      <w:r w:rsidRPr="00712340">
        <w:rPr>
          <w:rFonts w:ascii="GHEA Grapalat" w:hAnsi="GHEA Grapalat" w:cs="Sylfaen"/>
          <w:sz w:val="20"/>
          <w:lang w:val="af-ZA"/>
        </w:rPr>
        <w:t xml:space="preserve"> պ</w:t>
      </w:r>
      <w:r w:rsidRPr="00712340">
        <w:rPr>
          <w:rFonts w:ascii="GHEA Grapalat" w:hAnsi="GHEA Grapalat" w:cs="Sylfaen"/>
          <w:sz w:val="20"/>
          <w:lang w:val="hy-AM"/>
        </w:rPr>
        <w:t>ատվիրատուի</w:t>
      </w:r>
      <w:r w:rsidRPr="00712340">
        <w:rPr>
          <w:rFonts w:ascii="GHEA Grapalat" w:hAnsi="GHEA Grapalat" w:cs="Sylfaen"/>
          <w:sz w:val="20"/>
          <w:lang w:val="af-ZA"/>
        </w:rPr>
        <w:t xml:space="preserve"> </w:t>
      </w:r>
      <w:r w:rsidRPr="00712340">
        <w:rPr>
          <w:rFonts w:ascii="GHEA Grapalat" w:hAnsi="GHEA Grapalat" w:cs="Sylfaen"/>
          <w:sz w:val="20"/>
          <w:lang w:val="hy-AM"/>
        </w:rPr>
        <w:t>կողմից</w:t>
      </w:r>
      <w:r w:rsidRPr="00712340">
        <w:rPr>
          <w:rFonts w:ascii="GHEA Grapalat" w:hAnsi="GHEA Grapalat" w:cs="Sylfaen"/>
          <w:sz w:val="20"/>
          <w:lang w:val="af-ZA"/>
        </w:rPr>
        <w:t xml:space="preserve"> </w:t>
      </w:r>
      <w:r w:rsidRPr="00712340">
        <w:rPr>
          <w:rFonts w:ascii="GHEA Grapalat" w:hAnsi="GHEA Grapalat" w:cs="Sylfaen"/>
          <w:sz w:val="20"/>
          <w:lang w:val="hy-AM"/>
        </w:rPr>
        <w:t>կանխավճար</w:t>
      </w:r>
      <w:r w:rsidRPr="00712340">
        <w:rPr>
          <w:rFonts w:ascii="GHEA Grapalat" w:hAnsi="GHEA Grapalat" w:cs="Sylfaen"/>
          <w:sz w:val="20"/>
          <w:lang w:val="af-ZA"/>
        </w:rPr>
        <w:t xml:space="preserve"> </w:t>
      </w:r>
      <w:r w:rsidRPr="00712340">
        <w:rPr>
          <w:rFonts w:ascii="GHEA Grapalat" w:hAnsi="GHEA Grapalat" w:cs="Sylfaen"/>
          <w:sz w:val="20"/>
          <w:lang w:val="hy-AM"/>
        </w:rPr>
        <w:t>հատկացվելու</w:t>
      </w:r>
      <w:r w:rsidRPr="00712340">
        <w:rPr>
          <w:rFonts w:ascii="GHEA Grapalat" w:hAnsi="GHEA Grapalat" w:cs="Sylfaen"/>
          <w:sz w:val="20"/>
          <w:lang w:val="af-ZA"/>
        </w:rPr>
        <w:t xml:space="preserve"> </w:t>
      </w:r>
      <w:r w:rsidRPr="00712340">
        <w:rPr>
          <w:rFonts w:ascii="GHEA Grapalat" w:hAnsi="GHEA Grapalat" w:cs="Sylfaen"/>
          <w:sz w:val="20"/>
          <w:lang w:val="hy-AM"/>
        </w:rPr>
        <w:t>պայման</w:t>
      </w:r>
      <w:r w:rsidRPr="00712340">
        <w:rPr>
          <w:rFonts w:ascii="GHEA Grapalat" w:hAnsi="GHEA Grapalat" w:cs="Sylfaen"/>
          <w:sz w:val="20"/>
          <w:lang w:val="af-ZA"/>
        </w:rPr>
        <w:t xml:space="preserve"> </w:t>
      </w:r>
      <w:r w:rsidRPr="00712340">
        <w:rPr>
          <w:rFonts w:ascii="GHEA Grapalat" w:hAnsi="GHEA Grapalat" w:cs="Sylfaen"/>
          <w:sz w:val="20"/>
          <w:lang w:val="hy-AM"/>
        </w:rPr>
        <w:t>նախատեսվելու</w:t>
      </w:r>
      <w:r w:rsidRPr="00712340">
        <w:rPr>
          <w:rFonts w:ascii="GHEA Grapalat" w:hAnsi="GHEA Grapalat" w:cs="Sylfaen"/>
          <w:sz w:val="20"/>
          <w:lang w:val="af-ZA"/>
        </w:rPr>
        <w:t xml:space="preserve"> </w:t>
      </w:r>
      <w:r w:rsidRPr="00712340">
        <w:rPr>
          <w:rFonts w:ascii="GHEA Grapalat" w:hAnsi="GHEA Grapalat" w:cs="Sylfaen"/>
          <w:sz w:val="20"/>
          <w:lang w:val="hy-AM"/>
        </w:rPr>
        <w:t>դեպքում</w:t>
      </w:r>
      <w:r w:rsidRPr="00712340">
        <w:rPr>
          <w:rFonts w:ascii="GHEA Grapalat" w:hAnsi="GHEA Grapalat" w:cs="Sylfaen"/>
          <w:sz w:val="20"/>
          <w:lang w:val="af-ZA"/>
        </w:rPr>
        <w:t xml:space="preserve"> </w:t>
      </w:r>
      <w:r w:rsidRPr="00712340">
        <w:rPr>
          <w:rFonts w:ascii="GHEA Grapalat" w:hAnsi="GHEA Grapalat" w:cs="Sylfaen"/>
          <w:sz w:val="20"/>
          <w:lang w:val="hy-AM"/>
        </w:rPr>
        <w:t>ընտրված</w:t>
      </w:r>
      <w:r w:rsidRPr="00712340">
        <w:rPr>
          <w:rFonts w:ascii="GHEA Grapalat" w:hAnsi="GHEA Grapalat" w:cs="Sylfaen"/>
          <w:sz w:val="20"/>
          <w:lang w:val="af-ZA"/>
        </w:rPr>
        <w:t xml:space="preserve"> </w:t>
      </w:r>
      <w:r w:rsidRPr="00712340">
        <w:rPr>
          <w:rFonts w:ascii="GHEA Grapalat" w:hAnsi="GHEA Grapalat" w:cs="Sylfaen"/>
          <w:sz w:val="20"/>
          <w:lang w:val="hy-AM"/>
        </w:rPr>
        <w:t>մասնակիցը</w:t>
      </w:r>
      <w:r w:rsidRPr="00712340">
        <w:rPr>
          <w:rFonts w:ascii="GHEA Grapalat" w:hAnsi="GHEA Grapalat" w:cs="Sylfaen"/>
          <w:sz w:val="20"/>
          <w:lang w:val="af-ZA"/>
        </w:rPr>
        <w:t xml:space="preserve"> պ</w:t>
      </w:r>
      <w:r w:rsidRPr="00712340">
        <w:rPr>
          <w:rFonts w:ascii="GHEA Grapalat" w:hAnsi="GHEA Grapalat" w:cs="Sylfaen"/>
          <w:sz w:val="20"/>
          <w:lang w:val="hy-AM"/>
        </w:rPr>
        <w:t>ատվիրատուին</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lang w:val="hy-AM"/>
        </w:rPr>
        <w:t>ներկայացնում</w:t>
      </w:r>
      <w:r w:rsidRPr="00712340">
        <w:rPr>
          <w:rFonts w:ascii="GHEA Grapalat" w:hAnsi="GHEA Grapalat" w:cs="Sylfaen"/>
          <w:sz w:val="20"/>
          <w:lang w:val="af-ZA"/>
        </w:rPr>
        <w:t xml:space="preserve"> նաև </w:t>
      </w:r>
      <w:r w:rsidRPr="00712340">
        <w:rPr>
          <w:rFonts w:ascii="GHEA Grapalat" w:hAnsi="GHEA Grapalat" w:cs="Sylfaen"/>
          <w:sz w:val="20"/>
          <w:lang w:val="hy-AM"/>
        </w:rPr>
        <w:t>կանխավճարի</w:t>
      </w:r>
      <w:r w:rsidRPr="00712340">
        <w:rPr>
          <w:rFonts w:ascii="GHEA Grapalat" w:hAnsi="GHEA Grapalat" w:cs="Sylfaen"/>
          <w:sz w:val="20"/>
          <w:lang w:val="af-ZA"/>
        </w:rPr>
        <w:t xml:space="preserve"> </w:t>
      </w:r>
      <w:r w:rsidRPr="00712340">
        <w:rPr>
          <w:rFonts w:ascii="GHEA Grapalat" w:hAnsi="GHEA Grapalat" w:cs="Sylfaen"/>
          <w:sz w:val="20"/>
          <w:lang w:val="hy-AM"/>
        </w:rPr>
        <w:t>ապահովում</w:t>
      </w:r>
      <w:r w:rsidRPr="00712340">
        <w:rPr>
          <w:rFonts w:ascii="GHEA Grapalat" w:hAnsi="GHEA Grapalat" w:cs="Sylfaen"/>
          <w:sz w:val="20"/>
          <w:lang w:val="af-ZA"/>
        </w:rPr>
        <w:t xml:space="preserve">` </w:t>
      </w:r>
      <w:r w:rsidRPr="00712340">
        <w:rPr>
          <w:rFonts w:ascii="GHEA Grapalat" w:hAnsi="GHEA Grapalat" w:cs="Sylfaen"/>
          <w:sz w:val="20"/>
          <w:lang w:val="hy-AM"/>
        </w:rPr>
        <w:t>կանխավճարի</w:t>
      </w:r>
      <w:r w:rsidRPr="00712340">
        <w:rPr>
          <w:rFonts w:ascii="GHEA Grapalat" w:hAnsi="GHEA Grapalat" w:cs="Sylfaen"/>
          <w:sz w:val="20"/>
          <w:lang w:val="af-ZA"/>
        </w:rPr>
        <w:t xml:space="preserve"> </w:t>
      </w:r>
      <w:r w:rsidRPr="00712340">
        <w:rPr>
          <w:rFonts w:ascii="GHEA Grapalat" w:hAnsi="GHEA Grapalat" w:cs="Sylfaen"/>
          <w:sz w:val="20"/>
          <w:lang w:val="hy-AM"/>
        </w:rPr>
        <w:t>չափով</w:t>
      </w:r>
      <w:r w:rsidRPr="00712340">
        <w:rPr>
          <w:rFonts w:ascii="GHEA Grapalat" w:hAnsi="GHEA Grapalat" w:cs="Sylfaen"/>
          <w:sz w:val="20"/>
          <w:lang w:val="af-ZA"/>
        </w:rPr>
        <w:t xml:space="preserve">, բանկային </w:t>
      </w:r>
      <w:r w:rsidRPr="00712340">
        <w:rPr>
          <w:rFonts w:ascii="GHEA Grapalat" w:hAnsi="GHEA Grapalat" w:cs="Sylfaen"/>
          <w:sz w:val="20"/>
          <w:lang w:val="hy-AM"/>
        </w:rPr>
        <w:t>երաշխիքի</w:t>
      </w:r>
      <w:r w:rsidRPr="00712340">
        <w:rPr>
          <w:rFonts w:ascii="GHEA Grapalat" w:hAnsi="GHEA Grapalat" w:cs="Sylfaen"/>
          <w:sz w:val="20"/>
          <w:lang w:val="af-ZA"/>
        </w:rPr>
        <w:t xml:space="preserve"> </w:t>
      </w:r>
      <w:r w:rsidRPr="00712340">
        <w:rPr>
          <w:rFonts w:ascii="GHEA Grapalat" w:hAnsi="GHEA Grapalat" w:cs="Sylfaen"/>
          <w:sz w:val="20"/>
          <w:lang w:val="hy-AM"/>
        </w:rPr>
        <w:t>ձև</w:t>
      </w:r>
      <w:r w:rsidRPr="00493DAD">
        <w:rPr>
          <w:rFonts w:ascii="GHEA Grapalat" w:hAnsi="GHEA Grapalat" w:cs="Sylfaen"/>
          <w:sz w:val="20"/>
          <w:lang w:val="af-ZA"/>
        </w:rPr>
        <w:t>ով (հավելված՝ 5</w:t>
      </w:r>
      <w:r w:rsidRPr="00493DAD">
        <w:rPr>
          <w:rFonts w:ascii="Cambria Math" w:hAnsi="Cambria Math" w:cs="Cambria Math"/>
          <w:sz w:val="20"/>
          <w:lang w:val="af-ZA"/>
        </w:rPr>
        <w:t>․</w:t>
      </w:r>
      <w:r w:rsidRPr="00493DAD">
        <w:rPr>
          <w:rFonts w:ascii="GHEA Grapalat" w:hAnsi="GHEA Grapalat" w:cs="Sylfaen"/>
          <w:sz w:val="20"/>
          <w:lang w:val="af-ZA"/>
        </w:rPr>
        <w:t xml:space="preserve">2): </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3337BC" w:rsidRPr="00712340" w:rsidRDefault="003337BC" w:rsidP="003337BC">
      <w:pPr>
        <w:jc w:val="center"/>
        <w:rPr>
          <w:rFonts w:ascii="GHEA Grapalat" w:hAnsi="GHEA Grapalat"/>
          <w:b/>
          <w:szCs w:val="22"/>
          <w:lang w:val="af-ZA"/>
        </w:rPr>
      </w:pPr>
    </w:p>
    <w:p w:rsidR="003337BC" w:rsidRPr="00712340" w:rsidRDefault="003337BC" w:rsidP="003337BC">
      <w:pPr>
        <w:jc w:val="center"/>
        <w:rPr>
          <w:rFonts w:ascii="GHEA Grapalat" w:hAnsi="GHEA Grapalat" w:cs="Arial"/>
          <w:b/>
          <w:sz w:val="20"/>
          <w:lang w:val="af-ZA"/>
        </w:rPr>
      </w:pPr>
      <w:r w:rsidRPr="00712340">
        <w:rPr>
          <w:rFonts w:ascii="GHEA Grapalat" w:hAnsi="GHEA Grapalat"/>
          <w:b/>
          <w:sz w:val="20"/>
          <w:lang w:val="af-ZA"/>
        </w:rPr>
        <w:t xml:space="preserve">11. </w:t>
      </w:r>
      <w:r w:rsidRPr="00712340">
        <w:rPr>
          <w:rFonts w:ascii="GHEA Grapalat" w:hAnsi="GHEA Grapalat" w:cs="Sylfaen"/>
          <w:b/>
          <w:sz w:val="20"/>
          <w:lang w:val="af-ZA"/>
        </w:rPr>
        <w:t>ԸՆԹԱՑԱԿԱՐԳԸ</w:t>
      </w:r>
      <w:r w:rsidRPr="00712340">
        <w:rPr>
          <w:rFonts w:ascii="GHEA Grapalat" w:hAnsi="GHEA Grapalat" w:cs="Arial"/>
          <w:b/>
          <w:sz w:val="20"/>
          <w:lang w:val="af-ZA"/>
        </w:rPr>
        <w:t xml:space="preserve"> </w:t>
      </w:r>
      <w:r w:rsidRPr="00712340">
        <w:rPr>
          <w:rFonts w:ascii="GHEA Grapalat" w:hAnsi="GHEA Grapalat" w:cs="Sylfaen"/>
          <w:b/>
          <w:sz w:val="20"/>
          <w:lang w:val="af-ZA"/>
        </w:rPr>
        <w:t>ՉԿԱՅԱՑԱԾ</w:t>
      </w:r>
      <w:r w:rsidRPr="00712340">
        <w:rPr>
          <w:rFonts w:ascii="GHEA Grapalat" w:hAnsi="GHEA Grapalat" w:cs="Arial"/>
          <w:b/>
          <w:sz w:val="20"/>
          <w:lang w:val="af-ZA"/>
        </w:rPr>
        <w:t xml:space="preserve"> </w:t>
      </w:r>
      <w:r w:rsidRPr="00712340">
        <w:rPr>
          <w:rFonts w:ascii="GHEA Grapalat" w:hAnsi="GHEA Grapalat" w:cs="Sylfaen"/>
          <w:b/>
          <w:sz w:val="20"/>
          <w:lang w:val="af-ZA"/>
        </w:rPr>
        <w:t>ՀԱՅՏԱՐԱՐԵԼԸ</w:t>
      </w:r>
    </w:p>
    <w:p w:rsidR="003337BC" w:rsidRPr="00712340" w:rsidRDefault="003337BC" w:rsidP="003337BC">
      <w:pPr>
        <w:jc w:val="center"/>
        <w:rPr>
          <w:rFonts w:ascii="GHEA Grapalat" w:hAnsi="GHEA Grapalat"/>
          <w:b/>
          <w:sz w:val="20"/>
          <w:lang w:val="af-ZA"/>
        </w:rPr>
      </w:pP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sz w:val="20"/>
          <w:lang w:val="af-ZA"/>
        </w:rPr>
        <w:t>11.</w:t>
      </w:r>
      <w:r w:rsidRPr="00712340">
        <w:rPr>
          <w:rFonts w:ascii="GHEA Grapalat" w:hAnsi="GHEA Grapalat" w:cs="Sylfaen"/>
          <w:sz w:val="20"/>
          <w:lang w:val="af-ZA"/>
        </w:rPr>
        <w:t xml:space="preserve">1 </w:t>
      </w:r>
      <w:r w:rsidRPr="00712340">
        <w:rPr>
          <w:rFonts w:ascii="GHEA Grapalat" w:hAnsi="GHEA Grapalat" w:cs="Sylfaen"/>
          <w:sz w:val="20"/>
          <w:lang w:val="ru-RU"/>
        </w:rPr>
        <w:t>Օրենքի</w:t>
      </w:r>
      <w:r w:rsidRPr="00712340">
        <w:rPr>
          <w:rFonts w:ascii="GHEA Grapalat" w:hAnsi="GHEA Grapalat" w:cs="Sylfaen"/>
          <w:sz w:val="20"/>
          <w:lang w:val="af-ZA"/>
        </w:rPr>
        <w:t xml:space="preserve"> 37-</w:t>
      </w:r>
      <w:r w:rsidRPr="00712340">
        <w:rPr>
          <w:rFonts w:ascii="GHEA Grapalat" w:hAnsi="GHEA Grapalat" w:cs="Sylfaen"/>
          <w:sz w:val="20"/>
          <w:lang w:val="ru-RU"/>
        </w:rPr>
        <w:t>րդ</w:t>
      </w:r>
      <w:r w:rsidRPr="00712340">
        <w:rPr>
          <w:rFonts w:ascii="GHEA Grapalat" w:hAnsi="GHEA Grapalat" w:cs="Sylfaen"/>
          <w:sz w:val="20"/>
          <w:lang w:val="af-ZA"/>
        </w:rPr>
        <w:t xml:space="preserve"> </w:t>
      </w:r>
      <w:r w:rsidRPr="00712340">
        <w:rPr>
          <w:rFonts w:ascii="GHEA Grapalat" w:hAnsi="GHEA Grapalat" w:cs="Sylfaen"/>
          <w:sz w:val="20"/>
          <w:lang w:val="ru-RU"/>
        </w:rPr>
        <w:t>հոդվածի</w:t>
      </w:r>
      <w:r w:rsidRPr="00712340">
        <w:rPr>
          <w:rFonts w:ascii="GHEA Grapalat" w:hAnsi="GHEA Grapalat" w:cs="Sylfaen"/>
          <w:sz w:val="20"/>
          <w:lang w:val="af-ZA"/>
        </w:rPr>
        <w:t xml:space="preserve"> </w:t>
      </w:r>
      <w:r w:rsidRPr="00712340">
        <w:rPr>
          <w:rFonts w:ascii="GHEA Grapalat" w:hAnsi="GHEA Grapalat" w:cs="Sylfaen"/>
          <w:sz w:val="20"/>
          <w:lang w:val="ru-RU"/>
        </w:rPr>
        <w:t>համաձայն</w:t>
      </w:r>
      <w:r w:rsidRPr="00712340">
        <w:rPr>
          <w:rFonts w:ascii="GHEA Grapalat" w:hAnsi="GHEA Grapalat" w:cs="Sylfaen"/>
          <w:sz w:val="20"/>
          <w:lang w:val="af-ZA"/>
        </w:rPr>
        <w:t xml:space="preserve">` </w:t>
      </w:r>
      <w:r w:rsidRPr="00712340">
        <w:rPr>
          <w:rFonts w:ascii="GHEA Grapalat" w:hAnsi="GHEA Grapalat" w:cs="Sylfaen"/>
          <w:sz w:val="20"/>
          <w:lang w:val="ru-RU"/>
        </w:rPr>
        <w:t>հանձնաժողովը</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հայտարարում</w:t>
      </w:r>
      <w:r w:rsidRPr="00712340">
        <w:rPr>
          <w:rFonts w:ascii="GHEA Grapalat" w:hAnsi="GHEA Grapalat" w:cs="Sylfaen"/>
          <w:sz w:val="20"/>
          <w:lang w:val="af-ZA"/>
        </w:rPr>
        <w:t xml:space="preserve">, </w:t>
      </w:r>
      <w:r w:rsidRPr="00712340">
        <w:rPr>
          <w:rFonts w:ascii="GHEA Grapalat" w:hAnsi="GHEA Grapalat" w:cs="Sylfaen"/>
          <w:sz w:val="20"/>
          <w:lang w:val="ru-RU"/>
        </w:rPr>
        <w:t>եթե</w:t>
      </w:r>
      <w:r w:rsidRPr="00712340">
        <w:rPr>
          <w:rFonts w:ascii="GHEA Grapalat" w:hAnsi="GHEA Grapalat" w:cs="Sylfaen"/>
          <w:sz w:val="20"/>
          <w:lang w:val="af-ZA"/>
        </w:rPr>
        <w:t>`</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1) </w:t>
      </w:r>
      <w:r w:rsidRPr="00712340">
        <w:rPr>
          <w:rFonts w:ascii="GHEA Grapalat" w:hAnsi="GHEA Grapalat" w:cs="Sylfaen"/>
          <w:sz w:val="20"/>
          <w:lang w:val="ru-RU"/>
        </w:rPr>
        <w:t>հայտերից</w:t>
      </w:r>
      <w:r w:rsidRPr="00712340">
        <w:rPr>
          <w:rFonts w:ascii="GHEA Grapalat" w:hAnsi="GHEA Grapalat" w:cs="Sylfaen"/>
          <w:sz w:val="20"/>
          <w:lang w:val="af-ZA"/>
        </w:rPr>
        <w:t xml:space="preserve"> </w:t>
      </w:r>
      <w:r w:rsidRPr="00712340">
        <w:rPr>
          <w:rFonts w:ascii="GHEA Grapalat" w:hAnsi="GHEA Grapalat" w:cs="Sylfaen"/>
          <w:sz w:val="20"/>
          <w:lang w:val="ru-RU"/>
        </w:rPr>
        <w:t>ոչ</w:t>
      </w:r>
      <w:r w:rsidRPr="00712340">
        <w:rPr>
          <w:rFonts w:ascii="GHEA Grapalat" w:hAnsi="GHEA Grapalat" w:cs="Sylfaen"/>
          <w:sz w:val="20"/>
          <w:lang w:val="af-ZA"/>
        </w:rPr>
        <w:t xml:space="preserve"> </w:t>
      </w:r>
      <w:r w:rsidRPr="00712340">
        <w:rPr>
          <w:rFonts w:ascii="GHEA Grapalat" w:hAnsi="GHEA Grapalat" w:cs="Sylfaen"/>
          <w:sz w:val="20"/>
          <w:lang w:val="ru-RU"/>
        </w:rPr>
        <w:t>մեկը</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համապատասխանում</w:t>
      </w:r>
      <w:r w:rsidRPr="00712340">
        <w:rPr>
          <w:rFonts w:ascii="GHEA Grapalat" w:hAnsi="GHEA Grapalat" w:cs="Sylfaen"/>
          <w:sz w:val="20"/>
          <w:lang w:val="af-ZA"/>
        </w:rPr>
        <w:t xml:space="preserve"> </w:t>
      </w:r>
      <w:r w:rsidRPr="00712340">
        <w:rPr>
          <w:rFonts w:ascii="GHEA Grapalat" w:hAnsi="GHEA Grapalat" w:cs="Sylfaen"/>
          <w:sz w:val="20"/>
          <w:lang w:val="ru-RU"/>
        </w:rPr>
        <w:t>հրավերի</w:t>
      </w:r>
      <w:r w:rsidRPr="00712340">
        <w:rPr>
          <w:rFonts w:ascii="GHEA Grapalat" w:hAnsi="GHEA Grapalat" w:cs="Sylfaen"/>
          <w:sz w:val="20"/>
          <w:lang w:val="af-ZA"/>
        </w:rPr>
        <w:t xml:space="preserve"> </w:t>
      </w:r>
      <w:r w:rsidRPr="00712340">
        <w:rPr>
          <w:rFonts w:ascii="GHEA Grapalat" w:hAnsi="GHEA Grapalat" w:cs="Sylfaen"/>
          <w:sz w:val="20"/>
          <w:lang w:val="ru-RU"/>
        </w:rPr>
        <w:t>պայմաններին</w:t>
      </w:r>
      <w:r w:rsidRPr="00712340">
        <w:rPr>
          <w:rFonts w:ascii="GHEA Grapalat" w:hAnsi="GHEA Grapalat" w:cs="Sylfaen"/>
          <w:sz w:val="20"/>
          <w:lang w:val="af-ZA"/>
        </w:rPr>
        <w:t>.</w:t>
      </w:r>
    </w:p>
    <w:p w:rsidR="003337BC" w:rsidRPr="00E81BDB" w:rsidRDefault="003337BC" w:rsidP="003337BC">
      <w:pPr>
        <w:ind w:firstLine="567"/>
        <w:jc w:val="both"/>
        <w:rPr>
          <w:rFonts w:ascii="GHEA Grapalat" w:hAnsi="GHEA Grapalat" w:cs="Sylfaen"/>
          <w:sz w:val="20"/>
          <w:vertAlign w:val="superscript"/>
          <w:lang w:val="af-ZA"/>
        </w:rPr>
      </w:pPr>
      <w:r w:rsidRPr="00712340">
        <w:rPr>
          <w:rFonts w:ascii="GHEA Grapalat" w:hAnsi="GHEA Grapalat" w:cs="Sylfaen"/>
          <w:sz w:val="20"/>
          <w:lang w:val="af-ZA"/>
        </w:rPr>
        <w:t xml:space="preserve">2) </w:t>
      </w:r>
      <w:r w:rsidRPr="00712340">
        <w:rPr>
          <w:rFonts w:ascii="GHEA Grapalat" w:hAnsi="GHEA Grapalat" w:cs="Sylfaen"/>
          <w:sz w:val="20"/>
          <w:lang w:val="ru-RU"/>
        </w:rPr>
        <w:t>դադարում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գոյություն</w:t>
      </w:r>
      <w:r w:rsidRPr="00712340">
        <w:rPr>
          <w:rFonts w:ascii="GHEA Grapalat" w:hAnsi="GHEA Grapalat" w:cs="Sylfaen"/>
          <w:sz w:val="20"/>
          <w:lang w:val="af-ZA"/>
        </w:rPr>
        <w:t xml:space="preserve"> </w:t>
      </w:r>
      <w:r w:rsidRPr="00712340">
        <w:rPr>
          <w:rFonts w:ascii="GHEA Grapalat" w:hAnsi="GHEA Grapalat" w:cs="Sylfaen"/>
          <w:sz w:val="20"/>
          <w:lang w:val="ru-RU"/>
        </w:rPr>
        <w:t>ունենալ</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պահանջը</w:t>
      </w:r>
      <w:r w:rsidRPr="00712340">
        <w:rPr>
          <w:rFonts w:ascii="GHEA Grapalat" w:hAnsi="GHEA Grapalat" w:cs="Sylfaen"/>
          <w:sz w:val="20"/>
          <w:lang w:val="hy-AM"/>
        </w:rPr>
        <w:t>: Ընդ որում պ</w:t>
      </w:r>
      <w:r w:rsidRPr="00712340">
        <w:rPr>
          <w:rFonts w:ascii="GHEA Grapalat" w:hAnsi="GHEA Grapalat" w:cs="Sylfaen"/>
          <w:sz w:val="20"/>
          <w:lang w:val="ru-RU"/>
        </w:rPr>
        <w:t>ետության</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համայնքների</w:t>
      </w:r>
      <w:r w:rsidRPr="00712340">
        <w:rPr>
          <w:rFonts w:ascii="GHEA Grapalat" w:hAnsi="GHEA Grapalat" w:cs="Sylfaen"/>
          <w:sz w:val="20"/>
          <w:lang w:val="af-ZA"/>
        </w:rPr>
        <w:t xml:space="preserve"> </w:t>
      </w:r>
      <w:r w:rsidRPr="00712340">
        <w:rPr>
          <w:rFonts w:ascii="GHEA Grapalat" w:hAnsi="GHEA Grapalat" w:cs="Sylfaen"/>
          <w:sz w:val="20"/>
          <w:lang w:val="ru-RU"/>
        </w:rPr>
        <w:t>կարիքների</w:t>
      </w:r>
      <w:r w:rsidRPr="00712340">
        <w:rPr>
          <w:rFonts w:ascii="GHEA Grapalat" w:hAnsi="GHEA Grapalat" w:cs="Sylfaen"/>
          <w:sz w:val="20"/>
          <w:lang w:val="af-ZA"/>
        </w:rPr>
        <w:t xml:space="preserve"> </w:t>
      </w:r>
      <w:r w:rsidRPr="00712340">
        <w:rPr>
          <w:rFonts w:ascii="GHEA Grapalat" w:hAnsi="GHEA Grapalat" w:cs="Sylfaen"/>
          <w:sz w:val="20"/>
          <w:lang w:val="ru-RU"/>
        </w:rPr>
        <w:t>համար</w:t>
      </w:r>
      <w:r w:rsidRPr="00712340">
        <w:rPr>
          <w:rFonts w:ascii="GHEA Grapalat" w:hAnsi="GHEA Grapalat" w:cs="Sylfaen"/>
          <w:sz w:val="20"/>
          <w:lang w:val="af-ZA"/>
        </w:rPr>
        <w:t xml:space="preserve"> </w:t>
      </w:r>
      <w:r w:rsidRPr="00712340">
        <w:rPr>
          <w:rFonts w:ascii="GHEA Grapalat" w:hAnsi="GHEA Grapalat" w:cs="Sylfaen"/>
          <w:sz w:val="20"/>
          <w:lang w:val="ru-RU"/>
        </w:rPr>
        <w:t>կազմակերպված</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ամբողջությամբ</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մասնակի</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հայտարարվել</w:t>
      </w:r>
      <w:r w:rsidRPr="00712340">
        <w:rPr>
          <w:rFonts w:ascii="GHEA Grapalat" w:hAnsi="GHEA Grapalat" w:cs="Sylfaen"/>
          <w:sz w:val="20"/>
          <w:lang w:val="af-ZA"/>
        </w:rPr>
        <w:t xml:space="preserve"> </w:t>
      </w:r>
      <w:r w:rsidRPr="00712340">
        <w:rPr>
          <w:rFonts w:ascii="GHEA Grapalat" w:hAnsi="GHEA Grapalat" w:cs="Sylfaen"/>
          <w:sz w:val="20"/>
          <w:lang w:val="ru-RU"/>
        </w:rPr>
        <w:t>համապատասխանաբար</w:t>
      </w:r>
      <w:r w:rsidRPr="00712340">
        <w:rPr>
          <w:rFonts w:ascii="GHEA Grapalat" w:hAnsi="GHEA Grapalat" w:cs="Sylfaen"/>
          <w:sz w:val="20"/>
          <w:lang w:val="af-ZA"/>
        </w:rPr>
        <w:t xml:space="preserve"> </w:t>
      </w:r>
      <w:r w:rsidRPr="00712340">
        <w:rPr>
          <w:rFonts w:ascii="GHEA Grapalat" w:hAnsi="GHEA Grapalat" w:cs="Sylfaen"/>
          <w:sz w:val="20"/>
          <w:lang w:val="ru-RU"/>
        </w:rPr>
        <w:t>Հայաստանի</w:t>
      </w:r>
      <w:r w:rsidRPr="00712340">
        <w:rPr>
          <w:rFonts w:ascii="GHEA Grapalat" w:hAnsi="GHEA Grapalat" w:cs="Sylfaen"/>
          <w:sz w:val="20"/>
          <w:lang w:val="af-ZA"/>
        </w:rPr>
        <w:t xml:space="preserve"> </w:t>
      </w:r>
      <w:r w:rsidRPr="00712340">
        <w:rPr>
          <w:rFonts w:ascii="GHEA Grapalat" w:hAnsi="GHEA Grapalat" w:cs="Sylfaen"/>
          <w:sz w:val="20"/>
          <w:lang w:val="ru-RU"/>
        </w:rPr>
        <w:t>Հանրապետության</w:t>
      </w:r>
      <w:r w:rsidRPr="00712340">
        <w:rPr>
          <w:rFonts w:ascii="GHEA Grapalat" w:hAnsi="GHEA Grapalat" w:cs="Sylfaen"/>
          <w:sz w:val="20"/>
          <w:lang w:val="af-ZA"/>
        </w:rPr>
        <w:t xml:space="preserve"> </w:t>
      </w:r>
      <w:r w:rsidRPr="00712340">
        <w:rPr>
          <w:rFonts w:ascii="GHEA Grapalat" w:hAnsi="GHEA Grapalat" w:cs="Sylfaen"/>
          <w:sz w:val="20"/>
          <w:lang w:val="ru-RU"/>
        </w:rPr>
        <w:t>կառավարության</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համայնքի</w:t>
      </w:r>
      <w:r w:rsidRPr="00712340">
        <w:rPr>
          <w:rFonts w:ascii="GHEA Grapalat" w:hAnsi="GHEA Grapalat" w:cs="Sylfaen"/>
          <w:sz w:val="20"/>
          <w:lang w:val="af-ZA"/>
        </w:rPr>
        <w:t xml:space="preserve"> </w:t>
      </w:r>
      <w:r w:rsidRPr="00712340">
        <w:rPr>
          <w:rFonts w:ascii="GHEA Grapalat" w:hAnsi="GHEA Grapalat" w:cs="Sylfaen"/>
          <w:sz w:val="20"/>
          <w:lang w:val="ru-RU"/>
        </w:rPr>
        <w:t>ավագանու</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պատվիրատուների</w:t>
      </w:r>
      <w:r w:rsidRPr="00712340">
        <w:rPr>
          <w:rFonts w:ascii="GHEA Grapalat" w:hAnsi="GHEA Grapalat" w:cs="Sylfaen"/>
          <w:sz w:val="20"/>
          <w:lang w:val="af-ZA"/>
        </w:rPr>
        <w:t xml:space="preserve"> </w:t>
      </w:r>
      <w:r w:rsidRPr="00712340">
        <w:rPr>
          <w:rFonts w:ascii="GHEA Grapalat" w:hAnsi="GHEA Grapalat" w:cs="Sylfaen"/>
          <w:sz w:val="20"/>
          <w:lang w:val="ru-RU"/>
        </w:rPr>
        <w:t>դեպքում</w:t>
      </w:r>
      <w:r w:rsidRPr="00712340">
        <w:rPr>
          <w:rFonts w:ascii="GHEA Grapalat" w:hAnsi="GHEA Grapalat" w:cs="Sylfaen"/>
          <w:sz w:val="20"/>
          <w:lang w:val="af-ZA"/>
        </w:rPr>
        <w:t xml:space="preserve">` </w:t>
      </w:r>
      <w:r w:rsidRPr="00712340">
        <w:rPr>
          <w:rFonts w:ascii="GHEA Grapalat" w:hAnsi="GHEA Grapalat" w:cs="Sylfaen"/>
          <w:sz w:val="20"/>
          <w:lang w:val="ru-RU"/>
        </w:rPr>
        <w:t>ընդհանուր</w:t>
      </w:r>
      <w:r w:rsidRPr="00712340">
        <w:rPr>
          <w:rFonts w:ascii="GHEA Grapalat" w:hAnsi="GHEA Grapalat" w:cs="Sylfaen"/>
          <w:sz w:val="20"/>
          <w:lang w:val="af-ZA"/>
        </w:rPr>
        <w:t xml:space="preserve"> </w:t>
      </w:r>
      <w:r w:rsidRPr="00712340">
        <w:rPr>
          <w:rFonts w:ascii="GHEA Grapalat" w:hAnsi="GHEA Grapalat" w:cs="Sylfaen"/>
          <w:sz w:val="20"/>
          <w:lang w:val="ru-RU"/>
        </w:rPr>
        <w:t>կառավարումն</w:t>
      </w:r>
      <w:r w:rsidRPr="00712340">
        <w:rPr>
          <w:rFonts w:ascii="GHEA Grapalat" w:hAnsi="GHEA Grapalat" w:cs="Sylfaen"/>
          <w:sz w:val="20"/>
          <w:lang w:val="af-ZA"/>
        </w:rPr>
        <w:t xml:space="preserve"> </w:t>
      </w:r>
      <w:r w:rsidRPr="00712340">
        <w:rPr>
          <w:rFonts w:ascii="GHEA Grapalat" w:hAnsi="GHEA Grapalat" w:cs="Sylfaen"/>
          <w:sz w:val="20"/>
          <w:lang w:val="ru-RU"/>
        </w:rPr>
        <w:t>իրականացնող</w:t>
      </w:r>
      <w:r w:rsidRPr="00712340">
        <w:rPr>
          <w:rFonts w:ascii="GHEA Grapalat" w:hAnsi="GHEA Grapalat" w:cs="Sylfaen"/>
          <w:sz w:val="20"/>
          <w:lang w:val="af-ZA"/>
        </w:rPr>
        <w:t xml:space="preserve"> </w:t>
      </w:r>
      <w:r w:rsidRPr="00712340">
        <w:rPr>
          <w:rFonts w:ascii="GHEA Grapalat" w:hAnsi="GHEA Grapalat" w:cs="Sylfaen"/>
          <w:sz w:val="20"/>
          <w:lang w:val="ru-RU"/>
        </w:rPr>
        <w:t>լիազորված</w:t>
      </w:r>
      <w:r w:rsidRPr="00712340">
        <w:rPr>
          <w:rFonts w:ascii="GHEA Grapalat" w:hAnsi="GHEA Grapalat" w:cs="Sylfaen"/>
          <w:sz w:val="20"/>
          <w:lang w:val="af-ZA"/>
        </w:rPr>
        <w:t xml:space="preserve"> </w:t>
      </w:r>
      <w:r w:rsidRPr="00712340">
        <w:rPr>
          <w:rFonts w:ascii="GHEA Grapalat" w:hAnsi="GHEA Grapalat" w:cs="Sylfaen"/>
          <w:sz w:val="20"/>
          <w:lang w:val="ru-RU"/>
        </w:rPr>
        <w:t>մարմնի</w:t>
      </w:r>
      <w:r w:rsidRPr="00712340">
        <w:rPr>
          <w:rFonts w:ascii="GHEA Grapalat" w:hAnsi="GHEA Grapalat" w:cs="Sylfaen"/>
          <w:sz w:val="20"/>
          <w:lang w:val="af-ZA"/>
        </w:rPr>
        <w:t xml:space="preserve"> </w:t>
      </w:r>
      <w:r w:rsidRPr="00712340">
        <w:rPr>
          <w:rFonts w:ascii="GHEA Grapalat" w:hAnsi="GHEA Grapalat" w:cs="Sylfaen"/>
          <w:sz w:val="20"/>
          <w:lang w:val="ru-RU"/>
        </w:rPr>
        <w:t>ղեկավարի</w:t>
      </w:r>
      <w:r w:rsidRPr="00712340">
        <w:rPr>
          <w:rFonts w:ascii="GHEA Grapalat" w:hAnsi="GHEA Grapalat" w:cs="Sylfaen"/>
          <w:sz w:val="20"/>
          <w:lang w:val="af-ZA"/>
        </w:rPr>
        <w:t xml:space="preserve">, </w:t>
      </w:r>
      <w:r w:rsidRPr="00712340">
        <w:rPr>
          <w:rFonts w:ascii="GHEA Grapalat" w:hAnsi="GHEA Grapalat" w:cs="Sylfaen"/>
          <w:sz w:val="20"/>
        </w:rPr>
        <w:t>իսկ</w:t>
      </w:r>
      <w:r w:rsidRPr="00712340">
        <w:rPr>
          <w:rFonts w:ascii="GHEA Grapalat" w:hAnsi="GHEA Grapalat" w:cs="Sylfaen"/>
          <w:sz w:val="20"/>
          <w:lang w:val="af-ZA"/>
        </w:rPr>
        <w:t xml:space="preserve"> </w:t>
      </w:r>
      <w:r w:rsidRPr="00712340">
        <w:rPr>
          <w:rFonts w:ascii="GHEA Grapalat" w:hAnsi="GHEA Grapalat" w:cs="Sylfaen"/>
          <w:sz w:val="20"/>
        </w:rPr>
        <w:t>հիմնադրամների</w:t>
      </w:r>
      <w:r w:rsidRPr="00712340">
        <w:rPr>
          <w:rFonts w:ascii="GHEA Grapalat" w:hAnsi="GHEA Grapalat" w:cs="Sylfaen"/>
          <w:sz w:val="20"/>
          <w:lang w:val="af-ZA"/>
        </w:rPr>
        <w:t xml:space="preserve"> </w:t>
      </w:r>
      <w:r w:rsidRPr="00712340">
        <w:rPr>
          <w:rFonts w:ascii="GHEA Grapalat" w:hAnsi="GHEA Grapalat" w:cs="Sylfaen"/>
          <w:sz w:val="20"/>
        </w:rPr>
        <w:t>դեպքում</w:t>
      </w:r>
      <w:r w:rsidRPr="00712340">
        <w:rPr>
          <w:rFonts w:ascii="GHEA Grapalat" w:hAnsi="GHEA Grapalat" w:cs="Sylfaen"/>
          <w:sz w:val="20"/>
          <w:lang w:val="af-ZA"/>
        </w:rPr>
        <w:t xml:space="preserve"> </w:t>
      </w:r>
      <w:r w:rsidRPr="00712340">
        <w:rPr>
          <w:rFonts w:ascii="GHEA Grapalat" w:hAnsi="GHEA Grapalat" w:cs="Sylfaen"/>
          <w:sz w:val="20"/>
        </w:rPr>
        <w:t>հոգաբարձուների</w:t>
      </w:r>
      <w:r w:rsidRPr="00712340">
        <w:rPr>
          <w:rFonts w:ascii="GHEA Grapalat" w:hAnsi="GHEA Grapalat" w:cs="Sylfaen"/>
          <w:sz w:val="20"/>
          <w:lang w:val="af-ZA"/>
        </w:rPr>
        <w:t xml:space="preserve"> </w:t>
      </w:r>
      <w:r w:rsidRPr="00712340">
        <w:rPr>
          <w:rFonts w:ascii="GHEA Grapalat" w:hAnsi="GHEA Grapalat" w:cs="Sylfaen"/>
          <w:sz w:val="20"/>
        </w:rPr>
        <w:t>խորհրդի</w:t>
      </w:r>
      <w:r w:rsidRPr="00712340">
        <w:rPr>
          <w:rFonts w:ascii="GHEA Grapalat" w:hAnsi="GHEA Grapalat" w:cs="Sylfaen"/>
          <w:sz w:val="20"/>
          <w:lang w:val="af-ZA"/>
        </w:rPr>
        <w:t xml:space="preserve"> </w:t>
      </w:r>
      <w:r w:rsidRPr="00712340">
        <w:rPr>
          <w:rFonts w:ascii="GHEA Grapalat" w:hAnsi="GHEA Grapalat" w:cs="Sylfaen"/>
          <w:sz w:val="20"/>
        </w:rPr>
        <w:t>որոշման</w:t>
      </w:r>
      <w:r w:rsidRPr="00712340">
        <w:rPr>
          <w:rFonts w:ascii="GHEA Grapalat" w:hAnsi="GHEA Grapalat" w:cs="Sylfaen"/>
          <w:sz w:val="20"/>
          <w:lang w:val="af-ZA"/>
        </w:rPr>
        <w:t xml:space="preserve"> </w:t>
      </w:r>
      <w:r w:rsidRPr="00712340">
        <w:rPr>
          <w:rFonts w:ascii="GHEA Grapalat" w:hAnsi="GHEA Grapalat" w:cs="Sylfaen"/>
          <w:sz w:val="20"/>
        </w:rPr>
        <w:t>հիման</w:t>
      </w:r>
      <w:r w:rsidRPr="00712340">
        <w:rPr>
          <w:rFonts w:ascii="GHEA Grapalat" w:hAnsi="GHEA Grapalat" w:cs="Sylfaen"/>
          <w:sz w:val="20"/>
          <w:lang w:val="af-ZA"/>
        </w:rPr>
        <w:t xml:space="preserve"> </w:t>
      </w:r>
      <w:r w:rsidRPr="00712340">
        <w:rPr>
          <w:rFonts w:ascii="GHEA Grapalat" w:hAnsi="GHEA Grapalat" w:cs="Sylfaen"/>
          <w:sz w:val="20"/>
        </w:rPr>
        <w:t>վրա</w:t>
      </w:r>
      <w:r w:rsidRPr="007B2F09">
        <w:rPr>
          <w:rStyle w:val="af6"/>
          <w:rFonts w:ascii="GHEA Grapalat" w:hAnsi="GHEA Grapalat" w:cs="Sylfaen"/>
          <w:color w:val="FFFFFF"/>
          <w:sz w:val="20"/>
        </w:rPr>
        <w:footnoteReference w:id="11"/>
      </w:r>
      <w:r w:rsidRPr="00712340">
        <w:rPr>
          <w:rFonts w:ascii="GHEA Grapalat" w:hAnsi="GHEA Grapalat" w:cs="Sylfaen"/>
          <w:sz w:val="20"/>
          <w:lang w:val="hy-AM"/>
        </w:rPr>
        <w:t>:</w:t>
      </w:r>
      <w:r>
        <w:rPr>
          <w:rFonts w:ascii="GHEA Grapalat" w:hAnsi="GHEA Grapalat" w:cs="Sylfaen"/>
          <w:sz w:val="20"/>
          <w:vertAlign w:val="superscript"/>
          <w:lang w:val="af-ZA"/>
        </w:rPr>
        <w:t>13</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3) </w:t>
      </w:r>
      <w:r w:rsidRPr="00712340">
        <w:rPr>
          <w:rFonts w:ascii="GHEA Grapalat" w:hAnsi="GHEA Grapalat" w:cs="Sylfaen"/>
          <w:sz w:val="20"/>
          <w:lang w:val="hy-AM"/>
        </w:rPr>
        <w:t>ոչ</w:t>
      </w:r>
      <w:r w:rsidRPr="00712340">
        <w:rPr>
          <w:rFonts w:ascii="GHEA Grapalat" w:hAnsi="GHEA Grapalat" w:cs="Sylfaen"/>
          <w:sz w:val="20"/>
          <w:lang w:val="af-ZA"/>
        </w:rPr>
        <w:t xml:space="preserve"> </w:t>
      </w:r>
      <w:r w:rsidRPr="00712340">
        <w:rPr>
          <w:rFonts w:ascii="GHEA Grapalat" w:hAnsi="GHEA Grapalat" w:cs="Sylfaen"/>
          <w:sz w:val="20"/>
          <w:lang w:val="hy-AM"/>
        </w:rPr>
        <w:t>մի</w:t>
      </w:r>
      <w:r w:rsidRPr="00712340">
        <w:rPr>
          <w:rFonts w:ascii="GHEA Grapalat" w:hAnsi="GHEA Grapalat" w:cs="Sylfaen"/>
          <w:sz w:val="20"/>
          <w:lang w:val="af-ZA"/>
        </w:rPr>
        <w:t xml:space="preserve"> </w:t>
      </w:r>
      <w:r w:rsidRPr="00712340">
        <w:rPr>
          <w:rFonts w:ascii="GHEA Grapalat" w:hAnsi="GHEA Grapalat" w:cs="Sylfaen"/>
          <w:sz w:val="20"/>
          <w:lang w:val="hy-AM"/>
        </w:rPr>
        <w:t>հայտ</w:t>
      </w:r>
      <w:r w:rsidRPr="00712340">
        <w:rPr>
          <w:rFonts w:ascii="GHEA Grapalat" w:hAnsi="GHEA Grapalat" w:cs="Sylfaen"/>
          <w:sz w:val="20"/>
          <w:lang w:val="af-ZA"/>
        </w:rPr>
        <w:t xml:space="preserve"> </w:t>
      </w:r>
      <w:r w:rsidRPr="00712340">
        <w:rPr>
          <w:rFonts w:ascii="GHEA Grapalat" w:hAnsi="GHEA Grapalat" w:cs="Sylfaen"/>
          <w:sz w:val="20"/>
          <w:lang w:val="hy-AM"/>
        </w:rPr>
        <w:t>չի</w:t>
      </w:r>
      <w:r w:rsidRPr="00712340">
        <w:rPr>
          <w:rFonts w:ascii="GHEA Grapalat" w:hAnsi="GHEA Grapalat" w:cs="Sylfaen"/>
          <w:sz w:val="20"/>
          <w:lang w:val="af-ZA"/>
        </w:rPr>
        <w:t xml:space="preserve"> </w:t>
      </w:r>
      <w:r w:rsidRPr="00712340">
        <w:rPr>
          <w:rFonts w:ascii="GHEA Grapalat" w:hAnsi="GHEA Grapalat" w:cs="Sylfaen"/>
          <w:sz w:val="20"/>
          <w:lang w:val="hy-AM"/>
        </w:rPr>
        <w:t>ներկայացվել</w:t>
      </w:r>
      <w:r w:rsidRPr="00712340">
        <w:rPr>
          <w:rFonts w:ascii="GHEA Grapalat" w:hAnsi="GHEA Grapalat" w:cs="Sylfaen"/>
          <w:sz w:val="20"/>
          <w:lang w:val="af-ZA"/>
        </w:rPr>
        <w:t>.</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4) </w:t>
      </w:r>
      <w:r w:rsidRPr="00712340">
        <w:rPr>
          <w:rFonts w:ascii="GHEA Grapalat" w:hAnsi="GHEA Grapalat" w:cs="Sylfaen"/>
          <w:sz w:val="20"/>
          <w:lang w:val="ru-RU"/>
        </w:rPr>
        <w:t>պայմանագիր</w:t>
      </w:r>
      <w:r w:rsidRPr="00712340">
        <w:rPr>
          <w:rFonts w:ascii="GHEA Grapalat" w:hAnsi="GHEA Grapalat" w:cs="Sylfaen"/>
          <w:sz w:val="20"/>
          <w:lang w:val="af-ZA"/>
        </w:rPr>
        <w:t xml:space="preserve"> </w:t>
      </w:r>
      <w:r w:rsidRPr="00712340">
        <w:rPr>
          <w:rFonts w:ascii="GHEA Grapalat" w:hAnsi="GHEA Grapalat" w:cs="Sylfaen"/>
          <w:sz w:val="20"/>
          <w:lang w:val="ru-RU"/>
        </w:rPr>
        <w:t>չի</w:t>
      </w:r>
      <w:r w:rsidRPr="00712340">
        <w:rPr>
          <w:rFonts w:ascii="GHEA Grapalat" w:hAnsi="GHEA Grapalat" w:cs="Sylfaen"/>
          <w:sz w:val="20"/>
          <w:lang w:val="af-ZA"/>
        </w:rPr>
        <w:t xml:space="preserve"> </w:t>
      </w:r>
      <w:r w:rsidRPr="00712340">
        <w:rPr>
          <w:rFonts w:ascii="GHEA Grapalat" w:hAnsi="GHEA Grapalat" w:cs="Sylfaen"/>
          <w:sz w:val="20"/>
          <w:lang w:val="ru-RU"/>
        </w:rPr>
        <w:t>կնքվում։</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11.2 Գ</w:t>
      </w:r>
      <w:r w:rsidRPr="00712340">
        <w:rPr>
          <w:rFonts w:ascii="GHEA Grapalat" w:hAnsi="GHEA Grapalat" w:cs="Sylfaen"/>
          <w:sz w:val="20"/>
          <w:lang w:val="ru-RU"/>
        </w:rPr>
        <w:t>նման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հայտարարվելու</w:t>
      </w:r>
      <w:r w:rsidRPr="00712340">
        <w:rPr>
          <w:rFonts w:ascii="GHEA Grapalat" w:hAnsi="GHEA Grapalat" w:cs="Sylfaen"/>
          <w:sz w:val="20"/>
        </w:rPr>
        <w:t>ն</w:t>
      </w:r>
      <w:r w:rsidRPr="00712340">
        <w:rPr>
          <w:rFonts w:ascii="GHEA Grapalat" w:hAnsi="GHEA Grapalat" w:cs="Sylfaen"/>
          <w:sz w:val="20"/>
          <w:lang w:val="af-ZA"/>
        </w:rPr>
        <w:t xml:space="preserve"> </w:t>
      </w:r>
      <w:r w:rsidRPr="00712340">
        <w:rPr>
          <w:rFonts w:ascii="GHEA Grapalat" w:hAnsi="GHEA Grapalat" w:cs="Sylfaen"/>
          <w:sz w:val="20"/>
        </w:rPr>
        <w:t>հաջորդող</w:t>
      </w:r>
      <w:r w:rsidRPr="00712340">
        <w:rPr>
          <w:rFonts w:ascii="GHEA Grapalat" w:hAnsi="GHEA Grapalat" w:cs="Sylfaen"/>
          <w:sz w:val="20"/>
          <w:lang w:val="af-ZA"/>
        </w:rPr>
        <w:t xml:space="preserve"> </w:t>
      </w:r>
      <w:r w:rsidRPr="00712340">
        <w:rPr>
          <w:rFonts w:ascii="GHEA Grapalat" w:hAnsi="GHEA Grapalat" w:cs="Sylfaen"/>
          <w:sz w:val="20"/>
        </w:rPr>
        <w:t>աշխատանքային</w:t>
      </w:r>
      <w:r w:rsidRPr="00712340">
        <w:rPr>
          <w:rFonts w:ascii="GHEA Grapalat" w:hAnsi="GHEA Grapalat" w:cs="Sylfaen"/>
          <w:sz w:val="20"/>
          <w:lang w:val="af-ZA"/>
        </w:rPr>
        <w:t xml:space="preserve"> </w:t>
      </w:r>
      <w:r w:rsidRPr="00712340">
        <w:rPr>
          <w:rFonts w:ascii="GHEA Grapalat" w:hAnsi="GHEA Grapalat" w:cs="Sylfaen"/>
          <w:sz w:val="20"/>
          <w:lang w:val="ru-RU"/>
        </w:rPr>
        <w:t>օրվա</w:t>
      </w:r>
      <w:r w:rsidRPr="00712340">
        <w:rPr>
          <w:rFonts w:ascii="GHEA Grapalat" w:hAnsi="GHEA Grapalat" w:cs="Sylfaen"/>
          <w:sz w:val="20"/>
          <w:lang w:val="af-ZA"/>
        </w:rPr>
        <w:t xml:space="preserve"> </w:t>
      </w:r>
      <w:r w:rsidRPr="00712340">
        <w:rPr>
          <w:rFonts w:ascii="GHEA Grapalat" w:hAnsi="GHEA Grapalat" w:cs="Sylfaen"/>
          <w:sz w:val="20"/>
          <w:lang w:val="ru-RU"/>
        </w:rPr>
        <w:t>ընթացքում</w:t>
      </w:r>
      <w:r w:rsidRPr="00712340">
        <w:rPr>
          <w:rFonts w:ascii="GHEA Grapalat" w:hAnsi="GHEA Grapalat" w:cs="Sylfaen"/>
          <w:sz w:val="20"/>
          <w:lang w:val="af-ZA"/>
        </w:rPr>
        <w:t>, պ</w:t>
      </w:r>
      <w:r w:rsidRPr="00712340">
        <w:rPr>
          <w:rFonts w:ascii="GHEA Grapalat" w:hAnsi="GHEA Grapalat" w:cs="Sylfaen"/>
          <w:sz w:val="20"/>
          <w:lang w:val="ru-RU"/>
        </w:rPr>
        <w:t>ատվիրատուն</w:t>
      </w:r>
      <w:r w:rsidRPr="00712340">
        <w:rPr>
          <w:rFonts w:ascii="GHEA Grapalat" w:hAnsi="GHEA Grapalat" w:cs="Sylfaen"/>
          <w:sz w:val="20"/>
          <w:lang w:val="af-ZA"/>
        </w:rPr>
        <w:t xml:space="preserve"> տեղեկագրում հրապարակում է </w:t>
      </w:r>
      <w:r w:rsidRPr="00712340">
        <w:rPr>
          <w:rFonts w:ascii="GHEA Grapalat" w:hAnsi="GHEA Grapalat" w:cs="Sylfaen"/>
          <w:sz w:val="20"/>
          <w:lang w:val="ru-RU"/>
        </w:rPr>
        <w:t>հայտարարություն</w:t>
      </w:r>
      <w:r w:rsidRPr="00712340">
        <w:rPr>
          <w:rFonts w:ascii="GHEA Grapalat" w:hAnsi="GHEA Grapalat" w:cs="Sylfaen"/>
          <w:sz w:val="20"/>
          <w:lang w:val="af-ZA"/>
        </w:rPr>
        <w:t xml:space="preserve">, </w:t>
      </w:r>
      <w:r w:rsidRPr="00712340">
        <w:rPr>
          <w:rFonts w:ascii="GHEA Grapalat" w:hAnsi="GHEA Grapalat" w:cs="Sylfaen"/>
          <w:sz w:val="20"/>
          <w:lang w:val="ru-RU"/>
        </w:rPr>
        <w:t>որում</w:t>
      </w:r>
      <w:r w:rsidRPr="00712340">
        <w:rPr>
          <w:rFonts w:ascii="GHEA Grapalat" w:hAnsi="GHEA Grapalat" w:cs="Sylfaen"/>
          <w:sz w:val="20"/>
          <w:lang w:val="af-ZA"/>
        </w:rPr>
        <w:t xml:space="preserve"> </w:t>
      </w:r>
      <w:r w:rsidRPr="00712340">
        <w:rPr>
          <w:rFonts w:ascii="GHEA Grapalat" w:hAnsi="GHEA Grapalat" w:cs="Sylfaen"/>
          <w:sz w:val="20"/>
          <w:lang w:val="ru-RU"/>
        </w:rPr>
        <w:t>նշվում</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գնման</w:t>
      </w:r>
      <w:r w:rsidRPr="00712340">
        <w:rPr>
          <w:rFonts w:ascii="GHEA Grapalat" w:hAnsi="GHEA Grapalat" w:cs="Sylfaen"/>
          <w:sz w:val="20"/>
          <w:lang w:val="af-ZA"/>
        </w:rPr>
        <w:t xml:space="preserve"> </w:t>
      </w:r>
      <w:r w:rsidRPr="00712340">
        <w:rPr>
          <w:rFonts w:ascii="GHEA Grapalat" w:hAnsi="GHEA Grapalat" w:cs="Sylfaen"/>
          <w:sz w:val="20"/>
          <w:lang w:val="ru-RU"/>
        </w:rPr>
        <w:t>ընթացակարգը</w:t>
      </w:r>
      <w:r w:rsidRPr="00712340">
        <w:rPr>
          <w:rFonts w:ascii="GHEA Grapalat" w:hAnsi="GHEA Grapalat" w:cs="Sylfaen"/>
          <w:sz w:val="20"/>
          <w:lang w:val="af-ZA"/>
        </w:rPr>
        <w:t xml:space="preserve"> </w:t>
      </w:r>
      <w:r w:rsidRPr="00712340">
        <w:rPr>
          <w:rFonts w:ascii="GHEA Grapalat" w:hAnsi="GHEA Grapalat" w:cs="Sylfaen"/>
          <w:sz w:val="20"/>
          <w:lang w:val="ru-RU"/>
        </w:rPr>
        <w:t>չկայացած</w:t>
      </w:r>
      <w:r w:rsidRPr="00712340">
        <w:rPr>
          <w:rFonts w:ascii="GHEA Grapalat" w:hAnsi="GHEA Grapalat" w:cs="Sylfaen"/>
          <w:sz w:val="20"/>
          <w:lang w:val="af-ZA"/>
        </w:rPr>
        <w:t xml:space="preserve"> </w:t>
      </w:r>
      <w:r w:rsidRPr="00712340">
        <w:rPr>
          <w:rFonts w:ascii="GHEA Grapalat" w:hAnsi="GHEA Grapalat" w:cs="Sylfaen"/>
          <w:sz w:val="20"/>
          <w:lang w:val="ru-RU"/>
        </w:rPr>
        <w:t>հայտարարվելու</w:t>
      </w:r>
      <w:r w:rsidRPr="00712340">
        <w:rPr>
          <w:rFonts w:ascii="GHEA Grapalat" w:hAnsi="GHEA Grapalat" w:cs="Sylfaen"/>
          <w:sz w:val="20"/>
          <w:lang w:val="af-ZA"/>
        </w:rPr>
        <w:t xml:space="preserve"> </w:t>
      </w:r>
      <w:r w:rsidRPr="00712340">
        <w:rPr>
          <w:rFonts w:ascii="GHEA Grapalat" w:hAnsi="GHEA Grapalat" w:cs="Sylfaen"/>
          <w:sz w:val="20"/>
          <w:lang w:val="ru-RU"/>
        </w:rPr>
        <w:t>հիմնավորումը։</w:t>
      </w:r>
      <w:r w:rsidRPr="00712340">
        <w:rPr>
          <w:rFonts w:ascii="GHEA Grapalat" w:hAnsi="GHEA Grapalat" w:cs="Sylfaen"/>
          <w:sz w:val="20"/>
          <w:lang w:val="af-ZA"/>
        </w:rPr>
        <w:t xml:space="preserve"> </w:t>
      </w:r>
    </w:p>
    <w:p w:rsidR="003337BC" w:rsidRPr="00712340" w:rsidRDefault="003337BC" w:rsidP="003337BC">
      <w:pPr>
        <w:ind w:firstLine="567"/>
        <w:jc w:val="both"/>
        <w:rPr>
          <w:rFonts w:ascii="GHEA Grapalat" w:hAnsi="GHEA Grapalat" w:cs="Sylfaen"/>
          <w:sz w:val="20"/>
          <w:lang w:val="af-ZA"/>
        </w:rPr>
      </w:pPr>
    </w:p>
    <w:p w:rsidR="003337BC" w:rsidRPr="00712340" w:rsidRDefault="003337BC" w:rsidP="003337BC">
      <w:pPr>
        <w:pStyle w:val="a3"/>
        <w:spacing w:line="240" w:lineRule="auto"/>
        <w:rPr>
          <w:rFonts w:ascii="GHEA Grapalat" w:hAnsi="GHEA Grapalat"/>
          <w:i w:val="0"/>
          <w:sz w:val="18"/>
          <w:szCs w:val="18"/>
          <w:u w:val="single"/>
          <w:lang w:val="af-ZA"/>
        </w:rPr>
      </w:pPr>
    </w:p>
    <w:p w:rsidR="003337BC" w:rsidRPr="00712340" w:rsidRDefault="003337BC" w:rsidP="003337BC">
      <w:pPr>
        <w:jc w:val="center"/>
        <w:rPr>
          <w:rFonts w:ascii="GHEA Grapalat" w:hAnsi="GHEA Grapalat"/>
          <w:b/>
          <w:sz w:val="20"/>
          <w:lang w:val="af-ZA"/>
        </w:rPr>
      </w:pPr>
      <w:r w:rsidRPr="00712340">
        <w:rPr>
          <w:rFonts w:ascii="GHEA Grapalat" w:hAnsi="GHEA Grapalat"/>
          <w:b/>
          <w:sz w:val="20"/>
          <w:lang w:val="af-ZA"/>
        </w:rPr>
        <w:t xml:space="preserve">12. ԳՆՄԱՆ ԳՈՐԾԸՆԹԱՑԻ ՀԵՏ ԿԱՊՎԱԾ ԳՈՐԾՈՂՈՒԹՅՈՒՆՆԵՐԸ ԵՎ (ԿԱՄ) </w:t>
      </w:r>
    </w:p>
    <w:p w:rsidR="003337BC" w:rsidRPr="00712340" w:rsidRDefault="003337BC" w:rsidP="003337BC">
      <w:pPr>
        <w:jc w:val="center"/>
        <w:rPr>
          <w:rFonts w:ascii="GHEA Grapalat" w:hAnsi="GHEA Grapalat"/>
          <w:b/>
          <w:sz w:val="20"/>
          <w:lang w:val="af-ZA"/>
        </w:rPr>
      </w:pPr>
      <w:r w:rsidRPr="00712340">
        <w:rPr>
          <w:rFonts w:ascii="GHEA Grapalat" w:hAnsi="GHEA Grapalat"/>
          <w:b/>
          <w:sz w:val="20"/>
          <w:lang w:val="af-ZA"/>
        </w:rPr>
        <w:t xml:space="preserve">ԸՆԴՈՒՆՎԱԾ ՈՐՈՇՈՒՄՆԵՐԸ ԲՈՂՈՔԱՐԿԵԼՈՒ ՄԱՍՆԱԿՑԻ </w:t>
      </w:r>
    </w:p>
    <w:p w:rsidR="003337BC" w:rsidRPr="00712340" w:rsidRDefault="003337BC" w:rsidP="003337BC">
      <w:pPr>
        <w:jc w:val="center"/>
        <w:rPr>
          <w:rFonts w:ascii="GHEA Grapalat" w:hAnsi="GHEA Grapalat"/>
          <w:b/>
          <w:sz w:val="20"/>
          <w:lang w:val="af-ZA"/>
        </w:rPr>
      </w:pPr>
      <w:r w:rsidRPr="00712340">
        <w:rPr>
          <w:rFonts w:ascii="GHEA Grapalat" w:hAnsi="GHEA Grapalat"/>
          <w:b/>
          <w:sz w:val="20"/>
          <w:lang w:val="af-ZA"/>
        </w:rPr>
        <w:t>ԻՐԱՎՈՒՆՔԸ ԵՎ ԿԱՐԳԸ</w:t>
      </w:r>
    </w:p>
    <w:p w:rsidR="003337BC" w:rsidRPr="00712340" w:rsidRDefault="003337BC" w:rsidP="003337BC">
      <w:pPr>
        <w:jc w:val="center"/>
        <w:rPr>
          <w:rFonts w:ascii="GHEA Grapalat" w:hAnsi="GHEA Grapalat"/>
          <w:b/>
          <w:sz w:val="20"/>
          <w:lang w:val="af-ZA"/>
        </w:rPr>
      </w:pP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12.1</w:t>
      </w:r>
      <w:r w:rsidRPr="00712340">
        <w:rPr>
          <w:rFonts w:ascii="GHEA Grapalat" w:hAnsi="GHEA Grapalat"/>
          <w:sz w:val="20"/>
          <w:szCs w:val="20"/>
          <w:lang w:val="af-ZA"/>
        </w:rPr>
        <w:t xml:space="preserve">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Mariam" w:hAnsi="GHEA Mariam" w:cs="Sylfaen"/>
          <w:sz w:val="20"/>
          <w:szCs w:val="20"/>
          <w:lang w:val="af-ZA"/>
        </w:rPr>
        <w:t xml:space="preserve"> </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12.2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վարչական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Հայաստանի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Հանարապետության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քաղաքացիաիրավական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հարաբերությունները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օրենսդրությամբ։</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12.3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նախքան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պայմանագրի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bookmarkStart w:id="9" w:name="_Hlk9264573"/>
      <w:r w:rsidRPr="00712340">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lastRenderedPageBreak/>
        <w:t xml:space="preserve">2)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անգործությունը</w:t>
      </w:r>
      <w:r w:rsidRPr="00712340">
        <w:rPr>
          <w:rFonts w:ascii="GHEA Grapalat" w:hAnsi="GHEA Grapalat" w:cs="Sylfaen"/>
          <w:sz w:val="20"/>
          <w:szCs w:val="20"/>
          <w:lang w:val="af-ZA"/>
        </w:rPr>
        <w:t xml:space="preserve">) և </w:t>
      </w:r>
      <w:r w:rsidRPr="00712340">
        <w:rPr>
          <w:rFonts w:ascii="GHEA Grapalat" w:hAnsi="GHEA Grapalat" w:cs="Sylfaen"/>
          <w:sz w:val="20"/>
          <w:szCs w:val="20"/>
          <w:lang w:val="ru-RU"/>
        </w:rPr>
        <w:t>որոշումները։</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12.4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պայմանագիր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8.28-</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ժամանակահատվածում</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առարկայի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բնութագրերը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w:t>
      </w:r>
      <w:r w:rsidRPr="00712340">
        <w:rPr>
          <w:rFonts w:ascii="GHEA Grapalat" w:hAnsi="GHEA Grapalat" w:cs="Sylfaen"/>
          <w:sz w:val="20"/>
          <w:szCs w:val="20"/>
        </w:rPr>
        <w:t>ն</w:t>
      </w:r>
      <w:r w:rsidRPr="00712340">
        <w:rPr>
          <w:rFonts w:ascii="GHEA Grapalat" w:hAnsi="GHEA Grapalat" w:cs="Sylfaen"/>
          <w:sz w:val="20"/>
          <w:szCs w:val="20"/>
          <w:lang w:val="ru-RU"/>
        </w:rPr>
        <w:t>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վերջնաժամկետը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rPr>
        <w:t>լրանալը</w:t>
      </w:r>
      <w:r w:rsidRPr="00712340">
        <w:rPr>
          <w:rFonts w:ascii="GHEA Grapalat" w:hAnsi="GHEA Grapalat" w:cs="Sylfaen"/>
          <w:sz w:val="20"/>
          <w:szCs w:val="20"/>
          <w:lang w:val="af-ZA"/>
        </w:rPr>
        <w:t xml:space="preserve">:  </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12.5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ստորագրված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ներառելով</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ազգանունը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հաստատող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2) 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հասցեն</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lang w:val="ru-RU"/>
        </w:rPr>
        <w:t>բողոքարկվող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ծածկագիրը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4) </w:t>
      </w:r>
      <w:r w:rsidRPr="00712340">
        <w:rPr>
          <w:rFonts w:ascii="GHEA Grapalat" w:hAnsi="GHEA Grapalat" w:cs="Sylfaen"/>
          <w:sz w:val="20"/>
          <w:szCs w:val="20"/>
          <w:lang w:val="ru-RU"/>
        </w:rPr>
        <w:t>վեճի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առարկան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պահանջը</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5)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հիմքերը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ապացույցները</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eastAsia="ru-RU"/>
        </w:rPr>
      </w:pPr>
      <w:r w:rsidRPr="00712340">
        <w:rPr>
          <w:rFonts w:ascii="GHEA Grapalat" w:hAnsi="GHEA Grapalat" w:cs="Sylfaen"/>
          <w:sz w:val="20"/>
          <w:szCs w:val="20"/>
          <w:lang w:val="af-ZA"/>
        </w:rPr>
        <w:t xml:space="preserve">6)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լինելը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rPr>
        <w:t>Ը</w:t>
      </w:r>
      <w:r w:rsidRPr="00712340">
        <w:rPr>
          <w:rFonts w:ascii="GHEA Grapalat" w:hAnsi="GHEA Grapalat" w:cs="Sylfaen"/>
          <w:sz w:val="20"/>
          <w:szCs w:val="20"/>
          <w:lang w:val="ru-RU"/>
        </w:rPr>
        <w:t>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չափը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կազմում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30 </w:t>
      </w:r>
      <w:r w:rsidRPr="00712340">
        <w:rPr>
          <w:rFonts w:ascii="GHEA Grapalat" w:hAnsi="GHEA Grapalat" w:cs="Sylfaen"/>
          <w:sz w:val="20"/>
          <w:szCs w:val="20"/>
          <w:lang w:val="ru-RU"/>
        </w:rPr>
        <w:t>հազար</w:t>
      </w:r>
      <w:r w:rsidRPr="00712340">
        <w:rPr>
          <w:rFonts w:ascii="GHEA Grapalat" w:hAnsi="GHEA Grapalat" w:cs="Sylfaen"/>
          <w:sz w:val="20"/>
          <w:szCs w:val="20"/>
          <w:lang w:val="af-ZA"/>
        </w:rPr>
        <w:t xml:space="preserve"> ՀՀ </w:t>
      </w:r>
      <w:r w:rsidRPr="00712340">
        <w:rPr>
          <w:rFonts w:ascii="GHEA Grapalat" w:hAnsi="GHEA Grapalat" w:cs="Sylfaen"/>
          <w:sz w:val="20"/>
          <w:szCs w:val="20"/>
          <w:lang w:val="ru-RU"/>
        </w:rPr>
        <w:t>դրամ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ՀՀ</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բյուջե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բացված</w:t>
      </w:r>
      <w:r w:rsidRPr="00712340">
        <w:rPr>
          <w:rFonts w:ascii="GHEA Grapalat" w:hAnsi="GHEA Grapalat" w:cs="Sylfaen"/>
          <w:sz w:val="20"/>
          <w:szCs w:val="20"/>
          <w:lang w:val="af-ZA"/>
        </w:rPr>
        <w:t xml:space="preserve"> </w:t>
      </w:r>
      <w:r w:rsidRPr="00712340">
        <w:rPr>
          <w:rFonts w:ascii="GHEA Grapalat" w:hAnsi="GHEA Grapalat"/>
          <w:sz w:val="20"/>
          <w:szCs w:val="20"/>
          <w:lang w:val="af-ZA"/>
        </w:rPr>
        <w:t>«</w:t>
      </w:r>
      <w:r w:rsidRPr="00712340">
        <w:rPr>
          <w:rFonts w:ascii="GHEA Grapalat" w:hAnsi="GHEA Grapalat" w:cs="Sylfaen"/>
          <w:sz w:val="20"/>
          <w:szCs w:val="20"/>
          <w:lang w:val="af-ZA"/>
        </w:rPr>
        <w:t>900008000482</w:t>
      </w:r>
      <w:r w:rsidRPr="00712340">
        <w:rPr>
          <w:rFonts w:ascii="GHEA Grapalat" w:hAnsi="GHEA Grapalat"/>
          <w:sz w:val="20"/>
          <w:szCs w:val="20"/>
          <w:lang w:val="af-ZA"/>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գանձապետական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հաշվին</w:t>
      </w:r>
      <w:r w:rsidRPr="00712340">
        <w:rPr>
          <w:rFonts w:ascii="GHEA Grapalat" w:hAnsi="GHEA Grapalat" w:cs="Sylfaen"/>
          <w:sz w:val="20"/>
          <w:szCs w:val="20"/>
          <w:lang w:val="af-ZA"/>
        </w:rPr>
        <w:t>:</w:t>
      </w:r>
      <w:r w:rsidRPr="00712340">
        <w:rPr>
          <w:rFonts w:ascii="GHEA Grapalat" w:hAnsi="GHEA Grapalat" w:cs="Sylfaen"/>
          <w:sz w:val="20"/>
          <w:szCs w:val="20"/>
          <w:lang w:val="af-ZA" w:eastAsia="ru-RU"/>
        </w:rPr>
        <w:t xml:space="preserve"> </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7)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հաշվեհամարը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rPr>
        <w:t>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8) </w:t>
      </w:r>
      <w:r w:rsidRPr="00712340">
        <w:rPr>
          <w:rFonts w:ascii="GHEA Grapalat" w:hAnsi="GHEA Grapalat" w:cs="Sylfaen"/>
          <w:sz w:val="20"/>
          <w:szCs w:val="20"/>
          <w:lang w:val="ru-RU"/>
        </w:rPr>
        <w:t>այլ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տեղեկություններ։</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712340">
        <w:rPr>
          <w:rFonts w:ascii="Calibri" w:hAnsi="Calibri" w:cs="Calibri"/>
          <w:sz w:val="20"/>
          <w:szCs w:val="20"/>
          <w:lang w:val="af-ZA"/>
        </w:rPr>
        <w:t> </w:t>
      </w:r>
      <w:r w:rsidRPr="00712340">
        <w:rPr>
          <w:rFonts w:ascii="GHEA Grapalat" w:hAnsi="GHEA Grapalat" w:cs="Sylfaen"/>
          <w:sz w:val="20"/>
          <w:szCs w:val="20"/>
          <w:lang w:val="af-ZA"/>
        </w:rPr>
        <w:t xml:space="preserve">  12.7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հրապարակվելուն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տվյալ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տրամադրում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լինելը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հավաստող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անվանումը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հաշվեհամարը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պետք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վերադարձվող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գումարը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Լ</w:t>
      </w:r>
      <w:r w:rsidRPr="00712340">
        <w:rPr>
          <w:rFonts w:ascii="GHEA Grapalat" w:hAnsi="GHEA Grapalat" w:cs="Sylfaen"/>
          <w:sz w:val="20"/>
          <w:szCs w:val="20"/>
          <w:lang w:val="ru-RU"/>
        </w:rPr>
        <w:t>իազորված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մարմինը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հինգ</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վճարած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բանկային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փոխանցելու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12.8 </w:t>
      </w:r>
      <w:bookmarkStart w:id="10" w:name="_Hlk9264773"/>
      <w:r w:rsidRPr="00712340">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10"/>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w:t>
      </w:r>
      <w:r w:rsidRPr="00712340">
        <w:rPr>
          <w:rFonts w:ascii="GHEA Grapalat" w:hAnsi="GHEA Grapalat" w:cs="Sylfaen"/>
          <w:sz w:val="20"/>
          <w:szCs w:val="20"/>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w:t>
      </w:r>
      <w:r w:rsidRPr="00712340">
        <w:rPr>
          <w:rFonts w:ascii="GHEA Grapalat" w:hAnsi="GHEA Grapalat" w:cs="Sylfaen"/>
          <w:sz w:val="20"/>
          <w:szCs w:val="20"/>
          <w:lang w:val="af-ZA"/>
        </w:rPr>
        <w:t xml:space="preserve"> 12.4 </w:t>
      </w:r>
      <w:r w:rsidRPr="00712340">
        <w:rPr>
          <w:rFonts w:ascii="GHEA Grapalat" w:hAnsi="GHEA Grapalat" w:cs="Sylfaen"/>
          <w:sz w:val="20"/>
          <w:szCs w:val="20"/>
          <w:lang w:val="ru-RU"/>
        </w:rPr>
        <w:t>կետի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ենթակետով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շտկված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12.9</w:t>
      </w:r>
      <w:bookmarkStart w:id="11" w:name="_Hlk9264833"/>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առցանց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համացանցային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հղումը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արձանագրված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հրավերի</w:t>
      </w:r>
      <w:r w:rsidRPr="00712340">
        <w:rPr>
          <w:rFonts w:ascii="GHEA Grapalat" w:hAnsi="GHEA Grapalat" w:cs="Sylfaen"/>
          <w:sz w:val="20"/>
          <w:szCs w:val="20"/>
          <w:lang w:val="af-ZA"/>
        </w:rPr>
        <w:t xml:space="preserve"> 12.8 </w:t>
      </w:r>
      <w:r w:rsidRPr="00712340">
        <w:rPr>
          <w:rFonts w:ascii="GHEA Grapalat" w:hAnsi="GHEA Grapalat" w:cs="Sylfaen"/>
          <w:sz w:val="20"/>
          <w:szCs w:val="20"/>
          <w:lang w:val="ru-RU"/>
        </w:rPr>
        <w:t>կետով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լրանալու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թերությունները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տրամադրվելու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12.10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դիմում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ինչպես</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կցելով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պատճենը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առկայության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դիրքորոշումը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w:t>
      </w:r>
      <w:r w:rsidRPr="00712340">
        <w:rPr>
          <w:rFonts w:ascii="GHEA Grapalat" w:hAnsi="GHEA Grapalat" w:cs="Sylfaen"/>
          <w:sz w:val="20"/>
          <w:szCs w:val="20"/>
        </w:rPr>
        <w:t>ը</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բնօրինակից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արտատպված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սկանավորված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ձևով</w:t>
      </w:r>
      <w:r w:rsidRPr="00712340">
        <w:rPr>
          <w:rFonts w:ascii="GHEA Grapalat" w:hAnsi="GHEA Grapalat" w:cs="Sylfaen"/>
          <w:sz w:val="20"/>
          <w:szCs w:val="20"/>
        </w:rPr>
        <w:t>՝</w:t>
      </w:r>
      <w:r w:rsidRPr="00712340">
        <w:rPr>
          <w:rFonts w:ascii="GHEA Grapalat" w:hAnsi="GHEA Grapalat" w:cs="Sylfaen"/>
          <w:sz w:val="20"/>
          <w:szCs w:val="20"/>
          <w:lang w:val="af-ZA"/>
        </w:rPr>
        <w:t xml:space="preserve">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հրավերի</w:t>
      </w:r>
      <w:r w:rsidRPr="00712340">
        <w:rPr>
          <w:rFonts w:ascii="GHEA Grapalat" w:hAnsi="GHEA Grapalat" w:cs="Sylfaen"/>
          <w:sz w:val="20"/>
          <w:szCs w:val="20"/>
          <w:lang w:val="af-ZA"/>
        </w:rPr>
        <w:t xml:space="preserve"> 12.5 </w:t>
      </w:r>
      <w:r w:rsidRPr="00712340">
        <w:rPr>
          <w:rFonts w:ascii="GHEA Grapalat" w:hAnsi="GHEA Grapalat" w:cs="Sylfaen"/>
          <w:sz w:val="20"/>
          <w:szCs w:val="20"/>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էլեկտրոնային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փոստին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ուղարկվելու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կետում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փաստաթղթերը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ստանալու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w:t>
      </w:r>
    </w:p>
    <w:bookmarkEnd w:id="11"/>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12.11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այնպիսի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ներգրավված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բոլոր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կողմերն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ունենան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w:t>
      </w:r>
      <w:r w:rsidRPr="00712340">
        <w:rPr>
          <w:rFonts w:ascii="GHEA Grapalat" w:hAnsi="GHEA Grapalat" w:cs="Sylfaen"/>
          <w:sz w:val="20"/>
          <w:szCs w:val="20"/>
          <w:lang w:val="af-ZA"/>
        </w:rPr>
        <w:t xml:space="preserve"> լինելու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նպատակով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հրավիրված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իրենց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տեսակետները։</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lastRenderedPageBreak/>
        <w:t xml:space="preserve">12.12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իրականացվում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վարույթն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ոչ</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ուշ</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քսան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օրացուցային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Նշված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երկարաձգվել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տասն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w:t>
      </w:r>
      <w:r w:rsidRPr="00712340">
        <w:rPr>
          <w:rFonts w:ascii="GHEA Grapalat" w:hAnsi="GHEA Grapalat" w:cs="Sylfaen"/>
          <w:sz w:val="20"/>
          <w:szCs w:val="20"/>
        </w:rPr>
        <w:t>ա</w:t>
      </w:r>
      <w:r w:rsidRPr="00712340">
        <w:rPr>
          <w:rFonts w:ascii="GHEA Grapalat" w:hAnsi="GHEA Grapalat" w:cs="Sylfaen"/>
          <w:sz w:val="20"/>
          <w:szCs w:val="20"/>
          <w:lang w:val="ru-RU"/>
        </w:rPr>
        <w:t>ցուցային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օրով՝</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պատճառաբանված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միջանկյալ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միջանկյալ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ապահովում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դրա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համապատասխան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իրավապարտադիր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փոփոխվել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վերացվել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թվում՝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դատարանի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12.13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w:t>
      </w:r>
    </w:p>
    <w:p w:rsidR="003337BC" w:rsidRPr="00712340" w:rsidRDefault="003337BC" w:rsidP="003337BC">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1)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ունի</w:t>
      </w:r>
      <w:r w:rsidRPr="00712340" w:rsidDel="00B90C4B">
        <w:rPr>
          <w:rFonts w:ascii="GHEA Grapalat" w:hAnsi="GHEA Grapalat" w:cs="Sylfaen"/>
          <w:sz w:val="20"/>
          <w:szCs w:val="20"/>
          <w:lang w:val="af-ZA"/>
        </w:rPr>
        <w:t xml:space="preserve"> </w:t>
      </w:r>
      <w:r w:rsidRPr="00712340">
        <w:rPr>
          <w:rFonts w:ascii="GHEA Grapalat" w:hAnsi="GHEA Grapalat" w:cs="Sylfaen"/>
          <w:sz w:val="20"/>
          <w:szCs w:val="20"/>
        </w:rPr>
        <w:t>պատվիրատուի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հետևյալ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w:t>
      </w:r>
    </w:p>
    <w:p w:rsidR="003337BC" w:rsidRPr="00712340" w:rsidRDefault="003337BC" w:rsidP="003337BC">
      <w:pPr>
        <w:ind w:firstLine="720"/>
        <w:jc w:val="both"/>
        <w:rPr>
          <w:rFonts w:ascii="GHEA Grapalat" w:hAnsi="GHEA Grapalat" w:cs="Sylfaen"/>
          <w:sz w:val="20"/>
          <w:szCs w:val="20"/>
          <w:lang w:val="af-ZA"/>
        </w:rPr>
      </w:pPr>
      <w:r w:rsidRPr="00712340">
        <w:rPr>
          <w:rFonts w:ascii="GHEA Grapalat" w:hAnsi="GHEA Grapalat" w:cs="Sylfaen"/>
          <w:sz w:val="20"/>
          <w:szCs w:val="20"/>
        </w:rPr>
        <w:t>ա</w:t>
      </w:r>
      <w:r w:rsidRPr="00712340">
        <w:rPr>
          <w:rFonts w:ascii="GHEA Grapalat" w:hAnsi="GHEA Grapalat" w:cs="Sylfaen"/>
          <w:sz w:val="20"/>
          <w:szCs w:val="20"/>
          <w:lang w:val="af-ZA"/>
        </w:rPr>
        <w:t xml:space="preserve">. </w:t>
      </w:r>
      <w:r w:rsidRPr="00712340">
        <w:rPr>
          <w:rFonts w:ascii="GHEA Grapalat" w:hAnsi="GHEA Grapalat" w:cs="Sylfaen"/>
          <w:sz w:val="20"/>
          <w:szCs w:val="20"/>
        </w:rPr>
        <w:t>արգելելու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որոշակի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գործողություններ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w:t>
      </w:r>
    </w:p>
    <w:p w:rsidR="003337BC" w:rsidRPr="00712340" w:rsidRDefault="003337BC" w:rsidP="003337BC">
      <w:pPr>
        <w:ind w:firstLine="720"/>
        <w:jc w:val="both"/>
        <w:rPr>
          <w:rFonts w:ascii="GHEA Grapalat" w:hAnsi="GHEA Grapalat" w:cs="Sylfaen"/>
          <w:sz w:val="20"/>
          <w:szCs w:val="20"/>
          <w:lang w:val="af-ZA"/>
        </w:rPr>
      </w:pPr>
      <w:r w:rsidRPr="00712340">
        <w:rPr>
          <w:rFonts w:ascii="GHEA Grapalat" w:hAnsi="GHEA Grapalat" w:cs="Sylfaen"/>
          <w:sz w:val="20"/>
          <w:szCs w:val="20"/>
        </w:rPr>
        <w:t>բ</w:t>
      </w:r>
      <w:r w:rsidRPr="00712340">
        <w:rPr>
          <w:rFonts w:ascii="GHEA Grapalat" w:hAnsi="GHEA Grapalat" w:cs="Sylfaen"/>
          <w:sz w:val="20"/>
          <w:szCs w:val="20"/>
          <w:lang w:val="af-ZA"/>
        </w:rPr>
        <w:t xml:space="preserve">. </w:t>
      </w:r>
      <w:r w:rsidRPr="00712340">
        <w:rPr>
          <w:rFonts w:ascii="GHEA Grapalat" w:hAnsi="GHEA Grapalat" w:cs="Sylfaen"/>
          <w:sz w:val="20"/>
          <w:szCs w:val="20"/>
        </w:rPr>
        <w:t>պարտավորեցնելու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համապատասխան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ներառյալ՝</w:t>
      </w:r>
      <w:r w:rsidRPr="00712340">
        <w:rPr>
          <w:rFonts w:ascii="GHEA Grapalat" w:hAnsi="GHEA Grapalat" w:cs="Sylfaen"/>
          <w:sz w:val="20"/>
          <w:szCs w:val="20"/>
          <w:lang w:val="af-ZA"/>
        </w:rPr>
        <w:t xml:space="preserve"> </w:t>
      </w:r>
      <w:r w:rsidRPr="00712340">
        <w:rPr>
          <w:rFonts w:ascii="GHEA Grapalat" w:hAnsi="GHEA Grapalat" w:cs="Sylfaen"/>
          <w:sz w:val="20"/>
          <w:szCs w:val="20"/>
        </w:rPr>
        <w:t>չկայացած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հայտարարելու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ընթացակարգը</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բացառությամբ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պայմանագիրը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անվավեր</w:t>
      </w:r>
      <w:r w:rsidRPr="00712340">
        <w:rPr>
          <w:rFonts w:ascii="GHEA Grapalat" w:hAnsi="GHEA Grapalat" w:cs="Sylfaen"/>
          <w:sz w:val="20"/>
          <w:szCs w:val="20"/>
          <w:lang w:val="af-ZA"/>
        </w:rPr>
        <w:t xml:space="preserve"> </w:t>
      </w:r>
      <w:r w:rsidRPr="00712340">
        <w:rPr>
          <w:rFonts w:ascii="GHEA Grapalat" w:hAnsi="GHEA Grapalat" w:cs="Sylfaen"/>
          <w:sz w:val="20"/>
          <w:szCs w:val="20"/>
        </w:rPr>
        <w:t>ճանաչելու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որոշման</w:t>
      </w:r>
      <w:r w:rsidRPr="00712340">
        <w:rPr>
          <w:rFonts w:ascii="GHEA Grapalat" w:hAnsi="GHEA Grapalat" w:cs="Sylfaen"/>
          <w:sz w:val="20"/>
          <w:szCs w:val="20"/>
          <w:lang w:val="af-ZA"/>
        </w:rPr>
        <w:t>.</w:t>
      </w:r>
    </w:p>
    <w:p w:rsidR="003337BC" w:rsidRPr="00712340" w:rsidRDefault="003337BC" w:rsidP="003337BC">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2) </w:t>
      </w:r>
      <w:r w:rsidRPr="00712340">
        <w:rPr>
          <w:rFonts w:ascii="GHEA Grapalat" w:hAnsi="GHEA Grapalat" w:cs="Sylfaen"/>
          <w:sz w:val="20"/>
          <w:szCs w:val="20"/>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գործընթացին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մասնակցելու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rPr>
        <w:t>չունեցող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մասնակիցների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ցուցակում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ներառելու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w:t>
      </w:r>
    </w:p>
    <w:p w:rsidR="003337BC" w:rsidRPr="00712340" w:rsidRDefault="003337BC" w:rsidP="003337BC">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 </w:t>
      </w:r>
      <w:r w:rsidRPr="00712340">
        <w:rPr>
          <w:rFonts w:ascii="GHEA Grapalat" w:hAnsi="GHEA Grapalat" w:cs="Sylfaen"/>
          <w:sz w:val="20"/>
          <w:szCs w:val="20"/>
        </w:rPr>
        <w:t>հաշվառում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որոշումները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դրանց</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կատարման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նկատմամբ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իրականացնում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հսկողություն</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12.14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կողմից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բավարարվելու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պ</w:t>
      </w:r>
      <w:r w:rsidRPr="00712340">
        <w:rPr>
          <w:rFonts w:ascii="GHEA Grapalat" w:hAnsi="GHEA Grapalat" w:cs="Sylfaen"/>
          <w:sz w:val="20"/>
          <w:szCs w:val="20"/>
          <w:lang w:val="ru-RU"/>
        </w:rPr>
        <w:t>ատվիրատուն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պատասխանատվություն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պատճառված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հատուցման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p>
    <w:p w:rsidR="003337BC" w:rsidRPr="00712340" w:rsidRDefault="003337BC" w:rsidP="003337BC">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712340">
        <w:rPr>
          <w:rFonts w:ascii="GHEA Grapalat" w:hAnsi="GHEA Grapalat" w:cs="Sylfaen"/>
          <w:sz w:val="20"/>
          <w:szCs w:val="20"/>
          <w:lang w:val="af-ZA"/>
        </w:rPr>
        <w:t xml:space="preserve">12.15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բաց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համար</w:t>
      </w:r>
      <w:r w:rsidRPr="00712340">
        <w:rPr>
          <w:rFonts w:ascii="GHEA Grapalat" w:hAnsi="GHEA Grapalat" w:cs="Sylfaen"/>
          <w:sz w:val="20"/>
          <w:szCs w:val="20"/>
          <w:lang w:val="af-ZA"/>
        </w:rPr>
        <w:t xml:space="preserve">: </w:t>
      </w:r>
      <w:bookmarkStart w:id="12" w:name="_Hlk9265079"/>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քննությունն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իրականացվում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միջոցով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ձայնագրվում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մեկտեղ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Ձայնագրման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անհնարինության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սղագրվում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Նիստերը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առցանց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հեռարձակվում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համացանցում</w:t>
      </w:r>
      <w:r w:rsidRPr="00712340">
        <w:rPr>
          <w:rFonts w:ascii="GHEA Grapalat" w:hAnsi="GHEA Grapalat" w:cs="Sylfaen"/>
          <w:sz w:val="20"/>
          <w:szCs w:val="20"/>
          <w:lang w:val="af-ZA"/>
        </w:rPr>
        <w:t>:</w:t>
      </w:r>
    </w:p>
    <w:bookmarkEnd w:id="12"/>
    <w:p w:rsidR="003337BC" w:rsidRPr="00712340" w:rsidRDefault="003337BC" w:rsidP="003337BC">
      <w:pPr>
        <w:ind w:firstLine="567"/>
        <w:jc w:val="both"/>
        <w:rPr>
          <w:rFonts w:ascii="GHEA Grapalat" w:hAnsi="GHEA Grapalat" w:cs="Sylfaen"/>
          <w:sz w:val="20"/>
          <w:szCs w:val="20"/>
          <w:lang w:val="af-ZA"/>
        </w:rPr>
      </w:pPr>
      <w:r w:rsidRPr="00712340" w:rsidDel="00714C96">
        <w:rPr>
          <w:rFonts w:ascii="GHEA Grapalat" w:hAnsi="GHEA Grapalat" w:cs="Sylfaen"/>
          <w:sz w:val="20"/>
          <w:szCs w:val="20"/>
          <w:lang w:val="af-ZA"/>
        </w:rPr>
        <w:t xml:space="preserve"> </w:t>
      </w:r>
      <w:r w:rsidRPr="00712340">
        <w:rPr>
          <w:rFonts w:ascii="GHEA Grapalat" w:hAnsi="GHEA Grapalat" w:cs="Sylfaen"/>
          <w:sz w:val="20"/>
          <w:szCs w:val="20"/>
          <w:lang w:val="af-ZA"/>
        </w:rPr>
        <w:t xml:space="preserve">12.16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խախտվել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խախտվել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ծառայած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գործողությունների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արդյունքում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մասնակցելու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վերաբերյալ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ժամկետը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բողոքարկման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ընթացակարգին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չմասնակցած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զրկվում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իրավունքից։</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12.17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երկու</w:t>
      </w:r>
      <w:r w:rsidRPr="00712340">
        <w:rPr>
          <w:rFonts w:ascii="GHEA Grapalat" w:hAnsi="GHEA Grapalat" w:cs="Sylfaen"/>
          <w:sz w:val="20"/>
          <w:szCs w:val="20"/>
          <w:lang w:val="af-ZA"/>
        </w:rPr>
        <w:t xml:space="preserve"> </w:t>
      </w:r>
      <w:r w:rsidRPr="00712340">
        <w:rPr>
          <w:rFonts w:ascii="GHEA Grapalat" w:hAnsi="GHEA Grapalat" w:cs="Sylfaen"/>
          <w:sz w:val="20"/>
          <w:szCs w:val="20"/>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ընթացքում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տեղեկագրում` նշելով հրապարակման ամսաթիվը</w:t>
      </w:r>
      <w:r w:rsidRPr="00712340">
        <w:rPr>
          <w:rFonts w:ascii="GHEA Grapalat" w:hAnsi="GHEA Grapalat" w:cs="Sylfaen"/>
          <w:sz w:val="20"/>
          <w:szCs w:val="20"/>
          <w:lang w:val="ru-RU"/>
        </w:rPr>
        <w:t>։</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w:t>
      </w:r>
      <w:r w:rsidRPr="00712340">
        <w:rPr>
          <w:rFonts w:ascii="GHEA Grapalat" w:hAnsi="GHEA Grapalat" w:cs="Sylfaen"/>
          <w:sz w:val="20"/>
          <w:szCs w:val="20"/>
        </w:rPr>
        <w:t>կ</w:t>
      </w:r>
      <w:r w:rsidRPr="00712340">
        <w:rPr>
          <w:rFonts w:ascii="GHEA Grapalat" w:hAnsi="GHEA Grapalat" w:cs="Sylfaen"/>
          <w:sz w:val="20"/>
          <w:szCs w:val="20"/>
          <w:lang w:val="ru-RU"/>
        </w:rPr>
        <w:t>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հրապարակելուն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12.18 </w:t>
      </w:r>
      <w:r w:rsidRPr="00712340">
        <w:rPr>
          <w:rFonts w:ascii="GHEA Grapalat" w:hAnsi="GHEA Grapalat" w:cs="Sylfaen"/>
          <w:sz w:val="20"/>
          <w:szCs w:val="20"/>
          <w:lang w:val="ru-RU"/>
        </w:rPr>
        <w:t>Յուրաքանչյուր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շահագրգռված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կոնկրետ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գործարքի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կնքման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հարցում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կրել</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հանձնաժողովի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կատարած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գործողության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անգործության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հետևանքով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իրավունք</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դատական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պահանջելու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վնասների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փոխհատուցում։</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af-ZA"/>
        </w:rPr>
        <w:t xml:space="preserve">12.19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անձին</w:t>
      </w:r>
      <w:r w:rsidRPr="00712340">
        <w:rPr>
          <w:rFonts w:ascii="GHEA Mariam" w:hAnsi="GHEA Mariam" w:cs="Sylfaen"/>
          <w:sz w:val="20"/>
          <w:szCs w:val="20"/>
          <w:lang w:val="af-ZA"/>
        </w:rPr>
        <w:t xml:space="preserve"> </w:t>
      </w:r>
      <w:r w:rsidRPr="00712340">
        <w:rPr>
          <w:rFonts w:ascii="GHEA Grapalat" w:hAnsi="GHEA Grapalat" w:cs="Sylfaen"/>
          <w:sz w:val="20"/>
          <w:szCs w:val="20"/>
          <w:lang w:val="ru-RU"/>
        </w:rPr>
        <w:t>ներկայացված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ինքնաբերաբար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rPr>
        <w:t>Օ</w:t>
      </w:r>
      <w:r w:rsidRPr="00712340">
        <w:rPr>
          <w:rFonts w:ascii="GHEA Grapalat" w:hAnsi="GHEA Grapalat" w:cs="Sylfaen"/>
          <w:sz w:val="20"/>
          <w:szCs w:val="20"/>
          <w:lang w:val="ru-RU"/>
        </w:rPr>
        <w:t>րենքի</w:t>
      </w:r>
      <w:r w:rsidRPr="00712340">
        <w:rPr>
          <w:rFonts w:ascii="GHEA Grapalat" w:hAnsi="GHEA Grapalat" w:cs="Sylfaen"/>
          <w:sz w:val="20"/>
          <w:szCs w:val="20"/>
          <w:lang w:val="af-ZA"/>
        </w:rPr>
        <w:t xml:space="preserve"> 50-</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9-</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հայտարարությունը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հրապարակվելու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մինչև</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բողոքի</w:t>
      </w:r>
      <w:r w:rsidRPr="00712340">
        <w:rPr>
          <w:rFonts w:ascii="GHEA Grapalat" w:hAnsi="GHEA Grapalat" w:cs="Sylfaen"/>
          <w:sz w:val="20"/>
          <w:szCs w:val="20"/>
          <w:lang w:val="af-ZA"/>
        </w:rPr>
        <w:t xml:space="preserve"> </w:t>
      </w:r>
      <w:r w:rsidRPr="00712340">
        <w:rPr>
          <w:rFonts w:ascii="GHEA Grapalat" w:hAnsi="GHEA Grapalat" w:cs="Sylfaen"/>
          <w:sz w:val="20"/>
          <w:szCs w:val="20"/>
        </w:rPr>
        <w:t>քննության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արդյունքներով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ընդունված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ուժի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մեջ</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մտնելու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 xml:space="preserve">:  </w:t>
      </w:r>
    </w:p>
    <w:p w:rsidR="003337BC" w:rsidRPr="00712340" w:rsidRDefault="003337BC" w:rsidP="003337BC">
      <w:pPr>
        <w:ind w:firstLine="567"/>
        <w:jc w:val="both"/>
        <w:rPr>
          <w:rFonts w:ascii="GHEA Grapalat" w:hAnsi="GHEA Grapalat" w:cs="Sylfaen"/>
          <w:sz w:val="20"/>
          <w:szCs w:val="20"/>
          <w:lang w:val="af-ZA"/>
        </w:rPr>
      </w:pPr>
      <w:r w:rsidRPr="00712340">
        <w:rPr>
          <w:rFonts w:ascii="GHEA Grapalat" w:hAnsi="GHEA Grapalat" w:cs="Sylfaen"/>
          <w:sz w:val="20"/>
          <w:szCs w:val="20"/>
          <w:lang w:val="ru-RU"/>
        </w:rPr>
        <w:t>Օրենքի</w:t>
      </w:r>
      <w:r w:rsidRPr="00712340">
        <w:rPr>
          <w:rFonts w:ascii="GHEA Grapalat" w:hAnsi="GHEA Grapalat" w:cs="Sylfaen"/>
          <w:sz w:val="20"/>
          <w:szCs w:val="20"/>
          <w:lang w:val="af-ZA"/>
        </w:rPr>
        <w:t xml:space="preserve"> 51-</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ա</w:t>
      </w:r>
      <w:r w:rsidRPr="00712340">
        <w:rPr>
          <w:rFonts w:ascii="GHEA Grapalat" w:hAnsi="GHEA Grapalat" w:cs="Sylfaen"/>
          <w:sz w:val="20"/>
          <w:szCs w:val="20"/>
          <w:lang w:val="ru-RU"/>
        </w:rPr>
        <w:t>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օրենքի</w:t>
      </w:r>
      <w:r w:rsidRPr="00712340">
        <w:rPr>
          <w:rFonts w:ascii="GHEA Grapalat" w:hAnsi="GHEA Grapalat" w:cs="Sylfaen"/>
          <w:sz w:val="20"/>
          <w:szCs w:val="20"/>
          <w:lang w:val="af-ZA"/>
        </w:rPr>
        <w:t xml:space="preserve"> 2-</w:t>
      </w:r>
      <w:r w:rsidRPr="00712340">
        <w:rPr>
          <w:rFonts w:ascii="GHEA Grapalat" w:hAnsi="GHEA Grapalat" w:cs="Sylfaen"/>
          <w:sz w:val="20"/>
          <w:szCs w:val="20"/>
          <w:lang w:val="ru-RU"/>
        </w:rPr>
        <w:t>րդ</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հոդվածի</w:t>
      </w:r>
      <w:r w:rsidRPr="00712340">
        <w:rPr>
          <w:rFonts w:ascii="GHEA Grapalat" w:hAnsi="GHEA Grapalat" w:cs="Sylfaen"/>
          <w:sz w:val="20"/>
          <w:szCs w:val="20"/>
          <w:lang w:val="af-ZA"/>
        </w:rPr>
        <w:t xml:space="preserve"> 1-</w:t>
      </w:r>
      <w:r w:rsidRPr="00712340">
        <w:rPr>
          <w:rFonts w:ascii="GHEA Grapalat" w:hAnsi="GHEA Grapalat" w:cs="Sylfaen"/>
          <w:sz w:val="20"/>
          <w:szCs w:val="20"/>
          <w:lang w:val="ru-RU"/>
        </w:rPr>
        <w:t>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մասով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մարմինների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ղեկավարները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իսկ</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իրավաբանական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անձանց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դեպքում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գործադիր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մարմնի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ղեկավարը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գրավոր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հայտնում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cs="Sylfaen"/>
          <w:b/>
          <w:sz w:val="20"/>
          <w:szCs w:val="20"/>
          <w:lang w:val="es-ES"/>
        </w:rPr>
      </w:pP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որոշմամբ</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կասեցումը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կարող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հանվել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եթե</w:t>
      </w:r>
      <w:r w:rsidRPr="00712340">
        <w:rPr>
          <w:rFonts w:ascii="GHEA Grapalat" w:hAnsi="GHEA Grapalat" w:cs="Sylfaen"/>
          <w:sz w:val="20"/>
          <w:szCs w:val="20"/>
          <w:lang w:val="af-ZA"/>
        </w:rPr>
        <w:t xml:space="preserve"> </w:t>
      </w:r>
      <w:r w:rsidRPr="00712340">
        <w:rPr>
          <w:rFonts w:ascii="GHEA Grapalat" w:hAnsi="GHEA Grapalat" w:cs="Sylfaen"/>
          <w:sz w:val="20"/>
          <w:szCs w:val="20"/>
        </w:rPr>
        <w:t>պ</w:t>
      </w:r>
      <w:r w:rsidRPr="00712340">
        <w:rPr>
          <w:rFonts w:ascii="GHEA Grapalat" w:hAnsi="GHEA Grapalat" w:cs="Sylfaen"/>
          <w:sz w:val="20"/>
          <w:szCs w:val="20"/>
          <w:lang w:val="ru-RU"/>
        </w:rPr>
        <w:t>ատվիրատուի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ներկայացրած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հիմնավորումների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համաձայն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հանրային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պաշտպանության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և</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ազգային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անվտանգության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շահերից</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ելնելով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անհրաժեշտ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շարունակել</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գնման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գործընթացը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կետ</w:t>
      </w:r>
      <w:r w:rsidRPr="00712340">
        <w:rPr>
          <w:rFonts w:ascii="GHEA Grapalat" w:hAnsi="GHEA Grapalat" w:cs="Sylfaen"/>
          <w:sz w:val="20"/>
          <w:szCs w:val="20"/>
          <w:lang w:val="ru-RU"/>
        </w:rPr>
        <w:t>ով</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նախատեսված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որոշումը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գնումների</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հետ</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կապված</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բողոքներ</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քննող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անձը</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հրապարակում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տեղեկագրում</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այն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կայացնելու</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օրվան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հաջորդող</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աշխատանքային</w:t>
      </w:r>
      <w:r w:rsidRPr="00712340">
        <w:rPr>
          <w:rFonts w:ascii="GHEA Grapalat" w:hAnsi="GHEA Grapalat" w:cs="Sylfaen"/>
          <w:sz w:val="20"/>
          <w:szCs w:val="20"/>
          <w:lang w:val="af-ZA"/>
        </w:rPr>
        <w:t xml:space="preserve"> </w:t>
      </w:r>
      <w:r w:rsidRPr="00712340">
        <w:rPr>
          <w:rFonts w:ascii="GHEA Grapalat" w:hAnsi="GHEA Grapalat" w:cs="Sylfaen"/>
          <w:sz w:val="20"/>
          <w:szCs w:val="20"/>
          <w:lang w:val="ru-RU"/>
        </w:rPr>
        <w:t>օրը</w:t>
      </w:r>
      <w:r w:rsidRPr="00712340">
        <w:rPr>
          <w:rFonts w:ascii="GHEA Grapalat" w:hAnsi="GHEA Grapalat" w:cs="Sylfaen"/>
          <w:sz w:val="20"/>
          <w:szCs w:val="20"/>
          <w:lang w:val="af-ZA"/>
        </w:rPr>
        <w:t>:</w:t>
      </w:r>
    </w:p>
    <w:p w:rsidR="003337BC" w:rsidRPr="00712340" w:rsidRDefault="003337BC" w:rsidP="003337BC">
      <w:pPr>
        <w:ind w:firstLine="567"/>
        <w:jc w:val="center"/>
        <w:rPr>
          <w:rFonts w:ascii="GHEA Grapalat" w:hAnsi="GHEA Grapalat" w:cs="Sylfaen"/>
          <w:b/>
          <w:szCs w:val="22"/>
          <w:lang w:val="es-ES"/>
        </w:rPr>
      </w:pPr>
    </w:p>
    <w:p w:rsidR="003337BC" w:rsidRPr="00712340" w:rsidRDefault="003337BC" w:rsidP="003337BC">
      <w:pPr>
        <w:ind w:firstLine="567"/>
        <w:jc w:val="center"/>
        <w:rPr>
          <w:rFonts w:ascii="GHEA Grapalat" w:hAnsi="GHEA Grapalat" w:cs="Sylfaen"/>
          <w:b/>
          <w:szCs w:val="22"/>
          <w:lang w:val="es-ES"/>
        </w:rPr>
      </w:pPr>
    </w:p>
    <w:p w:rsidR="003337BC" w:rsidRPr="00712340" w:rsidRDefault="003337BC" w:rsidP="003337BC">
      <w:pPr>
        <w:ind w:firstLine="567"/>
        <w:jc w:val="center"/>
        <w:rPr>
          <w:rFonts w:ascii="GHEA Grapalat" w:hAnsi="GHEA Grapalat"/>
          <w:b/>
          <w:szCs w:val="22"/>
          <w:lang w:val="af-ZA"/>
        </w:rPr>
      </w:pPr>
      <w:r w:rsidRPr="00712340">
        <w:rPr>
          <w:rFonts w:ascii="GHEA Grapalat" w:hAnsi="GHEA Grapalat" w:cs="Sylfaen"/>
          <w:b/>
          <w:szCs w:val="22"/>
          <w:lang w:val="es-ES"/>
        </w:rPr>
        <w:br w:type="page"/>
      </w:r>
      <w:r w:rsidRPr="00712340">
        <w:rPr>
          <w:rFonts w:ascii="GHEA Grapalat" w:hAnsi="GHEA Grapalat" w:cs="Sylfaen"/>
          <w:b/>
          <w:szCs w:val="22"/>
          <w:lang w:val="es-ES"/>
        </w:rPr>
        <w:lastRenderedPageBreak/>
        <w:t>ՄԱՍ</w:t>
      </w:r>
      <w:r w:rsidRPr="00712340">
        <w:rPr>
          <w:rFonts w:ascii="GHEA Grapalat" w:hAnsi="GHEA Grapalat"/>
          <w:b/>
          <w:szCs w:val="22"/>
          <w:lang w:val="af-ZA"/>
        </w:rPr>
        <w:t xml:space="preserve">  II</w:t>
      </w:r>
    </w:p>
    <w:p w:rsidR="003337BC" w:rsidRPr="00712340" w:rsidRDefault="003337BC" w:rsidP="003337BC">
      <w:pPr>
        <w:pStyle w:val="aa"/>
        <w:ind w:right="-7"/>
        <w:jc w:val="center"/>
        <w:rPr>
          <w:rFonts w:ascii="GHEA Grapalat" w:hAnsi="GHEA Grapalat"/>
          <w:b/>
          <w:szCs w:val="22"/>
          <w:lang w:val="af-ZA"/>
        </w:rPr>
      </w:pP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Ն</w:t>
      </w:r>
      <w:r w:rsidRPr="00712340">
        <w:rPr>
          <w:rFonts w:ascii="GHEA Grapalat" w:hAnsi="GHEA Grapalat"/>
          <w:b/>
          <w:szCs w:val="22"/>
          <w:lang w:val="af-ZA"/>
        </w:rPr>
        <w:t xml:space="preserve"> </w:t>
      </w:r>
      <w:r w:rsidRPr="00712340">
        <w:rPr>
          <w:rFonts w:ascii="GHEA Grapalat" w:hAnsi="GHEA Grapalat" w:cs="Sylfaen"/>
          <w:b/>
          <w:szCs w:val="22"/>
          <w:lang w:val="es-ES"/>
        </w:rPr>
        <w:t>Գ</w:t>
      </w:r>
    </w:p>
    <w:p w:rsidR="003337BC" w:rsidRPr="00712340" w:rsidRDefault="003337BC" w:rsidP="003337BC">
      <w:pPr>
        <w:pStyle w:val="aa"/>
        <w:ind w:right="-7"/>
        <w:jc w:val="center"/>
        <w:rPr>
          <w:rFonts w:ascii="GHEA Grapalat" w:hAnsi="GHEA Grapalat"/>
          <w:b/>
          <w:szCs w:val="22"/>
          <w:lang w:val="af-ZA"/>
        </w:rPr>
      </w:pPr>
      <w:r>
        <w:rPr>
          <w:rFonts w:ascii="GHEA Grapalat" w:hAnsi="GHEA Grapalat" w:cs="Sylfaen"/>
          <w:b/>
          <w:szCs w:val="22"/>
          <w:lang w:val="ru-RU"/>
        </w:rPr>
        <w:t>ԸՆԹԱՑԱԿԱՐԳԻ</w:t>
      </w:r>
      <w:r w:rsidRPr="00712340">
        <w:rPr>
          <w:rFonts w:ascii="GHEA Grapalat" w:hAnsi="GHEA Grapalat"/>
          <w:b/>
          <w:szCs w:val="22"/>
          <w:lang w:val="af-ZA"/>
        </w:rPr>
        <w:t xml:space="preserve">   </w:t>
      </w:r>
      <w:r w:rsidRPr="00712340">
        <w:rPr>
          <w:rFonts w:ascii="GHEA Grapalat" w:hAnsi="GHEA Grapalat" w:cs="Sylfaen"/>
          <w:b/>
          <w:szCs w:val="22"/>
          <w:lang w:val="es-ES"/>
        </w:rPr>
        <w:t>Հ</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Յ</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Ը</w:t>
      </w:r>
      <w:r w:rsidRPr="00712340">
        <w:rPr>
          <w:rFonts w:ascii="GHEA Grapalat" w:hAnsi="GHEA Grapalat"/>
          <w:b/>
          <w:szCs w:val="22"/>
          <w:lang w:val="af-ZA"/>
        </w:rPr>
        <w:t xml:space="preserve">   </w:t>
      </w:r>
      <w:r w:rsidRPr="00712340">
        <w:rPr>
          <w:rFonts w:ascii="GHEA Grapalat" w:hAnsi="GHEA Grapalat" w:cs="Sylfaen"/>
          <w:b/>
          <w:szCs w:val="22"/>
          <w:lang w:val="es-ES"/>
        </w:rPr>
        <w:t>Պ</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Ր</w:t>
      </w:r>
      <w:r w:rsidRPr="00712340">
        <w:rPr>
          <w:rFonts w:ascii="GHEA Grapalat" w:hAnsi="GHEA Grapalat"/>
          <w:b/>
          <w:szCs w:val="22"/>
          <w:lang w:val="af-ZA"/>
        </w:rPr>
        <w:t xml:space="preserve"> </w:t>
      </w:r>
      <w:r w:rsidRPr="00712340">
        <w:rPr>
          <w:rFonts w:ascii="GHEA Grapalat" w:hAnsi="GHEA Grapalat" w:cs="Sylfaen"/>
          <w:b/>
          <w:szCs w:val="22"/>
          <w:lang w:val="es-ES"/>
        </w:rPr>
        <w:t>Ա</w:t>
      </w:r>
      <w:r w:rsidRPr="00712340">
        <w:rPr>
          <w:rFonts w:ascii="GHEA Grapalat" w:hAnsi="GHEA Grapalat"/>
          <w:b/>
          <w:szCs w:val="22"/>
          <w:lang w:val="af-ZA"/>
        </w:rPr>
        <w:t xml:space="preserve"> </w:t>
      </w:r>
      <w:r w:rsidRPr="00712340">
        <w:rPr>
          <w:rFonts w:ascii="GHEA Grapalat" w:hAnsi="GHEA Grapalat" w:cs="Sylfaen"/>
          <w:b/>
          <w:szCs w:val="22"/>
          <w:lang w:val="es-ES"/>
        </w:rPr>
        <w:t>Ս</w:t>
      </w:r>
      <w:r w:rsidRPr="00712340">
        <w:rPr>
          <w:rFonts w:ascii="GHEA Grapalat" w:hAnsi="GHEA Grapalat"/>
          <w:b/>
          <w:szCs w:val="22"/>
          <w:lang w:val="af-ZA"/>
        </w:rPr>
        <w:t xml:space="preserve"> </w:t>
      </w:r>
      <w:r w:rsidRPr="00712340">
        <w:rPr>
          <w:rFonts w:ascii="GHEA Grapalat" w:hAnsi="GHEA Grapalat" w:cs="Sylfaen"/>
          <w:b/>
          <w:szCs w:val="22"/>
          <w:lang w:val="es-ES"/>
        </w:rPr>
        <w:t>Տ</w:t>
      </w:r>
      <w:r w:rsidRPr="00712340">
        <w:rPr>
          <w:rFonts w:ascii="GHEA Grapalat" w:hAnsi="GHEA Grapalat"/>
          <w:b/>
          <w:szCs w:val="22"/>
          <w:lang w:val="af-ZA"/>
        </w:rPr>
        <w:t xml:space="preserve"> </w:t>
      </w:r>
      <w:r w:rsidRPr="00712340">
        <w:rPr>
          <w:rFonts w:ascii="GHEA Grapalat" w:hAnsi="GHEA Grapalat" w:cs="Sylfaen"/>
          <w:b/>
          <w:szCs w:val="22"/>
          <w:lang w:val="es-ES"/>
        </w:rPr>
        <w:t>Ե</w:t>
      </w:r>
      <w:r w:rsidRPr="00712340">
        <w:rPr>
          <w:rFonts w:ascii="GHEA Grapalat" w:hAnsi="GHEA Grapalat"/>
          <w:b/>
          <w:szCs w:val="22"/>
          <w:lang w:val="af-ZA"/>
        </w:rPr>
        <w:t xml:space="preserve"> </w:t>
      </w:r>
      <w:r w:rsidRPr="00712340">
        <w:rPr>
          <w:rFonts w:ascii="GHEA Grapalat" w:hAnsi="GHEA Grapalat" w:cs="Sylfaen"/>
          <w:b/>
          <w:szCs w:val="22"/>
          <w:lang w:val="es-ES"/>
        </w:rPr>
        <w:t>Լ</w:t>
      </w:r>
      <w:r w:rsidRPr="00712340">
        <w:rPr>
          <w:rFonts w:ascii="GHEA Grapalat" w:hAnsi="GHEA Grapalat"/>
          <w:b/>
          <w:szCs w:val="22"/>
          <w:lang w:val="af-ZA"/>
        </w:rPr>
        <w:t xml:space="preserve"> </w:t>
      </w:r>
      <w:r w:rsidRPr="00712340">
        <w:rPr>
          <w:rFonts w:ascii="GHEA Grapalat" w:hAnsi="GHEA Grapalat" w:cs="Sylfaen"/>
          <w:b/>
          <w:szCs w:val="22"/>
          <w:lang w:val="es-ES"/>
        </w:rPr>
        <w:t>ՈՒ</w:t>
      </w:r>
    </w:p>
    <w:p w:rsidR="003337BC" w:rsidRPr="00712340" w:rsidRDefault="003337BC" w:rsidP="003337BC">
      <w:pPr>
        <w:ind w:firstLine="567"/>
        <w:jc w:val="center"/>
        <w:rPr>
          <w:rFonts w:ascii="GHEA Grapalat" w:hAnsi="GHEA Grapalat"/>
          <w:szCs w:val="22"/>
          <w:lang w:val="af-ZA"/>
        </w:rPr>
      </w:pPr>
    </w:p>
    <w:p w:rsidR="003337BC" w:rsidRPr="00712340" w:rsidRDefault="003337BC" w:rsidP="003337BC">
      <w:pPr>
        <w:jc w:val="center"/>
        <w:rPr>
          <w:rFonts w:ascii="GHEA Grapalat" w:hAnsi="GHEA Grapalat"/>
          <w:b/>
          <w:sz w:val="20"/>
          <w:lang w:val="af-ZA"/>
        </w:rPr>
      </w:pPr>
      <w:r w:rsidRPr="00712340">
        <w:rPr>
          <w:rFonts w:ascii="GHEA Grapalat" w:hAnsi="GHEA Grapalat"/>
          <w:b/>
          <w:sz w:val="20"/>
          <w:lang w:val="af-ZA"/>
        </w:rPr>
        <w:t xml:space="preserve">1. </w:t>
      </w:r>
      <w:r w:rsidRPr="00712340">
        <w:rPr>
          <w:rFonts w:ascii="GHEA Grapalat" w:hAnsi="GHEA Grapalat" w:cs="Sylfaen"/>
          <w:b/>
          <w:sz w:val="20"/>
          <w:lang w:val="es-ES"/>
        </w:rPr>
        <w:t>ԸՆԴՀԱՆՈՒՐ</w:t>
      </w:r>
      <w:r w:rsidRPr="00712340">
        <w:rPr>
          <w:rFonts w:ascii="GHEA Grapalat" w:hAnsi="GHEA Grapalat"/>
          <w:b/>
          <w:sz w:val="20"/>
          <w:lang w:val="af-ZA"/>
        </w:rPr>
        <w:t xml:space="preserve"> </w:t>
      </w:r>
      <w:r w:rsidRPr="00712340">
        <w:rPr>
          <w:rFonts w:ascii="GHEA Grapalat" w:hAnsi="GHEA Grapalat" w:cs="Sylfaen"/>
          <w:b/>
          <w:sz w:val="20"/>
          <w:lang w:val="es-ES"/>
        </w:rPr>
        <w:t>ԴՐՈՒՅԹՆԵՐ</w:t>
      </w:r>
    </w:p>
    <w:p w:rsidR="003337BC" w:rsidRPr="00712340" w:rsidRDefault="003337BC" w:rsidP="003337BC">
      <w:pPr>
        <w:ind w:firstLine="567"/>
        <w:jc w:val="both"/>
        <w:rPr>
          <w:rFonts w:ascii="GHEA Grapalat" w:hAnsi="GHEA Grapalat"/>
          <w:szCs w:val="22"/>
          <w:lang w:val="af-ZA"/>
        </w:rPr>
      </w:pPr>
      <w:r w:rsidRPr="00712340">
        <w:rPr>
          <w:rFonts w:ascii="GHEA Grapalat" w:hAnsi="GHEA Grapalat"/>
          <w:szCs w:val="22"/>
          <w:lang w:val="af-ZA"/>
        </w:rPr>
        <w:t xml:space="preserve"> </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1.1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հրահանգը</w:t>
      </w:r>
      <w:r w:rsidRPr="00712340">
        <w:rPr>
          <w:rFonts w:ascii="GHEA Grapalat" w:hAnsi="GHEA Grapalat" w:cs="Sylfaen"/>
          <w:sz w:val="20"/>
          <w:lang w:val="af-ZA"/>
        </w:rPr>
        <w:t xml:space="preserve"> </w:t>
      </w:r>
      <w:r w:rsidRPr="00712340">
        <w:rPr>
          <w:rFonts w:ascii="GHEA Grapalat" w:hAnsi="GHEA Grapalat" w:cs="Sylfaen"/>
          <w:sz w:val="20"/>
          <w:lang w:val="ru-RU"/>
        </w:rPr>
        <w:t>նպատակ</w:t>
      </w:r>
      <w:r w:rsidRPr="00712340">
        <w:rPr>
          <w:rFonts w:ascii="GHEA Grapalat" w:hAnsi="GHEA Grapalat" w:cs="Sylfaen"/>
          <w:sz w:val="20"/>
          <w:lang w:val="af-ZA"/>
        </w:rPr>
        <w:t xml:space="preserve"> </w:t>
      </w:r>
      <w:r w:rsidRPr="00712340">
        <w:rPr>
          <w:rFonts w:ascii="GHEA Grapalat" w:hAnsi="GHEA Grapalat" w:cs="Sylfaen"/>
          <w:sz w:val="20"/>
          <w:lang w:val="ru-RU"/>
        </w:rPr>
        <w:t>ունի</w:t>
      </w:r>
      <w:r w:rsidRPr="00712340">
        <w:rPr>
          <w:rFonts w:ascii="GHEA Grapalat" w:hAnsi="GHEA Grapalat" w:cs="Sylfaen"/>
          <w:sz w:val="20"/>
          <w:lang w:val="af-ZA"/>
        </w:rPr>
        <w:t xml:space="preserve"> </w:t>
      </w:r>
      <w:r w:rsidRPr="00712340">
        <w:rPr>
          <w:rFonts w:ascii="GHEA Grapalat" w:hAnsi="GHEA Grapalat" w:cs="Sylfaen"/>
          <w:sz w:val="20"/>
          <w:lang w:val="ru-RU"/>
        </w:rPr>
        <w:t>օժանդակել</w:t>
      </w:r>
      <w:r w:rsidRPr="00712340">
        <w:rPr>
          <w:rFonts w:ascii="GHEA Grapalat" w:hAnsi="GHEA Grapalat" w:cs="Sylfaen"/>
          <w:sz w:val="20"/>
          <w:lang w:val="af-ZA"/>
        </w:rPr>
        <w:t xml:space="preserve"> մ</w:t>
      </w:r>
      <w:r w:rsidRPr="00712340">
        <w:rPr>
          <w:rFonts w:ascii="GHEA Grapalat" w:hAnsi="GHEA Grapalat" w:cs="Sylfaen"/>
          <w:sz w:val="20"/>
          <w:lang w:val="ru-RU"/>
        </w:rPr>
        <w:t>ասնակիցներին</w:t>
      </w:r>
      <w:r w:rsidRPr="00712340">
        <w:rPr>
          <w:rFonts w:ascii="GHEA Grapalat" w:hAnsi="GHEA Grapalat" w:cs="Sylfaen"/>
          <w:sz w:val="20"/>
          <w:lang w:val="af-ZA"/>
        </w:rPr>
        <w:t xml:space="preserve"> </w:t>
      </w:r>
      <w:r w:rsidRPr="00712340">
        <w:rPr>
          <w:rFonts w:ascii="GHEA Grapalat" w:hAnsi="GHEA Grapalat" w:cs="Sylfaen"/>
          <w:sz w:val="20"/>
          <w:lang w:val="ru-RU"/>
        </w:rPr>
        <w:t>հայտը</w:t>
      </w:r>
      <w:r w:rsidRPr="00712340">
        <w:rPr>
          <w:rFonts w:ascii="GHEA Grapalat" w:hAnsi="GHEA Grapalat" w:cs="Sylfaen"/>
          <w:sz w:val="20"/>
          <w:lang w:val="af-ZA"/>
        </w:rPr>
        <w:t xml:space="preserve"> </w:t>
      </w:r>
      <w:r w:rsidRPr="00712340">
        <w:rPr>
          <w:rFonts w:ascii="GHEA Grapalat" w:hAnsi="GHEA Grapalat" w:cs="Sylfaen"/>
          <w:sz w:val="20"/>
          <w:lang w:val="ru-RU"/>
        </w:rPr>
        <w:t>պատրաստելիս։</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1.2 </w:t>
      </w:r>
      <w:r w:rsidRPr="00712340">
        <w:rPr>
          <w:rFonts w:ascii="GHEA Grapalat" w:hAnsi="GHEA Grapalat" w:cs="Sylfaen"/>
          <w:sz w:val="20"/>
          <w:lang w:val="ru-RU"/>
        </w:rPr>
        <w:t>Նպատակահարմարության</w:t>
      </w:r>
      <w:r w:rsidRPr="00712340">
        <w:rPr>
          <w:rFonts w:ascii="GHEA Grapalat" w:hAnsi="GHEA Grapalat" w:cs="Sylfaen"/>
          <w:sz w:val="20"/>
          <w:lang w:val="af-ZA"/>
        </w:rPr>
        <w:t xml:space="preserve"> </w:t>
      </w:r>
      <w:r w:rsidRPr="00712340">
        <w:rPr>
          <w:rFonts w:ascii="GHEA Grapalat" w:hAnsi="GHEA Grapalat" w:cs="Sylfaen"/>
          <w:sz w:val="20"/>
          <w:lang w:val="ru-RU"/>
        </w:rPr>
        <w:t>դեպքում</w:t>
      </w:r>
      <w:r w:rsidRPr="00712340">
        <w:rPr>
          <w:rFonts w:ascii="GHEA Grapalat" w:hAnsi="GHEA Grapalat" w:cs="Sylfaen"/>
          <w:sz w:val="20"/>
          <w:lang w:val="af-ZA"/>
        </w:rPr>
        <w:t xml:space="preserve"> մ</w:t>
      </w:r>
      <w:r w:rsidRPr="00712340">
        <w:rPr>
          <w:rFonts w:ascii="GHEA Grapalat" w:hAnsi="GHEA Grapalat" w:cs="Sylfaen"/>
          <w:sz w:val="20"/>
          <w:lang w:val="ru-RU"/>
        </w:rPr>
        <w:t>ասնակիցը</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տեղեկությունները</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է</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ներկայացնել</w:t>
      </w:r>
      <w:r w:rsidRPr="00712340">
        <w:rPr>
          <w:rFonts w:ascii="GHEA Grapalat" w:hAnsi="GHEA Grapalat" w:cs="Sylfaen"/>
          <w:sz w:val="20"/>
          <w:lang w:val="af-ZA"/>
        </w:rPr>
        <w:t xml:space="preserve"> </w:t>
      </w:r>
      <w:r w:rsidRPr="00712340">
        <w:rPr>
          <w:rFonts w:ascii="GHEA Grapalat" w:hAnsi="GHEA Grapalat" w:cs="Sylfaen"/>
          <w:sz w:val="20"/>
          <w:lang w:val="ru-RU"/>
        </w:rPr>
        <w:t>սույն</w:t>
      </w:r>
      <w:r w:rsidRPr="00712340">
        <w:rPr>
          <w:rFonts w:ascii="GHEA Grapalat" w:hAnsi="GHEA Grapalat" w:cs="Sylfaen"/>
          <w:sz w:val="20"/>
          <w:lang w:val="af-ZA"/>
        </w:rPr>
        <w:t xml:space="preserve"> </w:t>
      </w:r>
      <w:r w:rsidRPr="00712340">
        <w:rPr>
          <w:rFonts w:ascii="GHEA Grapalat" w:hAnsi="GHEA Grapalat" w:cs="Sylfaen"/>
          <w:sz w:val="20"/>
          <w:lang w:val="ru-RU"/>
        </w:rPr>
        <w:t>հրահանգով</w:t>
      </w:r>
      <w:r w:rsidRPr="00712340">
        <w:rPr>
          <w:rFonts w:ascii="GHEA Grapalat" w:hAnsi="GHEA Grapalat" w:cs="Sylfaen"/>
          <w:sz w:val="20"/>
          <w:lang w:val="af-ZA"/>
        </w:rPr>
        <w:t xml:space="preserve"> </w:t>
      </w:r>
      <w:r w:rsidRPr="00712340">
        <w:rPr>
          <w:rFonts w:ascii="GHEA Grapalat" w:hAnsi="GHEA Grapalat" w:cs="Sylfaen"/>
          <w:sz w:val="20"/>
          <w:lang w:val="ru-RU"/>
        </w:rPr>
        <w:t>առաջարկվող</w:t>
      </w:r>
      <w:r w:rsidRPr="00712340">
        <w:rPr>
          <w:rFonts w:ascii="GHEA Grapalat" w:hAnsi="GHEA Grapalat" w:cs="Sylfaen"/>
          <w:sz w:val="20"/>
          <w:lang w:val="af-ZA"/>
        </w:rPr>
        <w:t xml:space="preserve"> </w:t>
      </w:r>
      <w:r w:rsidRPr="00712340">
        <w:rPr>
          <w:rFonts w:ascii="GHEA Grapalat" w:hAnsi="GHEA Grapalat" w:cs="Sylfaen"/>
          <w:sz w:val="20"/>
          <w:lang w:val="ru-RU"/>
        </w:rPr>
        <w:t>ձևերից</w:t>
      </w:r>
      <w:r w:rsidRPr="00712340">
        <w:rPr>
          <w:rFonts w:ascii="GHEA Grapalat" w:hAnsi="GHEA Grapalat" w:cs="Sylfaen"/>
          <w:sz w:val="20"/>
          <w:lang w:val="af-ZA"/>
        </w:rPr>
        <w:t xml:space="preserve"> </w:t>
      </w:r>
      <w:r w:rsidRPr="00712340">
        <w:rPr>
          <w:rFonts w:ascii="GHEA Grapalat" w:hAnsi="GHEA Grapalat" w:cs="Sylfaen"/>
          <w:sz w:val="20"/>
          <w:lang w:val="ru-RU"/>
        </w:rPr>
        <w:t>տարբերվող</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ձևերով</w:t>
      </w:r>
      <w:r w:rsidRPr="00712340">
        <w:rPr>
          <w:rFonts w:ascii="GHEA Grapalat" w:hAnsi="GHEA Grapalat" w:cs="Sylfaen"/>
          <w:sz w:val="20"/>
          <w:lang w:val="af-ZA"/>
        </w:rPr>
        <w:t xml:space="preserve">` </w:t>
      </w:r>
      <w:r w:rsidRPr="00712340">
        <w:rPr>
          <w:rFonts w:ascii="GHEA Grapalat" w:hAnsi="GHEA Grapalat" w:cs="Sylfaen"/>
          <w:sz w:val="20"/>
          <w:lang w:val="ru-RU"/>
        </w:rPr>
        <w:t>պահպանելով</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պահանջվող</w:t>
      </w:r>
      <w:r w:rsidRPr="00712340">
        <w:rPr>
          <w:rFonts w:ascii="GHEA Grapalat" w:hAnsi="GHEA Grapalat" w:cs="Sylfaen"/>
          <w:sz w:val="20"/>
          <w:lang w:val="af-ZA"/>
        </w:rPr>
        <w:t xml:space="preserve"> </w:t>
      </w:r>
      <w:r w:rsidRPr="00712340">
        <w:rPr>
          <w:rFonts w:ascii="GHEA Grapalat" w:hAnsi="GHEA Grapalat" w:cs="Sylfaen"/>
          <w:sz w:val="20"/>
          <w:lang w:val="ru-RU"/>
        </w:rPr>
        <w:t>վավերապայմանները։</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 xml:space="preserve">1.3 </w:t>
      </w:r>
      <w:r w:rsidRPr="00712340">
        <w:rPr>
          <w:rFonts w:ascii="GHEA Grapalat" w:hAnsi="GHEA Grapalat" w:cs="Sylfaen"/>
          <w:sz w:val="20"/>
          <w:lang w:val="ru-RU"/>
        </w:rPr>
        <w:t>Հայտերը</w:t>
      </w:r>
      <w:r w:rsidRPr="00712340">
        <w:rPr>
          <w:rFonts w:ascii="GHEA Grapalat" w:hAnsi="GHEA Grapalat" w:cs="Sylfaen"/>
          <w:sz w:val="20"/>
          <w:lang w:val="af-ZA"/>
        </w:rPr>
        <w:t xml:space="preserve">, </w:t>
      </w:r>
      <w:r w:rsidRPr="00712340">
        <w:rPr>
          <w:rFonts w:ascii="GHEA Grapalat" w:hAnsi="GHEA Grapalat" w:cs="Sylfaen"/>
          <w:sz w:val="20"/>
          <w:lang w:val="ru-RU"/>
        </w:rPr>
        <w:t>հայերենից</w:t>
      </w:r>
      <w:r w:rsidRPr="00712340">
        <w:rPr>
          <w:rFonts w:ascii="GHEA Grapalat" w:hAnsi="GHEA Grapalat" w:cs="Sylfaen"/>
          <w:sz w:val="20"/>
          <w:lang w:val="af-ZA"/>
        </w:rPr>
        <w:t xml:space="preserve"> </w:t>
      </w:r>
      <w:r w:rsidRPr="00712340">
        <w:rPr>
          <w:rFonts w:ascii="GHEA Grapalat" w:hAnsi="GHEA Grapalat" w:cs="Sylfaen"/>
          <w:sz w:val="20"/>
          <w:lang w:val="ru-RU"/>
        </w:rPr>
        <w:t>բացի</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ներկայացվել</w:t>
      </w:r>
      <w:r w:rsidRPr="00712340">
        <w:rPr>
          <w:rFonts w:ascii="GHEA Grapalat" w:hAnsi="GHEA Grapalat" w:cs="Sylfaen"/>
          <w:sz w:val="20"/>
          <w:lang w:val="af-ZA"/>
        </w:rPr>
        <w:t xml:space="preserve"> </w:t>
      </w:r>
      <w:r w:rsidRPr="00712340">
        <w:rPr>
          <w:rFonts w:ascii="GHEA Grapalat" w:hAnsi="GHEA Grapalat" w:cs="Sylfaen"/>
          <w:sz w:val="20"/>
          <w:lang w:val="ru-RU"/>
        </w:rPr>
        <w:t>նաև</w:t>
      </w:r>
      <w:r w:rsidRPr="00712340">
        <w:rPr>
          <w:rFonts w:ascii="GHEA Grapalat" w:hAnsi="GHEA Grapalat" w:cs="Sylfaen"/>
          <w:sz w:val="20"/>
          <w:lang w:val="af-ZA"/>
        </w:rPr>
        <w:t xml:space="preserve"> </w:t>
      </w:r>
      <w:r w:rsidRPr="00712340">
        <w:rPr>
          <w:rFonts w:ascii="GHEA Grapalat" w:hAnsi="GHEA Grapalat" w:cs="Sylfaen"/>
          <w:sz w:val="20"/>
          <w:lang w:val="ru-RU"/>
        </w:rPr>
        <w:t>անգլերեն</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ռուսերեն։</w:t>
      </w:r>
      <w:r w:rsidRPr="00712340">
        <w:rPr>
          <w:rFonts w:ascii="GHEA Grapalat" w:hAnsi="GHEA Grapalat" w:cs="Sylfaen"/>
          <w:sz w:val="20"/>
          <w:lang w:val="af-ZA"/>
        </w:rPr>
        <w:t xml:space="preserve"> </w:t>
      </w:r>
    </w:p>
    <w:p w:rsidR="003337BC" w:rsidRPr="00712340" w:rsidRDefault="003337BC" w:rsidP="003337BC">
      <w:pPr>
        <w:jc w:val="center"/>
        <w:rPr>
          <w:rFonts w:ascii="GHEA Grapalat" w:hAnsi="GHEA Grapalat"/>
          <w:b/>
          <w:szCs w:val="22"/>
          <w:lang w:val="af-ZA"/>
        </w:rPr>
      </w:pPr>
    </w:p>
    <w:p w:rsidR="003337BC" w:rsidRPr="00712340" w:rsidRDefault="003337BC" w:rsidP="003337BC">
      <w:pPr>
        <w:jc w:val="center"/>
        <w:rPr>
          <w:rFonts w:ascii="GHEA Grapalat" w:hAnsi="GHEA Grapalat"/>
          <w:b/>
          <w:sz w:val="20"/>
          <w:lang w:val="af-ZA"/>
        </w:rPr>
      </w:pPr>
      <w:r w:rsidRPr="00712340">
        <w:rPr>
          <w:rFonts w:ascii="GHEA Grapalat" w:hAnsi="GHEA Grapalat"/>
          <w:b/>
          <w:sz w:val="20"/>
          <w:lang w:val="af-ZA"/>
        </w:rPr>
        <w:t xml:space="preserve">2. </w:t>
      </w:r>
      <w:r w:rsidRPr="00712340">
        <w:rPr>
          <w:rFonts w:ascii="GHEA Grapalat" w:hAnsi="GHEA Grapalat" w:cs="Sylfaen"/>
          <w:b/>
          <w:sz w:val="20"/>
          <w:lang w:val="es-ES"/>
        </w:rPr>
        <w:t>ԸՆԹԱՑԱԿԱՐԳԻ</w:t>
      </w:r>
      <w:r w:rsidRPr="00712340">
        <w:rPr>
          <w:rFonts w:ascii="GHEA Grapalat" w:hAnsi="GHEA Grapalat"/>
          <w:b/>
          <w:sz w:val="20"/>
          <w:lang w:val="af-ZA"/>
        </w:rPr>
        <w:t xml:space="preserve"> </w:t>
      </w:r>
      <w:r w:rsidRPr="00712340">
        <w:rPr>
          <w:rFonts w:ascii="GHEA Grapalat" w:hAnsi="GHEA Grapalat" w:cs="Sylfaen"/>
          <w:b/>
          <w:sz w:val="20"/>
          <w:lang w:val="es-ES"/>
        </w:rPr>
        <w:t>ՀԱՅՏԸ</w:t>
      </w:r>
    </w:p>
    <w:p w:rsidR="003337BC" w:rsidRPr="00712340" w:rsidRDefault="003337BC" w:rsidP="003337BC">
      <w:pPr>
        <w:ind w:firstLine="720"/>
        <w:jc w:val="center"/>
        <w:rPr>
          <w:rFonts w:ascii="GHEA Grapalat" w:hAnsi="GHEA Grapalat"/>
          <w:szCs w:val="22"/>
          <w:lang w:val="af-ZA"/>
        </w:rPr>
      </w:pPr>
    </w:p>
    <w:p w:rsidR="003337BC" w:rsidRPr="00712340" w:rsidRDefault="003337BC" w:rsidP="003337BC">
      <w:pPr>
        <w:ind w:firstLine="567"/>
        <w:jc w:val="both"/>
        <w:rPr>
          <w:rFonts w:ascii="GHEA Grapalat" w:hAnsi="GHEA Grapalat"/>
          <w:sz w:val="20"/>
          <w:szCs w:val="20"/>
          <w:lang w:val="es-ES"/>
        </w:rPr>
      </w:pPr>
      <w:r w:rsidRPr="00712340">
        <w:rPr>
          <w:rFonts w:ascii="GHEA Grapalat" w:hAnsi="GHEA Grapalat"/>
          <w:sz w:val="20"/>
          <w:szCs w:val="20"/>
          <w:lang w:val="hy-AM"/>
        </w:rPr>
        <w:t xml:space="preserve">Ընթացակարգին մասնակցելու համար </w:t>
      </w:r>
      <w:r w:rsidRPr="00712340">
        <w:rPr>
          <w:rFonts w:ascii="GHEA Grapalat" w:hAnsi="GHEA Grapalat"/>
          <w:sz w:val="20"/>
          <w:szCs w:val="20"/>
        </w:rPr>
        <w:t>մ</w:t>
      </w:r>
      <w:r w:rsidRPr="00712340">
        <w:rPr>
          <w:rFonts w:ascii="GHEA Grapalat" w:hAnsi="GHEA Grapalat"/>
          <w:sz w:val="20"/>
          <w:szCs w:val="20"/>
          <w:lang w:val="hy-AM"/>
        </w:rPr>
        <w:t xml:space="preserve">ասնակիցը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հրավերի</w:t>
      </w:r>
      <w:r w:rsidRPr="00712340">
        <w:rPr>
          <w:rFonts w:ascii="GHEA Grapalat" w:hAnsi="GHEA Grapalat"/>
          <w:sz w:val="20"/>
          <w:szCs w:val="20"/>
          <w:lang w:val="af-ZA"/>
        </w:rPr>
        <w:t xml:space="preserve"> 2-</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մասի</w:t>
      </w:r>
      <w:r w:rsidRPr="00712340">
        <w:rPr>
          <w:rFonts w:ascii="GHEA Grapalat" w:hAnsi="GHEA Grapalat"/>
          <w:sz w:val="20"/>
          <w:szCs w:val="20"/>
          <w:lang w:val="af-ZA"/>
        </w:rPr>
        <w:t xml:space="preserve"> 3-</w:t>
      </w:r>
      <w:r w:rsidRPr="00712340">
        <w:rPr>
          <w:rFonts w:ascii="GHEA Grapalat" w:hAnsi="GHEA Grapalat"/>
          <w:sz w:val="20"/>
          <w:szCs w:val="20"/>
        </w:rPr>
        <w:t>րդ</w:t>
      </w:r>
      <w:r w:rsidRPr="00712340">
        <w:rPr>
          <w:rFonts w:ascii="GHEA Grapalat" w:hAnsi="GHEA Grapalat"/>
          <w:sz w:val="20"/>
          <w:szCs w:val="20"/>
          <w:lang w:val="af-ZA"/>
        </w:rPr>
        <w:t xml:space="preserve"> </w:t>
      </w:r>
      <w:r w:rsidRPr="00712340">
        <w:rPr>
          <w:rFonts w:ascii="GHEA Grapalat" w:hAnsi="GHEA Grapalat"/>
          <w:sz w:val="20"/>
          <w:szCs w:val="20"/>
        </w:rPr>
        <w:t>բաժնով</w:t>
      </w:r>
      <w:r w:rsidRPr="00712340">
        <w:rPr>
          <w:rFonts w:ascii="GHEA Grapalat" w:hAnsi="GHEA Grapalat"/>
          <w:sz w:val="20"/>
          <w:szCs w:val="20"/>
          <w:lang w:val="af-ZA"/>
        </w:rPr>
        <w:t xml:space="preserve"> </w:t>
      </w:r>
      <w:r w:rsidRPr="00712340">
        <w:rPr>
          <w:rFonts w:ascii="GHEA Grapalat" w:hAnsi="GHEA Grapalat"/>
          <w:sz w:val="20"/>
          <w:szCs w:val="20"/>
        </w:rPr>
        <w:t>սահմանված</w:t>
      </w:r>
      <w:r w:rsidRPr="00712340">
        <w:rPr>
          <w:rFonts w:ascii="GHEA Grapalat" w:hAnsi="GHEA Grapalat"/>
          <w:sz w:val="20"/>
          <w:szCs w:val="20"/>
          <w:lang w:val="af-ZA"/>
        </w:rPr>
        <w:t xml:space="preserve"> </w:t>
      </w:r>
      <w:r w:rsidRPr="00712340">
        <w:rPr>
          <w:rFonts w:ascii="GHEA Grapalat" w:hAnsi="GHEA Grapalat"/>
          <w:sz w:val="20"/>
          <w:szCs w:val="20"/>
        </w:rPr>
        <w:t>կարգով</w:t>
      </w:r>
      <w:r w:rsidRPr="0071234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12340">
        <w:rPr>
          <w:rFonts w:ascii="GHEA Grapalat" w:hAnsi="GHEA Grapalat"/>
          <w:sz w:val="20"/>
          <w:szCs w:val="20"/>
          <w:lang w:val="es-ES"/>
        </w:rPr>
        <w:t>ը (տեղեկությունները):</w:t>
      </w:r>
    </w:p>
    <w:p w:rsidR="003337BC" w:rsidRPr="00712340" w:rsidRDefault="003337BC" w:rsidP="003337BC">
      <w:pPr>
        <w:ind w:firstLine="567"/>
        <w:jc w:val="both"/>
        <w:rPr>
          <w:rFonts w:ascii="GHEA Grapalat" w:hAnsi="GHEA Grapalat" w:cs="Sylfaen"/>
          <w:sz w:val="20"/>
          <w:lang w:val="es-ES"/>
        </w:rPr>
      </w:pPr>
      <w:r w:rsidRPr="00712340">
        <w:rPr>
          <w:rFonts w:ascii="GHEA Grapalat" w:hAnsi="GHEA Grapalat" w:cs="Sylfaen"/>
          <w:sz w:val="20"/>
        </w:rPr>
        <w:t>Մասնակիցը</w:t>
      </w:r>
      <w:r w:rsidRPr="00712340">
        <w:rPr>
          <w:rFonts w:ascii="GHEA Grapalat" w:hAnsi="GHEA Grapalat" w:cs="Sylfaen"/>
          <w:sz w:val="20"/>
          <w:lang w:val="es-ES"/>
        </w:rPr>
        <w:t xml:space="preserve"> </w:t>
      </w:r>
      <w:r w:rsidRPr="00712340">
        <w:rPr>
          <w:rFonts w:ascii="GHEA Grapalat" w:hAnsi="GHEA Grapalat" w:cs="Sylfaen"/>
          <w:sz w:val="20"/>
        </w:rPr>
        <w:t>հայտով</w:t>
      </w:r>
      <w:r w:rsidRPr="00712340">
        <w:rPr>
          <w:rFonts w:ascii="GHEA Grapalat" w:hAnsi="GHEA Grapalat" w:cs="Sylfaen"/>
          <w:sz w:val="20"/>
          <w:lang w:val="es-ES"/>
        </w:rPr>
        <w:t xml:space="preserve"> </w:t>
      </w:r>
      <w:r w:rsidRPr="00712340">
        <w:rPr>
          <w:rFonts w:ascii="GHEA Grapalat" w:hAnsi="GHEA Grapalat" w:cs="Sylfaen"/>
          <w:sz w:val="20"/>
        </w:rPr>
        <w:t>ներկայացնում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իր</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հաստատված</w:t>
      </w:r>
      <w:r w:rsidRPr="00712340">
        <w:rPr>
          <w:rFonts w:ascii="GHEA Grapalat" w:hAnsi="GHEA Grapalat" w:cs="Sylfaen"/>
          <w:sz w:val="20"/>
          <w:lang w:val="es-ES"/>
        </w:rPr>
        <w:t>`</w:t>
      </w:r>
    </w:p>
    <w:p w:rsidR="003337BC" w:rsidRPr="00712340" w:rsidRDefault="003337BC" w:rsidP="003337BC">
      <w:pPr>
        <w:ind w:firstLine="567"/>
        <w:jc w:val="both"/>
        <w:rPr>
          <w:rFonts w:ascii="GHEA Grapalat" w:hAnsi="GHEA Grapalat" w:cs="Sylfaen"/>
          <w:sz w:val="20"/>
          <w:lang w:val="es-ES"/>
        </w:rPr>
      </w:pPr>
      <w:r w:rsidRPr="00712340">
        <w:rPr>
          <w:rFonts w:ascii="GHEA Grapalat" w:hAnsi="GHEA Grapalat" w:cs="Sylfaen"/>
          <w:sz w:val="20"/>
          <w:lang w:val="es-ES"/>
        </w:rPr>
        <w:t xml:space="preserve">2.1 </w:t>
      </w:r>
      <w:r w:rsidRPr="00712340">
        <w:rPr>
          <w:rFonts w:ascii="GHEA Grapalat" w:hAnsi="GHEA Grapalat" w:cs="Sylfaen"/>
          <w:sz w:val="20"/>
          <w:lang w:val="ru-RU"/>
        </w:rPr>
        <w:t>ընթացակարգին</w:t>
      </w:r>
      <w:r w:rsidRPr="00712340">
        <w:rPr>
          <w:rFonts w:ascii="GHEA Grapalat" w:hAnsi="GHEA Grapalat" w:cs="Sylfaen"/>
          <w:sz w:val="20"/>
          <w:lang w:val="af-ZA"/>
        </w:rPr>
        <w:t xml:space="preserve"> </w:t>
      </w:r>
      <w:r w:rsidRPr="00712340">
        <w:rPr>
          <w:rFonts w:ascii="GHEA Grapalat" w:hAnsi="GHEA Grapalat" w:cs="Sylfaen"/>
          <w:sz w:val="20"/>
          <w:lang w:val="ru-RU"/>
        </w:rPr>
        <w:t>մասնակցելու</w:t>
      </w:r>
      <w:r w:rsidRPr="00712340">
        <w:rPr>
          <w:rFonts w:ascii="GHEA Grapalat" w:hAnsi="GHEA Grapalat" w:cs="Sylfaen"/>
          <w:sz w:val="20"/>
          <w:lang w:val="af-ZA"/>
        </w:rPr>
        <w:t xml:space="preserve"> </w:t>
      </w:r>
      <w:r w:rsidRPr="00712340">
        <w:rPr>
          <w:rFonts w:ascii="GHEA Grapalat" w:hAnsi="GHEA Grapalat" w:cs="Sylfaen"/>
          <w:sz w:val="20"/>
          <w:lang w:val="ru-RU"/>
        </w:rPr>
        <w:t>դիմում</w:t>
      </w:r>
      <w:r w:rsidRPr="00712340">
        <w:rPr>
          <w:rFonts w:ascii="GHEA Grapalat" w:hAnsi="GHEA Grapalat" w:cs="Sylfaen"/>
          <w:sz w:val="20"/>
          <w:lang w:val="es-ES"/>
        </w:rPr>
        <w:t>-</w:t>
      </w:r>
      <w:r w:rsidRPr="00712340">
        <w:rPr>
          <w:rFonts w:ascii="GHEA Grapalat" w:hAnsi="GHEA Grapalat" w:cs="Sylfaen"/>
          <w:sz w:val="20"/>
        </w:rPr>
        <w:t>հայտարարություն</w:t>
      </w:r>
      <w:r w:rsidRPr="00712340">
        <w:rPr>
          <w:rFonts w:ascii="GHEA Grapalat" w:hAnsi="GHEA Grapalat" w:cs="Sylfaen"/>
          <w:sz w:val="20"/>
          <w:lang w:val="af-ZA"/>
        </w:rPr>
        <w:t>` համաձայն հ</w:t>
      </w:r>
      <w:r w:rsidRPr="00712340">
        <w:rPr>
          <w:rFonts w:ascii="GHEA Grapalat" w:hAnsi="GHEA Grapalat" w:cs="Sylfaen"/>
          <w:sz w:val="20"/>
          <w:lang w:val="ru-RU"/>
        </w:rPr>
        <w:t>ավելված</w:t>
      </w:r>
      <w:r w:rsidRPr="00712340">
        <w:rPr>
          <w:rFonts w:ascii="GHEA Grapalat" w:hAnsi="GHEA Grapalat" w:cs="Sylfaen"/>
          <w:sz w:val="20"/>
          <w:lang w:val="af-ZA"/>
        </w:rPr>
        <w:t xml:space="preserve"> N 1-ի</w:t>
      </w:r>
      <w:r w:rsidRPr="00712340">
        <w:rPr>
          <w:rFonts w:ascii="GHEA Grapalat" w:hAnsi="GHEA Grapalat" w:cs="Sylfaen"/>
          <w:sz w:val="20"/>
          <w:lang w:val="es-ES"/>
        </w:rPr>
        <w:t>.</w:t>
      </w:r>
    </w:p>
    <w:p w:rsidR="003337BC" w:rsidRPr="00712340" w:rsidRDefault="003337BC" w:rsidP="003337BC">
      <w:pPr>
        <w:pStyle w:val="norm"/>
        <w:spacing w:line="276" w:lineRule="auto"/>
        <w:ind w:firstLine="567"/>
        <w:rPr>
          <w:rFonts w:ascii="GHEA Grapalat" w:hAnsi="GHEA Grapalat" w:cs="Sylfaen"/>
          <w:sz w:val="20"/>
          <w:szCs w:val="24"/>
          <w:lang w:val="af-ZA" w:eastAsia="en-US"/>
        </w:rPr>
      </w:pPr>
      <w:r w:rsidRPr="00712340">
        <w:rPr>
          <w:rFonts w:ascii="GHEA Grapalat" w:hAnsi="GHEA Grapalat" w:cs="Sylfaen"/>
          <w:sz w:val="20"/>
          <w:lang w:val="af-ZA"/>
        </w:rPr>
        <w:t xml:space="preserve">2.2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պայմանագրի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պատճենը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և</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դրա</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կողմ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հանդիսացող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անձի</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տվյալները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իրականացվելու</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է</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գործակալության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միջոցով</w:t>
      </w:r>
      <w:r w:rsidRPr="00712340">
        <w:rPr>
          <w:rFonts w:ascii="GHEA Grapalat" w:hAnsi="GHEA Grapalat" w:cs="Sylfaen"/>
          <w:sz w:val="20"/>
          <w:szCs w:val="24"/>
          <w:lang w:val="af-ZA" w:eastAsia="en-US"/>
        </w:rPr>
        <w:t>.</w:t>
      </w:r>
    </w:p>
    <w:p w:rsidR="003337BC" w:rsidRPr="007B2F09" w:rsidRDefault="003337BC" w:rsidP="003337BC">
      <w:pPr>
        <w:pStyle w:val="norm"/>
        <w:spacing w:line="240" w:lineRule="auto"/>
        <w:ind w:firstLine="567"/>
        <w:rPr>
          <w:rFonts w:ascii="GHEA Grapalat" w:hAnsi="GHEA Grapalat" w:cs="Sylfaen"/>
          <w:color w:val="FFFFFF"/>
          <w:sz w:val="20"/>
          <w:szCs w:val="24"/>
          <w:lang w:val="af-ZA" w:eastAsia="en-US"/>
        </w:rPr>
      </w:pPr>
      <w:r w:rsidRPr="00712340">
        <w:rPr>
          <w:rFonts w:ascii="GHEA Grapalat" w:hAnsi="GHEA Grapalat" w:cs="Sylfaen"/>
          <w:sz w:val="20"/>
          <w:szCs w:val="24"/>
          <w:lang w:val="af-ZA" w:eastAsia="en-US"/>
        </w:rPr>
        <w:t xml:space="preserve">2.3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պայմանագիրը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եթե</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մասնակիցները</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գնման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ընթացակարգին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մասնակցում</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են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համատեղ</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գործունեության</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կարգով</w:t>
      </w:r>
      <w:r w:rsidRPr="00712340">
        <w:rPr>
          <w:rFonts w:ascii="GHEA Grapalat" w:hAnsi="GHEA Grapalat" w:cs="Sylfaen"/>
          <w:sz w:val="20"/>
          <w:szCs w:val="24"/>
          <w:lang w:val="af-ZA" w:eastAsia="en-US"/>
        </w:rPr>
        <w:t xml:space="preserve"> (</w:t>
      </w:r>
      <w:r w:rsidRPr="00712340">
        <w:rPr>
          <w:rFonts w:ascii="GHEA Grapalat" w:hAnsi="GHEA Grapalat" w:cs="Sylfaen"/>
          <w:sz w:val="20"/>
          <w:szCs w:val="24"/>
          <w:lang w:eastAsia="en-US"/>
        </w:rPr>
        <w:t>կոնսորցիումով</w:t>
      </w:r>
      <w:r w:rsidRPr="00712340">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14</w:t>
      </w:r>
      <w:r>
        <w:rPr>
          <w:rFonts w:ascii="GHEA Grapalat" w:hAnsi="GHEA Grapalat" w:cs="Sylfaen"/>
          <w:sz w:val="20"/>
          <w:szCs w:val="24"/>
          <w:lang w:val="af-ZA" w:eastAsia="en-US"/>
        </w:rPr>
        <w:t xml:space="preserve"> </w:t>
      </w:r>
      <w:r w:rsidRPr="007B2F09">
        <w:rPr>
          <w:rFonts w:ascii="GHEA Grapalat" w:hAnsi="GHEA Grapalat" w:cs="Sylfaen"/>
          <w:color w:val="FFFFFF"/>
          <w:sz w:val="20"/>
          <w:szCs w:val="24"/>
          <w:lang w:val="af-ZA" w:eastAsia="en-US"/>
        </w:rPr>
        <w:t xml:space="preserve">  </w:t>
      </w:r>
      <w:r w:rsidRPr="007B2F09">
        <w:rPr>
          <w:rStyle w:val="af6"/>
          <w:rFonts w:ascii="GHEA Grapalat" w:hAnsi="GHEA Grapalat" w:cs="Sylfaen"/>
          <w:color w:val="FFFFFF"/>
          <w:sz w:val="20"/>
          <w:szCs w:val="24"/>
          <w:lang w:val="af-ZA" w:eastAsia="en-US"/>
        </w:rPr>
        <w:footnoteReference w:id="12"/>
      </w:r>
    </w:p>
    <w:p w:rsidR="003337BC" w:rsidRPr="00E81BDB" w:rsidRDefault="003337BC" w:rsidP="003337BC">
      <w:pPr>
        <w:ind w:firstLine="567"/>
        <w:jc w:val="both"/>
        <w:rPr>
          <w:rFonts w:ascii="GHEA Grapalat" w:hAnsi="GHEA Grapalat"/>
          <w:sz w:val="20"/>
          <w:vertAlign w:val="superscript"/>
          <w:lang w:val="af-ZA"/>
        </w:rPr>
      </w:pPr>
      <w:r w:rsidRPr="00E02338">
        <w:rPr>
          <w:rFonts w:ascii="GHEA Grapalat" w:hAnsi="GHEA Grapalat" w:cs="Sylfaen"/>
          <w:sz w:val="20"/>
          <w:lang w:val="af-ZA"/>
        </w:rPr>
        <w:t xml:space="preserve">2.4 </w:t>
      </w:r>
      <w:r w:rsidRPr="00E02338">
        <w:rPr>
          <w:rFonts w:ascii="GHEA Grapalat" w:hAnsi="GHEA Grapalat" w:cs="Sylfaen"/>
          <w:sz w:val="20"/>
          <w:lang w:val="hy-AM"/>
        </w:rPr>
        <w:t>հայտի</w:t>
      </w:r>
      <w:r w:rsidRPr="00E02338">
        <w:rPr>
          <w:rFonts w:ascii="GHEA Grapalat" w:hAnsi="GHEA Grapalat" w:cs="Sylfaen"/>
          <w:sz w:val="20"/>
          <w:lang w:val="af-ZA"/>
        </w:rPr>
        <w:t xml:space="preserve"> </w:t>
      </w:r>
      <w:r w:rsidRPr="00E02338">
        <w:rPr>
          <w:rFonts w:ascii="GHEA Grapalat" w:hAnsi="GHEA Grapalat" w:cs="Sylfaen"/>
          <w:sz w:val="20"/>
          <w:lang w:val="hy-AM"/>
        </w:rPr>
        <w:t>ապահովում, որը ներկայացվում է կանխիկ փողի կամ բանկային երաշխիքի ձևով</w:t>
      </w:r>
      <w:r w:rsidRPr="00E81BDB">
        <w:rPr>
          <w:rFonts w:ascii="GHEA Grapalat" w:hAnsi="GHEA Grapalat" w:cs="Sylfaen"/>
          <w:sz w:val="20"/>
          <w:lang w:val="af-ZA"/>
        </w:rPr>
        <w:t xml:space="preserve"> (</w:t>
      </w:r>
      <w:r w:rsidRPr="00E02338">
        <w:rPr>
          <w:rFonts w:ascii="GHEA Grapalat" w:hAnsi="GHEA Grapalat" w:cs="Sylfaen"/>
          <w:sz w:val="20"/>
        </w:rPr>
        <w:t>հավելված</w:t>
      </w:r>
      <w:r w:rsidRPr="00E81BDB">
        <w:rPr>
          <w:rFonts w:ascii="GHEA Grapalat" w:hAnsi="GHEA Grapalat" w:cs="Sylfaen"/>
          <w:sz w:val="20"/>
          <w:lang w:val="af-ZA"/>
        </w:rPr>
        <w:t xml:space="preserve"> N 3)</w:t>
      </w:r>
      <w:r w:rsidRPr="00E02338">
        <w:rPr>
          <w:rFonts w:ascii="GHEA Grapalat" w:hAnsi="GHEA Grapalat" w:cs="Sylfaen"/>
          <w:sz w:val="20"/>
          <w:lang w:val="hy-AM"/>
        </w:rPr>
        <w:t xml:space="preserve">: </w:t>
      </w:r>
      <w:r w:rsidRPr="00E02338">
        <w:rPr>
          <w:rFonts w:ascii="GHEA Grapalat" w:hAnsi="GHEA Grapalat" w:cs="Sylfaen"/>
          <w:sz w:val="20"/>
        </w:rPr>
        <w:t>Ընդ</w:t>
      </w:r>
      <w:r w:rsidRPr="00E02338">
        <w:rPr>
          <w:rFonts w:ascii="GHEA Grapalat" w:hAnsi="GHEA Grapalat" w:cs="Sylfaen"/>
          <w:sz w:val="20"/>
          <w:lang w:val="af-ZA"/>
        </w:rPr>
        <w:t xml:space="preserve"> </w:t>
      </w:r>
      <w:r w:rsidRPr="00E02338">
        <w:rPr>
          <w:rFonts w:ascii="GHEA Grapalat" w:hAnsi="GHEA Grapalat" w:cs="Sylfaen"/>
          <w:sz w:val="20"/>
        </w:rPr>
        <w:t>որում</w:t>
      </w:r>
      <w:r w:rsidRPr="00E02338">
        <w:rPr>
          <w:rFonts w:ascii="GHEA Grapalat" w:hAnsi="GHEA Grapalat" w:cs="Sylfaen"/>
          <w:sz w:val="20"/>
          <w:lang w:val="af-ZA"/>
        </w:rPr>
        <w:t xml:space="preserve"> </w:t>
      </w:r>
      <w:r w:rsidRPr="00E02338">
        <w:rPr>
          <w:rFonts w:ascii="GHEA Grapalat" w:hAnsi="GHEA Grapalat" w:cs="Sylfaen"/>
          <w:sz w:val="20"/>
        </w:rPr>
        <w:t>հայտով</w:t>
      </w:r>
      <w:r w:rsidRPr="00E02338">
        <w:rPr>
          <w:rFonts w:ascii="GHEA Grapalat" w:hAnsi="GHEA Grapalat" w:cs="Sylfaen"/>
          <w:sz w:val="20"/>
          <w:lang w:val="af-ZA"/>
        </w:rPr>
        <w:t xml:space="preserve"> </w:t>
      </w:r>
      <w:r w:rsidRPr="00E02338">
        <w:rPr>
          <w:rFonts w:ascii="GHEA Grapalat" w:hAnsi="GHEA Grapalat" w:cs="Sylfaen"/>
          <w:sz w:val="20"/>
          <w:lang w:val="hy-AM"/>
        </w:rPr>
        <w:t>ներկայացվում է կանխիկ փողի վճարումը հավաստող</w:t>
      </w:r>
      <w:r w:rsidRPr="00E02338">
        <w:rPr>
          <w:rFonts w:ascii="GHEA Grapalat" w:hAnsi="GHEA Grapalat" w:cs="Sylfaen"/>
          <w:sz w:val="20"/>
          <w:lang w:val="af-ZA"/>
        </w:rPr>
        <w:t xml:space="preserve"> </w:t>
      </w:r>
      <w:r w:rsidRPr="00E02338">
        <w:rPr>
          <w:rFonts w:ascii="GHEA Grapalat" w:hAnsi="GHEA Grapalat" w:cs="Sylfaen"/>
          <w:sz w:val="20"/>
        </w:rPr>
        <w:t>բնօրինակ</w:t>
      </w:r>
      <w:r w:rsidRPr="00E02338">
        <w:rPr>
          <w:rFonts w:ascii="GHEA Grapalat" w:hAnsi="GHEA Grapalat" w:cs="Sylfaen"/>
          <w:sz w:val="20"/>
          <w:lang w:val="af-ZA"/>
        </w:rPr>
        <w:t xml:space="preserve"> </w:t>
      </w:r>
      <w:r w:rsidRPr="00E02338">
        <w:rPr>
          <w:rFonts w:ascii="GHEA Grapalat" w:hAnsi="GHEA Grapalat" w:cs="Sylfaen"/>
          <w:sz w:val="20"/>
        </w:rPr>
        <w:t>փաստաթղթի</w:t>
      </w:r>
      <w:r w:rsidRPr="00E02338">
        <w:rPr>
          <w:rFonts w:ascii="GHEA Grapalat" w:hAnsi="GHEA Grapalat" w:cs="Sylfaen"/>
          <w:sz w:val="20"/>
          <w:lang w:val="af-ZA"/>
        </w:rPr>
        <w:t xml:space="preserve"> </w:t>
      </w:r>
      <w:r w:rsidRPr="00E02338">
        <w:rPr>
          <w:rFonts w:ascii="GHEA Grapalat" w:hAnsi="GHEA Grapalat" w:cs="Sylfaen"/>
          <w:sz w:val="20"/>
        </w:rPr>
        <w:t>կամ</w:t>
      </w:r>
      <w:r w:rsidRPr="00E02338">
        <w:rPr>
          <w:rFonts w:ascii="GHEA Grapalat" w:hAnsi="GHEA Grapalat" w:cs="Sylfaen"/>
          <w:sz w:val="20"/>
          <w:lang w:val="af-ZA"/>
        </w:rPr>
        <w:t xml:space="preserve"> </w:t>
      </w:r>
      <w:r w:rsidRPr="00E02338">
        <w:rPr>
          <w:rFonts w:ascii="GHEA Grapalat" w:hAnsi="GHEA Grapalat" w:cs="Sylfaen"/>
          <w:sz w:val="20"/>
        </w:rPr>
        <w:t>բանկային</w:t>
      </w:r>
      <w:r w:rsidRPr="00E02338">
        <w:rPr>
          <w:rFonts w:ascii="GHEA Grapalat" w:hAnsi="GHEA Grapalat" w:cs="Sylfaen"/>
          <w:sz w:val="20"/>
          <w:lang w:val="af-ZA"/>
        </w:rPr>
        <w:t xml:space="preserve"> </w:t>
      </w:r>
      <w:r w:rsidRPr="00E02338">
        <w:rPr>
          <w:rFonts w:ascii="GHEA Grapalat" w:hAnsi="GHEA Grapalat" w:cs="Sylfaen"/>
          <w:sz w:val="20"/>
        </w:rPr>
        <w:t>երաշխիքի</w:t>
      </w:r>
      <w:r w:rsidRPr="00E02338">
        <w:rPr>
          <w:rFonts w:ascii="GHEA Grapalat" w:hAnsi="GHEA Grapalat" w:cs="Sylfaen"/>
          <w:sz w:val="20"/>
          <w:lang w:val="af-ZA"/>
        </w:rPr>
        <w:t xml:space="preserve"> </w:t>
      </w:r>
      <w:r w:rsidRPr="00E02338">
        <w:rPr>
          <w:rFonts w:ascii="GHEA Grapalat" w:hAnsi="GHEA Grapalat" w:cs="Sylfaen"/>
          <w:sz w:val="20"/>
        </w:rPr>
        <w:t>բնօրինակը</w:t>
      </w:r>
      <w:r w:rsidRPr="00E81BDB">
        <w:rPr>
          <w:rFonts w:ascii="GHEA Grapalat" w:hAnsi="GHEA Grapalat" w:cs="Sylfaen"/>
          <w:sz w:val="20"/>
          <w:lang w:val="af-ZA"/>
        </w:rPr>
        <w:t>:</w:t>
      </w:r>
      <w:r w:rsidRPr="00E02338">
        <w:rPr>
          <w:rFonts w:ascii="GHEA Grapalat" w:hAnsi="GHEA Grapalat" w:cs="Sylfaen"/>
          <w:sz w:val="20"/>
          <w:lang w:val="hy-AM"/>
        </w:rPr>
        <w:t xml:space="preserve"> </w:t>
      </w:r>
      <w:r>
        <w:rPr>
          <w:rFonts w:ascii="GHEA Grapalat" w:hAnsi="GHEA Grapalat"/>
          <w:sz w:val="20"/>
          <w:vertAlign w:val="superscript"/>
          <w:lang w:val="af-ZA"/>
        </w:rPr>
        <w:t>15</w:t>
      </w:r>
      <w:r w:rsidRPr="00E02338">
        <w:rPr>
          <w:rStyle w:val="af6"/>
          <w:rFonts w:ascii="GHEA Grapalat" w:hAnsi="GHEA Grapalat"/>
          <w:color w:val="FFFFFF"/>
          <w:sz w:val="20"/>
          <w:lang w:val="hy-AM"/>
        </w:rPr>
        <w:footnoteReference w:id="13"/>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cs="Sylfaen"/>
          <w:sz w:val="20"/>
          <w:lang w:val="af-ZA"/>
        </w:rPr>
        <w:t>2.</w:t>
      </w:r>
      <w:r>
        <w:rPr>
          <w:rFonts w:ascii="GHEA Grapalat" w:hAnsi="GHEA Grapalat" w:cs="Sylfaen"/>
          <w:sz w:val="20"/>
          <w:lang w:val="af-ZA"/>
        </w:rPr>
        <w:t xml:space="preserve">5 </w:t>
      </w:r>
      <w:r w:rsidRPr="00712340">
        <w:rPr>
          <w:rFonts w:ascii="GHEA Grapalat" w:hAnsi="GHEA Grapalat" w:cs="Sylfaen"/>
          <w:sz w:val="20"/>
          <w:lang w:val="hy-AM"/>
        </w:rPr>
        <w:t>գնային</w:t>
      </w:r>
      <w:r w:rsidRPr="00712340">
        <w:rPr>
          <w:rFonts w:ascii="GHEA Grapalat" w:hAnsi="GHEA Grapalat" w:cs="Sylfaen"/>
          <w:sz w:val="20"/>
          <w:lang w:val="af-ZA"/>
        </w:rPr>
        <w:t xml:space="preserve"> </w:t>
      </w:r>
      <w:r w:rsidRPr="00712340">
        <w:rPr>
          <w:rFonts w:ascii="GHEA Grapalat" w:hAnsi="GHEA Grapalat" w:cs="Sylfaen"/>
          <w:sz w:val="20"/>
          <w:lang w:val="hy-AM"/>
        </w:rPr>
        <w:t>առաջարկ</w:t>
      </w:r>
      <w:r w:rsidRPr="00712340">
        <w:rPr>
          <w:rFonts w:ascii="GHEA Grapalat" w:hAnsi="GHEA Grapalat" w:cs="Sylfaen"/>
          <w:sz w:val="20"/>
          <w:lang w:val="af-ZA"/>
        </w:rPr>
        <w:t xml:space="preserve">` </w:t>
      </w:r>
      <w:r w:rsidRPr="00712340">
        <w:rPr>
          <w:rFonts w:ascii="GHEA Grapalat" w:hAnsi="GHEA Grapalat" w:cs="Sylfaen"/>
          <w:sz w:val="20"/>
          <w:lang w:val="hy-AM"/>
        </w:rPr>
        <w:t>համաձայն</w:t>
      </w:r>
      <w:r w:rsidRPr="00712340">
        <w:rPr>
          <w:rFonts w:ascii="GHEA Grapalat" w:hAnsi="GHEA Grapalat" w:cs="Sylfaen"/>
          <w:sz w:val="20"/>
          <w:lang w:val="af-ZA"/>
        </w:rPr>
        <w:t xml:space="preserve"> </w:t>
      </w:r>
      <w:r w:rsidRPr="00712340">
        <w:rPr>
          <w:rFonts w:ascii="GHEA Grapalat" w:hAnsi="GHEA Grapalat" w:cs="Sylfaen"/>
          <w:sz w:val="20"/>
          <w:lang w:val="hy-AM"/>
        </w:rPr>
        <w:t>հավելված</w:t>
      </w:r>
      <w:r w:rsidRPr="00712340">
        <w:rPr>
          <w:rFonts w:ascii="GHEA Grapalat" w:hAnsi="GHEA Grapalat" w:cs="Sylfaen"/>
          <w:sz w:val="20"/>
          <w:lang w:val="af-ZA"/>
        </w:rPr>
        <w:t xml:space="preserve"> N 2-</w:t>
      </w:r>
      <w:r w:rsidRPr="00712340">
        <w:rPr>
          <w:rFonts w:ascii="GHEA Grapalat" w:hAnsi="GHEA Grapalat" w:cs="Sylfaen"/>
          <w:sz w:val="20"/>
          <w:lang w:val="hy-AM"/>
        </w:rPr>
        <w:t>ի</w:t>
      </w:r>
      <w:r w:rsidRPr="00712340">
        <w:rPr>
          <w:rFonts w:ascii="GHEA Grapalat" w:hAnsi="GHEA Grapalat" w:cs="Sylfaen"/>
          <w:sz w:val="20"/>
          <w:lang w:val="af-ZA"/>
        </w:rPr>
        <w:t xml:space="preserve">: Գնային առաջարկը </w:t>
      </w:r>
      <w:r w:rsidRPr="00712340">
        <w:rPr>
          <w:rFonts w:ascii="GHEA Grapalat" w:hAnsi="GHEA Grapalat" w:cs="Sylfaen"/>
          <w:sz w:val="20"/>
          <w:lang w:val="hy-AM"/>
        </w:rPr>
        <w:t>ներկայացվում</w:t>
      </w:r>
      <w:r w:rsidRPr="00712340">
        <w:rPr>
          <w:rFonts w:ascii="GHEA Grapalat" w:hAnsi="GHEA Grapalat" w:cs="Sylfaen"/>
          <w:sz w:val="20"/>
          <w:lang w:val="af-ZA"/>
        </w:rPr>
        <w:t xml:space="preserve"> </w:t>
      </w:r>
      <w:r w:rsidRPr="00712340">
        <w:rPr>
          <w:rFonts w:ascii="GHEA Grapalat" w:hAnsi="GHEA Grapalat" w:cs="Sylfaen"/>
          <w:sz w:val="20"/>
          <w:lang w:val="hy-AM"/>
        </w:rPr>
        <w:t>է</w:t>
      </w:r>
      <w:r w:rsidRPr="00712340">
        <w:rPr>
          <w:rFonts w:ascii="GHEA Grapalat" w:hAnsi="GHEA Grapalat" w:cs="Sylfaen"/>
          <w:sz w:val="20"/>
          <w:lang w:val="af-ZA"/>
        </w:rPr>
        <w:t xml:space="preserve"> </w:t>
      </w:r>
      <w:r w:rsidRPr="00712340">
        <w:rPr>
          <w:rFonts w:ascii="GHEA Grapalat" w:hAnsi="GHEA Grapalat" w:cs="Sylfaen"/>
          <w:sz w:val="20"/>
          <w:szCs w:val="20"/>
          <w:lang w:val="hy-AM"/>
        </w:rPr>
        <w:t xml:space="preserve">արժեք, </w:t>
      </w:r>
      <w:r w:rsidRPr="00A27D90">
        <w:rPr>
          <w:rFonts w:ascii="GHEA Grapalat" w:hAnsi="GHEA Grapalat" w:cs="Sylfaen"/>
          <w:sz w:val="20"/>
          <w:lang w:val="af-ZA"/>
        </w:rPr>
        <w:t xml:space="preserve">(ինքնարժեքի և կանխատեսվող շահույթի հանրագումարը) </w:t>
      </w:r>
      <w:r w:rsidRPr="00712340">
        <w:rPr>
          <w:rFonts w:ascii="GHEA Grapalat" w:hAnsi="GHEA Grapalat" w:cs="Sylfaen"/>
          <w:sz w:val="20"/>
          <w:lang w:val="hy-AM"/>
        </w:rPr>
        <w:t>և</w:t>
      </w:r>
      <w:r w:rsidRPr="00712340">
        <w:rPr>
          <w:rFonts w:ascii="GHEA Grapalat" w:hAnsi="GHEA Grapalat" w:cs="Sylfaen"/>
          <w:sz w:val="20"/>
          <w:lang w:val="af-ZA"/>
        </w:rPr>
        <w:t xml:space="preserve"> </w:t>
      </w:r>
      <w:r w:rsidRPr="00712340">
        <w:rPr>
          <w:rFonts w:ascii="GHEA Grapalat" w:hAnsi="GHEA Grapalat" w:cs="Sylfaen"/>
          <w:sz w:val="20"/>
          <w:lang w:val="hy-AM"/>
        </w:rPr>
        <w:t>ավելացված</w:t>
      </w:r>
      <w:r w:rsidRPr="00712340">
        <w:rPr>
          <w:rFonts w:ascii="GHEA Grapalat" w:hAnsi="GHEA Grapalat" w:cs="Sylfaen"/>
          <w:sz w:val="20"/>
          <w:lang w:val="af-ZA"/>
        </w:rPr>
        <w:t xml:space="preserve"> </w:t>
      </w:r>
      <w:r w:rsidRPr="00712340">
        <w:rPr>
          <w:rFonts w:ascii="GHEA Grapalat" w:hAnsi="GHEA Grapalat" w:cs="Sylfaen"/>
          <w:sz w:val="20"/>
          <w:lang w:val="hy-AM"/>
        </w:rPr>
        <w:t>արժեքի</w:t>
      </w:r>
      <w:r w:rsidRPr="00712340">
        <w:rPr>
          <w:rFonts w:ascii="GHEA Grapalat" w:hAnsi="GHEA Grapalat" w:cs="Sylfaen"/>
          <w:sz w:val="20"/>
          <w:lang w:val="af-ZA"/>
        </w:rPr>
        <w:t xml:space="preserve"> </w:t>
      </w:r>
      <w:r w:rsidRPr="00712340">
        <w:rPr>
          <w:rFonts w:ascii="GHEA Grapalat" w:hAnsi="GHEA Grapalat" w:cs="Sylfaen"/>
          <w:sz w:val="20"/>
          <w:lang w:val="hy-AM"/>
        </w:rPr>
        <w:t>հարկ</w:t>
      </w:r>
      <w:r w:rsidRPr="00712340" w:rsidDel="001A1F55">
        <w:rPr>
          <w:rFonts w:ascii="GHEA Grapalat" w:hAnsi="GHEA Grapalat" w:cs="Sylfaen"/>
          <w:sz w:val="20"/>
          <w:lang w:val="af-ZA"/>
        </w:rPr>
        <w:t xml:space="preserve"> </w:t>
      </w:r>
      <w:r w:rsidRPr="00712340">
        <w:rPr>
          <w:rFonts w:ascii="GHEA Grapalat" w:hAnsi="GHEA Grapalat" w:cs="Sylfaen"/>
          <w:sz w:val="20"/>
          <w:lang w:val="hy-AM"/>
        </w:rPr>
        <w:t>ընդհանրական</w:t>
      </w:r>
      <w:r w:rsidRPr="00712340">
        <w:rPr>
          <w:rFonts w:ascii="GHEA Grapalat" w:hAnsi="GHEA Grapalat" w:cs="Sylfaen"/>
          <w:sz w:val="20"/>
          <w:lang w:val="af-ZA"/>
        </w:rPr>
        <w:t xml:space="preserve"> </w:t>
      </w:r>
      <w:r w:rsidRPr="00712340">
        <w:rPr>
          <w:rFonts w:ascii="GHEA Grapalat" w:hAnsi="GHEA Grapalat" w:cs="Sylfaen"/>
          <w:sz w:val="20"/>
          <w:lang w:val="hy-AM"/>
        </w:rPr>
        <w:t>բաղադրիչներից</w:t>
      </w:r>
      <w:r w:rsidRPr="00712340">
        <w:rPr>
          <w:rFonts w:ascii="GHEA Grapalat" w:hAnsi="GHEA Grapalat" w:cs="Sylfaen"/>
          <w:sz w:val="20"/>
          <w:lang w:val="af-ZA"/>
        </w:rPr>
        <w:t xml:space="preserve"> </w:t>
      </w:r>
      <w:r w:rsidRPr="00712340">
        <w:rPr>
          <w:rFonts w:ascii="GHEA Grapalat" w:hAnsi="GHEA Grapalat" w:cs="Sylfaen"/>
          <w:sz w:val="20"/>
          <w:lang w:val="hy-AM"/>
        </w:rPr>
        <w:t>բաղկացած</w:t>
      </w:r>
      <w:r w:rsidRPr="00712340">
        <w:rPr>
          <w:rFonts w:ascii="GHEA Grapalat" w:hAnsi="GHEA Grapalat" w:cs="Sylfaen"/>
          <w:sz w:val="20"/>
          <w:lang w:val="af-ZA"/>
        </w:rPr>
        <w:t xml:space="preserve"> </w:t>
      </w:r>
      <w:r w:rsidRPr="00712340">
        <w:rPr>
          <w:rFonts w:ascii="GHEA Grapalat" w:hAnsi="GHEA Grapalat" w:cs="Sylfaen"/>
          <w:sz w:val="20"/>
          <w:lang w:val="hy-AM"/>
        </w:rPr>
        <w:t>հաշվարկի</w:t>
      </w:r>
      <w:r w:rsidRPr="00712340">
        <w:rPr>
          <w:rFonts w:ascii="GHEA Grapalat" w:hAnsi="GHEA Grapalat" w:cs="Sylfaen"/>
          <w:sz w:val="20"/>
          <w:lang w:val="af-ZA"/>
        </w:rPr>
        <w:t xml:space="preserve"> </w:t>
      </w:r>
      <w:r w:rsidRPr="00712340">
        <w:rPr>
          <w:rFonts w:ascii="GHEA Grapalat" w:hAnsi="GHEA Grapalat" w:cs="Sylfaen"/>
          <w:sz w:val="20"/>
          <w:lang w:val="hy-AM"/>
        </w:rPr>
        <w:t>ձևով։</w:t>
      </w:r>
      <w:r w:rsidRPr="00712340">
        <w:rPr>
          <w:rFonts w:ascii="GHEA Grapalat" w:hAnsi="GHEA Grapalat" w:cs="Sylfaen"/>
          <w:sz w:val="20"/>
          <w:lang w:val="af-ZA"/>
        </w:rPr>
        <w:t xml:space="preserve"> </w:t>
      </w:r>
      <w:r>
        <w:rPr>
          <w:rFonts w:ascii="GHEA Grapalat" w:hAnsi="GHEA Grapalat" w:cs="Sylfaen"/>
          <w:sz w:val="20"/>
        </w:rPr>
        <w:t>Ա</w:t>
      </w:r>
      <w:r w:rsidRPr="00712340">
        <w:rPr>
          <w:rFonts w:ascii="GHEA Grapalat" w:hAnsi="GHEA Grapalat" w:cs="Sylfaen"/>
          <w:sz w:val="20"/>
          <w:lang w:val="hy-AM"/>
        </w:rPr>
        <w:t>րժեքի</w:t>
      </w:r>
      <w:r w:rsidRPr="00712340">
        <w:rPr>
          <w:rFonts w:ascii="GHEA Grapalat" w:hAnsi="GHEA Grapalat" w:cs="Sylfaen"/>
          <w:sz w:val="20"/>
          <w:lang w:val="af-ZA"/>
        </w:rPr>
        <w:t xml:space="preserve"> </w:t>
      </w:r>
      <w:r w:rsidRPr="00712340">
        <w:rPr>
          <w:rFonts w:ascii="GHEA Grapalat" w:hAnsi="GHEA Grapalat" w:cs="Sylfaen"/>
          <w:sz w:val="20"/>
          <w:lang w:val="ru-RU"/>
        </w:rPr>
        <w:t>բաղադրիչների</w:t>
      </w:r>
      <w:r w:rsidRPr="00712340">
        <w:rPr>
          <w:rFonts w:ascii="GHEA Grapalat" w:hAnsi="GHEA Grapalat" w:cs="Sylfaen"/>
          <w:sz w:val="20"/>
          <w:lang w:val="af-ZA"/>
        </w:rPr>
        <w:t xml:space="preserve"> </w:t>
      </w:r>
      <w:r w:rsidRPr="00712340">
        <w:rPr>
          <w:rFonts w:ascii="GHEA Grapalat" w:hAnsi="GHEA Grapalat" w:cs="Sylfaen"/>
          <w:sz w:val="20"/>
          <w:lang w:val="ru-RU"/>
        </w:rPr>
        <w:t>հաշվարկ</w:t>
      </w:r>
      <w:r w:rsidRPr="00712340">
        <w:rPr>
          <w:rFonts w:ascii="GHEA Grapalat" w:hAnsi="GHEA Grapalat" w:cs="Sylfaen"/>
          <w:sz w:val="20"/>
          <w:lang w:val="af-ZA"/>
        </w:rPr>
        <w:t xml:space="preserve">` </w:t>
      </w:r>
      <w:r w:rsidRPr="00712340">
        <w:rPr>
          <w:rFonts w:ascii="GHEA Grapalat" w:hAnsi="GHEA Grapalat" w:cs="Sylfaen"/>
          <w:sz w:val="20"/>
          <w:lang w:val="ru-RU"/>
        </w:rPr>
        <w:t>բացվածք</w:t>
      </w:r>
      <w:r w:rsidRPr="00712340">
        <w:rPr>
          <w:rFonts w:ascii="GHEA Grapalat" w:hAnsi="GHEA Grapalat" w:cs="Sylfaen"/>
          <w:sz w:val="20"/>
          <w:lang w:val="af-ZA"/>
        </w:rPr>
        <w:t xml:space="preserve"> </w:t>
      </w:r>
      <w:r w:rsidRPr="00712340">
        <w:rPr>
          <w:rFonts w:ascii="GHEA Grapalat" w:hAnsi="GHEA Grapalat" w:cs="Sylfaen"/>
          <w:sz w:val="20"/>
          <w:lang w:val="ru-RU"/>
        </w:rPr>
        <w:t>կամ</w:t>
      </w:r>
      <w:r w:rsidRPr="00712340">
        <w:rPr>
          <w:rFonts w:ascii="GHEA Grapalat" w:hAnsi="GHEA Grapalat" w:cs="Sylfaen"/>
          <w:sz w:val="20"/>
          <w:lang w:val="af-ZA"/>
        </w:rPr>
        <w:t xml:space="preserve"> </w:t>
      </w:r>
      <w:r w:rsidRPr="00712340">
        <w:rPr>
          <w:rFonts w:ascii="GHEA Grapalat" w:hAnsi="GHEA Grapalat" w:cs="Sylfaen"/>
          <w:sz w:val="20"/>
          <w:lang w:val="ru-RU"/>
        </w:rPr>
        <w:t>այլ</w:t>
      </w:r>
      <w:r w:rsidRPr="00712340">
        <w:rPr>
          <w:rFonts w:ascii="GHEA Grapalat" w:hAnsi="GHEA Grapalat" w:cs="Sylfaen"/>
          <w:sz w:val="20"/>
          <w:lang w:val="af-ZA"/>
        </w:rPr>
        <w:t xml:space="preserve"> </w:t>
      </w:r>
      <w:r w:rsidRPr="00712340">
        <w:rPr>
          <w:rFonts w:ascii="GHEA Grapalat" w:hAnsi="GHEA Grapalat" w:cs="Sylfaen"/>
          <w:sz w:val="20"/>
          <w:lang w:val="ru-RU"/>
        </w:rPr>
        <w:t>մանրամասներ</w:t>
      </w:r>
      <w:r w:rsidRPr="00712340">
        <w:rPr>
          <w:rFonts w:ascii="GHEA Grapalat" w:hAnsi="GHEA Grapalat" w:cs="Sylfaen"/>
          <w:sz w:val="20"/>
          <w:lang w:val="af-ZA"/>
        </w:rPr>
        <w:t xml:space="preserve"> </w:t>
      </w:r>
      <w:r w:rsidRPr="00712340">
        <w:rPr>
          <w:rFonts w:ascii="GHEA Grapalat" w:hAnsi="GHEA Grapalat" w:cs="Sylfaen"/>
          <w:sz w:val="20"/>
          <w:lang w:val="ru-RU"/>
        </w:rPr>
        <w:t>չեն</w:t>
      </w:r>
      <w:r w:rsidRPr="00712340">
        <w:rPr>
          <w:rFonts w:ascii="GHEA Grapalat" w:hAnsi="GHEA Grapalat" w:cs="Sylfaen"/>
          <w:sz w:val="20"/>
          <w:lang w:val="af-ZA"/>
        </w:rPr>
        <w:t xml:space="preserve"> </w:t>
      </w:r>
      <w:r w:rsidRPr="00712340">
        <w:rPr>
          <w:rFonts w:ascii="GHEA Grapalat" w:hAnsi="GHEA Grapalat" w:cs="Sylfaen"/>
          <w:sz w:val="20"/>
          <w:lang w:val="ru-RU"/>
        </w:rPr>
        <w:t>պահանջվում</w:t>
      </w:r>
      <w:r w:rsidRPr="00712340">
        <w:rPr>
          <w:rFonts w:ascii="GHEA Grapalat" w:hAnsi="GHEA Grapalat" w:cs="Sylfaen"/>
          <w:sz w:val="20"/>
          <w:lang w:val="af-ZA"/>
        </w:rPr>
        <w:t xml:space="preserve"> </w:t>
      </w:r>
      <w:r w:rsidRPr="00712340">
        <w:rPr>
          <w:rFonts w:ascii="GHEA Grapalat" w:hAnsi="GHEA Grapalat" w:cs="Sylfaen"/>
          <w:sz w:val="20"/>
          <w:lang w:val="ru-RU"/>
        </w:rPr>
        <w:t>և</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ներկայացվում</w:t>
      </w:r>
      <w:r w:rsidRPr="00E81BDB">
        <w:rPr>
          <w:rFonts w:ascii="GHEA Grapalat" w:hAnsi="GHEA Grapalat" w:cs="Sylfaen"/>
          <w:sz w:val="20"/>
          <w:lang w:val="af-ZA"/>
        </w:rPr>
        <w:t>:</w:t>
      </w:r>
    </w:p>
    <w:p w:rsidR="003337BC" w:rsidRPr="00712340" w:rsidRDefault="003337BC" w:rsidP="003337BC">
      <w:pPr>
        <w:ind w:firstLine="567"/>
        <w:jc w:val="both"/>
        <w:rPr>
          <w:rFonts w:ascii="GHEA Grapalat" w:hAnsi="GHEA Grapalat" w:cs="Sylfaen"/>
          <w:sz w:val="20"/>
          <w:lang w:val="af-ZA"/>
        </w:rPr>
      </w:pPr>
    </w:p>
    <w:p w:rsidR="003337BC" w:rsidRPr="00712340" w:rsidRDefault="003337BC" w:rsidP="003337BC">
      <w:pPr>
        <w:jc w:val="center"/>
        <w:rPr>
          <w:rFonts w:ascii="GHEA Grapalat" w:hAnsi="GHEA Grapalat" w:cs="Sylfaen"/>
          <w:b/>
          <w:sz w:val="20"/>
          <w:lang w:val="es-ES"/>
        </w:rPr>
      </w:pPr>
      <w:r w:rsidRPr="00712340">
        <w:rPr>
          <w:rFonts w:ascii="GHEA Grapalat" w:hAnsi="GHEA Grapalat"/>
          <w:b/>
          <w:sz w:val="20"/>
          <w:lang w:val="es-ES"/>
        </w:rPr>
        <w:t xml:space="preserve">3. </w:t>
      </w:r>
      <w:r w:rsidRPr="00712340">
        <w:rPr>
          <w:rFonts w:ascii="GHEA Grapalat" w:hAnsi="GHEA Grapalat" w:cs="Sylfaen"/>
          <w:b/>
          <w:sz w:val="20"/>
          <w:lang w:val="es-ES"/>
        </w:rPr>
        <w:t>ՀԱՅՏԸ</w:t>
      </w:r>
      <w:r w:rsidRPr="00712340">
        <w:rPr>
          <w:rFonts w:ascii="GHEA Grapalat" w:hAnsi="GHEA Grapalat" w:cs="Arial"/>
          <w:b/>
          <w:sz w:val="20"/>
          <w:lang w:val="es-ES"/>
        </w:rPr>
        <w:t xml:space="preserve">  </w:t>
      </w:r>
      <w:r w:rsidRPr="00712340">
        <w:rPr>
          <w:rFonts w:ascii="GHEA Grapalat" w:hAnsi="GHEA Grapalat" w:cs="Sylfaen"/>
          <w:b/>
          <w:sz w:val="20"/>
          <w:lang w:val="es-ES"/>
        </w:rPr>
        <w:t>ՊԱՏՐԱՍՏԵԼՈՒ</w:t>
      </w:r>
      <w:r w:rsidRPr="00712340">
        <w:rPr>
          <w:rFonts w:ascii="GHEA Grapalat" w:hAnsi="GHEA Grapalat" w:cs="Arial"/>
          <w:b/>
          <w:sz w:val="20"/>
          <w:lang w:val="es-ES"/>
        </w:rPr>
        <w:t xml:space="preserve">  </w:t>
      </w:r>
      <w:r w:rsidRPr="00712340">
        <w:rPr>
          <w:rFonts w:ascii="GHEA Grapalat" w:hAnsi="GHEA Grapalat" w:cs="Sylfaen"/>
          <w:b/>
          <w:sz w:val="20"/>
          <w:lang w:val="es-ES"/>
        </w:rPr>
        <w:t>ԿԱՐԳԸ</w:t>
      </w:r>
    </w:p>
    <w:p w:rsidR="003337BC" w:rsidRPr="00712340" w:rsidRDefault="003337BC" w:rsidP="003337BC">
      <w:pPr>
        <w:jc w:val="center"/>
        <w:rPr>
          <w:rFonts w:ascii="GHEA Grapalat" w:hAnsi="GHEA Grapalat" w:cs="Sylfaen"/>
          <w:b/>
          <w:sz w:val="20"/>
          <w:lang w:val="es-ES"/>
        </w:rPr>
      </w:pPr>
    </w:p>
    <w:p w:rsidR="003337BC" w:rsidRPr="00712340" w:rsidRDefault="003337BC" w:rsidP="003337BC">
      <w:pPr>
        <w:ind w:firstLine="567"/>
        <w:jc w:val="both"/>
        <w:rPr>
          <w:rFonts w:ascii="GHEA Grapalat" w:hAnsi="GHEA Grapalat" w:cs="Sylfaen"/>
          <w:sz w:val="20"/>
          <w:szCs w:val="20"/>
          <w:lang w:val="es-ES"/>
        </w:rPr>
      </w:pPr>
      <w:r w:rsidRPr="00712340">
        <w:rPr>
          <w:rFonts w:ascii="GHEA Grapalat" w:hAnsi="GHEA Grapalat"/>
          <w:sz w:val="20"/>
          <w:szCs w:val="20"/>
          <w:lang w:val="es-ES"/>
        </w:rPr>
        <w:t xml:space="preserve">3.1 </w:t>
      </w:r>
      <w:r w:rsidRPr="00712340">
        <w:rPr>
          <w:rFonts w:ascii="GHEA Grapalat" w:hAnsi="GHEA Grapalat" w:cs="Sylfaen"/>
          <w:sz w:val="20"/>
          <w:szCs w:val="20"/>
          <w:lang w:val="ru-RU"/>
        </w:rPr>
        <w:t>Մասնակիցը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հայտը</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ներկայացնում</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է</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սույն</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հրավերով</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սահմանված</w:t>
      </w:r>
      <w:r w:rsidRPr="00712340">
        <w:rPr>
          <w:rFonts w:ascii="GHEA Grapalat" w:hAnsi="GHEA Grapalat" w:cs="Sylfaen"/>
          <w:sz w:val="20"/>
          <w:szCs w:val="20"/>
          <w:lang w:val="es-ES"/>
        </w:rPr>
        <w:t xml:space="preserve"> </w:t>
      </w:r>
      <w:r w:rsidRPr="00712340">
        <w:rPr>
          <w:rFonts w:ascii="GHEA Grapalat" w:hAnsi="GHEA Grapalat" w:cs="Sylfaen"/>
          <w:sz w:val="20"/>
          <w:szCs w:val="20"/>
          <w:lang w:val="ru-RU"/>
        </w:rPr>
        <w:t>կարգով։</w:t>
      </w:r>
      <w:r w:rsidRPr="00712340">
        <w:rPr>
          <w:rFonts w:ascii="GHEA Grapalat" w:hAnsi="GHEA Grapalat" w:cs="Sylfaen"/>
          <w:sz w:val="20"/>
          <w:szCs w:val="20"/>
          <w:lang w:val="es-ES"/>
        </w:rPr>
        <w:t xml:space="preserve"> </w:t>
      </w:r>
    </w:p>
    <w:p w:rsidR="003337BC" w:rsidRPr="00712340" w:rsidRDefault="003337BC" w:rsidP="003337BC">
      <w:pPr>
        <w:ind w:firstLine="567"/>
        <w:jc w:val="both"/>
        <w:rPr>
          <w:rFonts w:ascii="GHEA Grapalat" w:hAnsi="GHEA Grapalat" w:cs="Sylfaen"/>
          <w:sz w:val="20"/>
          <w:lang w:val="af-ZA"/>
        </w:rPr>
      </w:pP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es-ES"/>
        </w:rPr>
        <w:t xml:space="preserve"> </w:t>
      </w:r>
      <w:r w:rsidRPr="00712340">
        <w:rPr>
          <w:rFonts w:ascii="GHEA Grapalat" w:hAnsi="GHEA Grapalat" w:cs="Sylfaen"/>
          <w:sz w:val="20"/>
          <w:szCs w:val="20"/>
        </w:rPr>
        <w:t>առաջարկները</w:t>
      </w:r>
      <w:r w:rsidRPr="00712340">
        <w:rPr>
          <w:rFonts w:ascii="GHEA Grapalat" w:hAnsi="GHEA Grapalat"/>
          <w:sz w:val="20"/>
          <w:szCs w:val="20"/>
          <w:lang w:val="es-ES"/>
        </w:rPr>
        <w:t xml:space="preserve">, </w:t>
      </w:r>
      <w:r w:rsidRPr="00712340">
        <w:rPr>
          <w:rFonts w:ascii="GHEA Grapalat" w:hAnsi="GHEA Grapalat" w:cs="Sylfaen"/>
          <w:sz w:val="20"/>
          <w:szCs w:val="20"/>
        </w:rPr>
        <w:t>դրանց</w:t>
      </w:r>
      <w:r w:rsidRPr="00712340">
        <w:rPr>
          <w:rFonts w:ascii="GHEA Grapalat" w:hAnsi="GHEA Grapalat"/>
          <w:sz w:val="20"/>
          <w:szCs w:val="20"/>
          <w:lang w:val="es-ES"/>
        </w:rPr>
        <w:t xml:space="preserve"> </w:t>
      </w:r>
      <w:r w:rsidRPr="00712340">
        <w:rPr>
          <w:rFonts w:ascii="GHEA Grapalat" w:hAnsi="GHEA Grapalat" w:cs="Sylfaen"/>
          <w:sz w:val="20"/>
          <w:szCs w:val="20"/>
        </w:rPr>
        <w:t>վերաբերող</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sz w:val="20"/>
          <w:szCs w:val="20"/>
          <w:lang w:val="es-ES"/>
        </w:rPr>
        <w:t xml:space="preserve"> </w:t>
      </w:r>
      <w:r w:rsidRPr="00712340">
        <w:rPr>
          <w:rFonts w:ascii="GHEA Grapalat" w:hAnsi="GHEA Grapalat" w:cs="Sylfaen"/>
          <w:sz w:val="20"/>
          <w:szCs w:val="20"/>
        </w:rPr>
        <w:t>դրվում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ծրարի</w:t>
      </w:r>
      <w:r w:rsidRPr="00712340">
        <w:rPr>
          <w:rFonts w:ascii="GHEA Grapalat" w:hAnsi="GHEA Grapalat"/>
          <w:sz w:val="20"/>
          <w:szCs w:val="20"/>
          <w:lang w:val="es-ES"/>
        </w:rPr>
        <w:t xml:space="preserve"> </w:t>
      </w:r>
      <w:r w:rsidRPr="00712340">
        <w:rPr>
          <w:rFonts w:ascii="GHEA Grapalat" w:hAnsi="GHEA Grapalat" w:cs="Sylfaen"/>
          <w:sz w:val="20"/>
          <w:szCs w:val="20"/>
        </w:rPr>
        <w:t>մեջ</w:t>
      </w:r>
      <w:r w:rsidRPr="00712340">
        <w:rPr>
          <w:rFonts w:ascii="GHEA Grapalat" w:hAnsi="GHEA Grapalat"/>
          <w:sz w:val="20"/>
          <w:szCs w:val="20"/>
          <w:lang w:val="es-ES"/>
        </w:rPr>
        <w:t xml:space="preserve">, </w:t>
      </w:r>
      <w:r w:rsidRPr="00712340">
        <w:rPr>
          <w:rFonts w:ascii="GHEA Grapalat" w:hAnsi="GHEA Grapalat" w:cs="Sylfaen"/>
          <w:sz w:val="20"/>
          <w:szCs w:val="20"/>
        </w:rPr>
        <w:t>որը</w:t>
      </w:r>
      <w:r w:rsidRPr="00712340">
        <w:rPr>
          <w:rFonts w:ascii="GHEA Grapalat" w:hAnsi="GHEA Grapalat"/>
          <w:sz w:val="20"/>
          <w:szCs w:val="20"/>
          <w:lang w:val="es-ES"/>
        </w:rPr>
        <w:t xml:space="preserve"> </w:t>
      </w:r>
      <w:r w:rsidRPr="00712340">
        <w:rPr>
          <w:rFonts w:ascii="GHEA Grapalat" w:hAnsi="GHEA Grapalat" w:cs="Sylfaen"/>
          <w:sz w:val="20"/>
          <w:szCs w:val="20"/>
        </w:rPr>
        <w:t>սոսնձում</w:t>
      </w:r>
      <w:r w:rsidRPr="00712340">
        <w:rPr>
          <w:rFonts w:ascii="GHEA Grapalat" w:hAnsi="GHEA Grapalat"/>
          <w:sz w:val="20"/>
          <w:szCs w:val="20"/>
          <w:lang w:val="es-ES"/>
        </w:rPr>
        <w:t xml:space="preserve"> </w:t>
      </w:r>
      <w:r w:rsidRPr="00712340">
        <w:rPr>
          <w:rFonts w:ascii="GHEA Grapalat" w:hAnsi="GHEA Grapalat" w:cs="Sylfaen"/>
          <w:sz w:val="20"/>
          <w:szCs w:val="20"/>
        </w:rPr>
        <w:t>է</w:t>
      </w:r>
      <w:r w:rsidRPr="00712340">
        <w:rPr>
          <w:rFonts w:ascii="GHEA Grapalat" w:hAnsi="GHEA Grapalat"/>
          <w:sz w:val="20"/>
          <w:szCs w:val="20"/>
          <w:lang w:val="es-ES"/>
        </w:rPr>
        <w:t xml:space="preserve"> </w:t>
      </w:r>
      <w:r w:rsidRPr="00712340">
        <w:rPr>
          <w:rFonts w:ascii="GHEA Grapalat" w:hAnsi="GHEA Grapalat" w:cs="Sylfaen"/>
          <w:sz w:val="20"/>
          <w:szCs w:val="20"/>
        </w:rPr>
        <w:t>այն</w:t>
      </w:r>
      <w:r w:rsidRPr="00712340">
        <w:rPr>
          <w:rFonts w:ascii="GHEA Grapalat" w:hAnsi="GHEA Grapalat"/>
          <w:sz w:val="20"/>
          <w:szCs w:val="20"/>
          <w:lang w:val="es-ES"/>
        </w:rPr>
        <w:t xml:space="preserve"> </w:t>
      </w:r>
      <w:r w:rsidRPr="00712340">
        <w:rPr>
          <w:rFonts w:ascii="GHEA Grapalat" w:hAnsi="GHEA Grapalat" w:cs="Sylfaen"/>
          <w:sz w:val="20"/>
          <w:szCs w:val="20"/>
        </w:rPr>
        <w:t>ներկայացնողը</w:t>
      </w:r>
      <w:r w:rsidRPr="00712340">
        <w:rPr>
          <w:rFonts w:ascii="GHEA Grapalat" w:hAnsi="GHEA Grapalat"/>
          <w:sz w:val="20"/>
          <w:szCs w:val="20"/>
          <w:lang w:val="es-ES"/>
        </w:rPr>
        <w:t xml:space="preserve">: </w:t>
      </w:r>
      <w:r w:rsidRPr="00712340">
        <w:rPr>
          <w:rFonts w:ascii="GHEA Grapalat" w:hAnsi="GHEA Grapalat" w:cs="Sylfaen"/>
          <w:sz w:val="20"/>
          <w:szCs w:val="20"/>
        </w:rPr>
        <w:t>Ծրարում</w:t>
      </w:r>
      <w:r w:rsidRPr="00712340">
        <w:rPr>
          <w:rFonts w:ascii="GHEA Grapalat" w:hAnsi="GHEA Grapalat"/>
          <w:sz w:val="20"/>
          <w:szCs w:val="20"/>
          <w:lang w:val="es-ES"/>
        </w:rPr>
        <w:t xml:space="preserve"> </w:t>
      </w:r>
      <w:r w:rsidRPr="00712340">
        <w:rPr>
          <w:rFonts w:ascii="GHEA Grapalat" w:hAnsi="GHEA Grapalat" w:cs="Sylfaen"/>
          <w:sz w:val="20"/>
          <w:szCs w:val="20"/>
        </w:rPr>
        <w:t>ներառված</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փաստաթղթերը</w:t>
      </w:r>
      <w:r w:rsidRPr="00712340">
        <w:rPr>
          <w:rFonts w:ascii="GHEA Grapalat" w:hAnsi="GHEA Grapalat" w:cs="Sylfaen"/>
          <w:sz w:val="20"/>
          <w:szCs w:val="20"/>
          <w:lang w:val="es-ES"/>
        </w:rPr>
        <w:t xml:space="preserve">, </w:t>
      </w:r>
      <w:r w:rsidRPr="00712340">
        <w:rPr>
          <w:rFonts w:ascii="GHEA Grapalat" w:hAnsi="GHEA Grapalat" w:cs="Sylfaen"/>
          <w:sz w:val="20"/>
          <w:szCs w:val="20"/>
        </w:rPr>
        <w:t>կազմվում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բնօրինակից</w:t>
      </w:r>
      <w:r w:rsidRPr="00712340">
        <w:rPr>
          <w:rFonts w:ascii="GHEA Grapalat" w:hAnsi="GHEA Grapalat"/>
          <w:sz w:val="20"/>
          <w:szCs w:val="20"/>
          <w:lang w:val="es-ES"/>
        </w:rPr>
        <w:t xml:space="preserve"> </w:t>
      </w:r>
      <w:r w:rsidRPr="0071234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Pr="00B121DD">
        <w:rPr>
          <w:rFonts w:ascii="GHEA Grapalat" w:hAnsi="GHEA Grapalat"/>
          <w:sz w:val="20"/>
          <w:szCs w:val="20"/>
          <w:lang w:val="es-ES"/>
        </w:rPr>
        <w:t xml:space="preserve">2 </w:t>
      </w:r>
      <w:r w:rsidRPr="00712340">
        <w:rPr>
          <w:rFonts w:ascii="GHEA Grapalat" w:hAnsi="GHEA Grapalat"/>
          <w:sz w:val="20"/>
          <w:szCs w:val="20"/>
        </w:rPr>
        <w:t>օրինակ</w:t>
      </w:r>
      <w:r w:rsidRPr="00712340">
        <w:rPr>
          <w:rFonts w:ascii="GHEA Grapalat" w:hAnsi="GHEA Grapalat"/>
          <w:sz w:val="20"/>
          <w:szCs w:val="20"/>
          <w:lang w:val="es-ES"/>
        </w:rPr>
        <w:t xml:space="preserve"> </w:t>
      </w:r>
      <w:r w:rsidRPr="00712340">
        <w:rPr>
          <w:rFonts w:ascii="GHEA Grapalat" w:hAnsi="GHEA Grapalat" w:cs="Sylfaen"/>
          <w:sz w:val="20"/>
          <w:szCs w:val="20"/>
        </w:rPr>
        <w:t>պատճեններից</w:t>
      </w:r>
      <w:r w:rsidRPr="00712340">
        <w:rPr>
          <w:rFonts w:ascii="GHEA Grapalat" w:hAnsi="GHEA Grapalat"/>
          <w:sz w:val="20"/>
          <w:szCs w:val="20"/>
          <w:lang w:val="es-ES"/>
        </w:rPr>
        <w:t xml:space="preserve">: </w:t>
      </w:r>
      <w:r w:rsidRPr="00712340">
        <w:rPr>
          <w:rFonts w:ascii="GHEA Grapalat" w:hAnsi="GHEA Grapalat" w:cs="Sylfaen"/>
          <w:sz w:val="20"/>
          <w:szCs w:val="20"/>
        </w:rPr>
        <w:t>Փաստաթղթերի</w:t>
      </w:r>
      <w:r w:rsidRPr="00712340">
        <w:rPr>
          <w:rFonts w:ascii="GHEA Grapalat" w:hAnsi="GHEA Grapalat"/>
          <w:sz w:val="20"/>
          <w:szCs w:val="20"/>
          <w:lang w:val="es-ES"/>
        </w:rPr>
        <w:t xml:space="preserve"> </w:t>
      </w:r>
      <w:r w:rsidRPr="00712340">
        <w:rPr>
          <w:rFonts w:ascii="GHEA Grapalat" w:hAnsi="GHEA Grapalat" w:cs="Sylfaen"/>
          <w:sz w:val="20"/>
          <w:szCs w:val="20"/>
        </w:rPr>
        <w:t>փաթեթների</w:t>
      </w:r>
      <w:r w:rsidRPr="00712340">
        <w:rPr>
          <w:rFonts w:ascii="GHEA Grapalat" w:hAnsi="GHEA Grapalat"/>
          <w:sz w:val="20"/>
          <w:szCs w:val="20"/>
          <w:lang w:val="es-ES"/>
        </w:rPr>
        <w:t xml:space="preserve"> </w:t>
      </w:r>
      <w:r w:rsidRPr="00712340">
        <w:rPr>
          <w:rFonts w:ascii="GHEA Grapalat" w:hAnsi="GHEA Grapalat" w:cs="Sylfaen"/>
          <w:sz w:val="20"/>
          <w:szCs w:val="20"/>
        </w:rPr>
        <w:t>վրա</w:t>
      </w:r>
      <w:r w:rsidRPr="00712340">
        <w:rPr>
          <w:rFonts w:ascii="GHEA Grapalat" w:hAnsi="GHEA Grapalat"/>
          <w:sz w:val="20"/>
          <w:szCs w:val="20"/>
          <w:lang w:val="es-ES"/>
        </w:rPr>
        <w:t xml:space="preserve"> </w:t>
      </w:r>
      <w:r w:rsidRPr="00712340">
        <w:rPr>
          <w:rFonts w:ascii="GHEA Grapalat" w:hAnsi="GHEA Grapalat" w:cs="Sylfaen"/>
          <w:sz w:val="20"/>
          <w:szCs w:val="20"/>
        </w:rPr>
        <w:t>համապատասխանաբար</w:t>
      </w:r>
      <w:r w:rsidRPr="00712340">
        <w:rPr>
          <w:rFonts w:ascii="GHEA Grapalat" w:hAnsi="GHEA Grapalat"/>
          <w:sz w:val="20"/>
          <w:szCs w:val="20"/>
          <w:lang w:val="es-ES"/>
        </w:rPr>
        <w:t xml:space="preserve"> </w:t>
      </w:r>
      <w:r w:rsidRPr="00712340">
        <w:rPr>
          <w:rFonts w:ascii="GHEA Grapalat" w:hAnsi="GHEA Grapalat" w:cs="Sylfaen"/>
          <w:sz w:val="20"/>
          <w:szCs w:val="20"/>
        </w:rPr>
        <w:t>գրվում</w:t>
      </w:r>
      <w:r w:rsidRPr="00712340">
        <w:rPr>
          <w:rFonts w:ascii="GHEA Grapalat" w:hAnsi="GHEA Grapalat"/>
          <w:sz w:val="20"/>
          <w:szCs w:val="20"/>
          <w:lang w:val="es-ES"/>
        </w:rPr>
        <w:t xml:space="preserve"> </w:t>
      </w:r>
      <w:r w:rsidRPr="00712340">
        <w:rPr>
          <w:rFonts w:ascii="GHEA Grapalat" w:hAnsi="GHEA Grapalat" w:cs="Sylfaen"/>
          <w:sz w:val="20"/>
          <w:szCs w:val="20"/>
        </w:rPr>
        <w:t>են</w:t>
      </w:r>
      <w:r w:rsidRPr="00712340">
        <w:rPr>
          <w:rFonts w:ascii="GHEA Grapalat" w:hAnsi="GHEA Grapalat"/>
          <w:sz w:val="20"/>
          <w:szCs w:val="20"/>
          <w:lang w:val="es-ES"/>
        </w:rPr>
        <w:t xml:space="preserve"> «</w:t>
      </w:r>
      <w:r w:rsidRPr="00712340">
        <w:rPr>
          <w:rFonts w:ascii="GHEA Grapalat" w:hAnsi="GHEA Grapalat" w:cs="Sylfaen"/>
          <w:sz w:val="20"/>
          <w:szCs w:val="20"/>
        </w:rPr>
        <w:t>բնօրինակ</w:t>
      </w:r>
      <w:r w:rsidRPr="00712340">
        <w:rPr>
          <w:rFonts w:ascii="GHEA Grapalat" w:hAnsi="GHEA Grapalat"/>
          <w:sz w:val="20"/>
          <w:szCs w:val="20"/>
          <w:lang w:val="es-ES"/>
        </w:rPr>
        <w:t xml:space="preserve">» </w:t>
      </w:r>
      <w:r w:rsidRPr="00712340">
        <w:rPr>
          <w:rFonts w:ascii="GHEA Grapalat" w:hAnsi="GHEA Grapalat" w:cs="Sylfaen"/>
          <w:sz w:val="20"/>
          <w:szCs w:val="20"/>
        </w:rPr>
        <w:t>և</w:t>
      </w:r>
      <w:r w:rsidRPr="00712340">
        <w:rPr>
          <w:rFonts w:ascii="GHEA Grapalat" w:hAnsi="GHEA Grapalat"/>
          <w:sz w:val="20"/>
          <w:szCs w:val="20"/>
          <w:lang w:val="es-ES"/>
        </w:rPr>
        <w:t xml:space="preserve"> «</w:t>
      </w:r>
      <w:r w:rsidRPr="00712340">
        <w:rPr>
          <w:rFonts w:ascii="GHEA Grapalat" w:hAnsi="GHEA Grapalat" w:cs="Sylfaen"/>
          <w:sz w:val="20"/>
          <w:szCs w:val="20"/>
        </w:rPr>
        <w:t>պատճեն</w:t>
      </w:r>
      <w:r w:rsidRPr="00712340">
        <w:rPr>
          <w:rFonts w:ascii="GHEA Grapalat" w:hAnsi="GHEA Grapalat"/>
          <w:sz w:val="20"/>
          <w:szCs w:val="20"/>
          <w:lang w:val="es-ES"/>
        </w:rPr>
        <w:t xml:space="preserve">» </w:t>
      </w:r>
      <w:r w:rsidRPr="00712340">
        <w:rPr>
          <w:rFonts w:ascii="GHEA Grapalat" w:hAnsi="GHEA Grapalat" w:cs="Sylfaen"/>
          <w:sz w:val="20"/>
          <w:szCs w:val="20"/>
        </w:rPr>
        <w:t>բառերը</w:t>
      </w:r>
      <w:r w:rsidRPr="00712340">
        <w:rPr>
          <w:rFonts w:ascii="GHEA Grapalat" w:hAnsi="GHEA Grapalat"/>
          <w:sz w:val="20"/>
          <w:szCs w:val="20"/>
          <w:lang w:val="es-ES"/>
        </w:rPr>
        <w:t xml:space="preserve">: </w:t>
      </w:r>
      <w:r w:rsidRPr="00712340">
        <w:rPr>
          <w:rFonts w:ascii="GHEA Grapalat" w:hAnsi="GHEA Grapalat" w:cs="Sylfaen"/>
          <w:sz w:val="20"/>
          <w:lang w:val="ru-RU"/>
        </w:rPr>
        <w:t>Հայտում</w:t>
      </w:r>
      <w:r w:rsidRPr="00712340">
        <w:rPr>
          <w:rFonts w:ascii="GHEA Grapalat" w:hAnsi="GHEA Grapalat" w:cs="Sylfaen"/>
          <w:sz w:val="20"/>
          <w:lang w:val="af-ZA"/>
        </w:rPr>
        <w:t xml:space="preserve"> </w:t>
      </w:r>
      <w:r w:rsidRPr="00712340">
        <w:rPr>
          <w:rFonts w:ascii="GHEA Grapalat" w:hAnsi="GHEA Grapalat" w:cs="Sylfaen"/>
          <w:sz w:val="20"/>
          <w:lang w:val="ru-RU"/>
        </w:rPr>
        <w:t>ներառվող</w:t>
      </w:r>
      <w:r w:rsidRPr="00712340">
        <w:rPr>
          <w:rFonts w:ascii="GHEA Grapalat" w:hAnsi="GHEA Grapalat" w:cs="Sylfaen"/>
          <w:sz w:val="20"/>
          <w:lang w:val="af-ZA"/>
        </w:rPr>
        <w:t xml:space="preserve"> </w:t>
      </w:r>
      <w:r w:rsidRPr="00712340">
        <w:rPr>
          <w:rFonts w:ascii="GHEA Grapalat" w:hAnsi="GHEA Grapalat" w:cs="Sylfaen"/>
          <w:sz w:val="20"/>
          <w:lang w:val="ru-RU"/>
        </w:rPr>
        <w:t>բնօրինակ</w:t>
      </w:r>
      <w:r w:rsidRPr="00712340">
        <w:rPr>
          <w:rFonts w:ascii="GHEA Grapalat" w:hAnsi="GHEA Grapalat" w:cs="Sylfaen"/>
          <w:sz w:val="20"/>
          <w:lang w:val="af-ZA"/>
        </w:rPr>
        <w:t xml:space="preserve"> </w:t>
      </w:r>
      <w:r w:rsidRPr="00712340">
        <w:rPr>
          <w:rFonts w:ascii="GHEA Grapalat" w:hAnsi="GHEA Grapalat" w:cs="Sylfaen"/>
          <w:sz w:val="20"/>
          <w:lang w:val="ru-RU"/>
        </w:rPr>
        <w:t>փաստաթղթերի</w:t>
      </w:r>
      <w:r w:rsidRPr="00712340">
        <w:rPr>
          <w:rFonts w:ascii="GHEA Grapalat" w:hAnsi="GHEA Grapalat" w:cs="Sylfaen"/>
          <w:sz w:val="20"/>
          <w:lang w:val="af-ZA"/>
        </w:rPr>
        <w:t xml:space="preserve"> </w:t>
      </w:r>
      <w:r w:rsidRPr="00712340">
        <w:rPr>
          <w:rFonts w:ascii="GHEA Grapalat" w:hAnsi="GHEA Grapalat" w:cs="Sylfaen"/>
          <w:sz w:val="20"/>
          <w:lang w:val="ru-RU"/>
        </w:rPr>
        <w:t>փոխարեն</w:t>
      </w:r>
      <w:r w:rsidRPr="00712340">
        <w:rPr>
          <w:rFonts w:ascii="GHEA Grapalat" w:hAnsi="GHEA Grapalat" w:cs="Sylfaen"/>
          <w:sz w:val="20"/>
          <w:lang w:val="af-ZA"/>
        </w:rPr>
        <w:t xml:space="preserve"> </w:t>
      </w:r>
      <w:r w:rsidRPr="00712340">
        <w:rPr>
          <w:rFonts w:ascii="GHEA Grapalat" w:hAnsi="GHEA Grapalat" w:cs="Sylfaen"/>
          <w:sz w:val="20"/>
          <w:lang w:val="ru-RU"/>
        </w:rPr>
        <w:t>կարող</w:t>
      </w:r>
      <w:r w:rsidRPr="00712340">
        <w:rPr>
          <w:rFonts w:ascii="GHEA Grapalat" w:hAnsi="GHEA Grapalat" w:cs="Sylfaen"/>
          <w:sz w:val="20"/>
          <w:lang w:val="af-ZA"/>
        </w:rPr>
        <w:t xml:space="preserve"> </w:t>
      </w:r>
      <w:r w:rsidRPr="00712340">
        <w:rPr>
          <w:rFonts w:ascii="GHEA Grapalat" w:hAnsi="GHEA Grapalat" w:cs="Sylfaen"/>
          <w:sz w:val="20"/>
          <w:lang w:val="ru-RU"/>
        </w:rPr>
        <w:t>են</w:t>
      </w:r>
      <w:r w:rsidRPr="00712340">
        <w:rPr>
          <w:rFonts w:ascii="GHEA Grapalat" w:hAnsi="GHEA Grapalat" w:cs="Sylfaen"/>
          <w:sz w:val="20"/>
          <w:lang w:val="af-ZA"/>
        </w:rPr>
        <w:t xml:space="preserve"> </w:t>
      </w:r>
      <w:r w:rsidRPr="00712340">
        <w:rPr>
          <w:rFonts w:ascii="GHEA Grapalat" w:hAnsi="GHEA Grapalat" w:cs="Sylfaen"/>
          <w:sz w:val="20"/>
          <w:lang w:val="ru-RU"/>
        </w:rPr>
        <w:t>ներկայացվել</w:t>
      </w:r>
      <w:r w:rsidRPr="00712340">
        <w:rPr>
          <w:rFonts w:ascii="GHEA Grapalat" w:hAnsi="GHEA Grapalat" w:cs="Sylfaen"/>
          <w:sz w:val="20"/>
          <w:lang w:val="af-ZA"/>
        </w:rPr>
        <w:t xml:space="preserve"> </w:t>
      </w:r>
      <w:r w:rsidRPr="00712340">
        <w:rPr>
          <w:rFonts w:ascii="GHEA Grapalat" w:hAnsi="GHEA Grapalat" w:cs="Sylfaen"/>
          <w:sz w:val="20"/>
          <w:lang w:val="ru-RU"/>
        </w:rPr>
        <w:t>դրանց</w:t>
      </w:r>
      <w:r w:rsidRPr="00712340">
        <w:rPr>
          <w:rFonts w:ascii="GHEA Grapalat" w:hAnsi="GHEA Grapalat" w:cs="Sylfaen"/>
          <w:sz w:val="20"/>
          <w:lang w:val="af-ZA"/>
        </w:rPr>
        <w:t xml:space="preserve"> </w:t>
      </w:r>
      <w:r w:rsidRPr="00712340">
        <w:rPr>
          <w:rFonts w:ascii="GHEA Grapalat" w:hAnsi="GHEA Grapalat" w:cs="Sylfaen"/>
          <w:sz w:val="20"/>
          <w:lang w:val="ru-RU"/>
        </w:rPr>
        <w:t>նոտարական</w:t>
      </w:r>
      <w:r w:rsidRPr="00712340">
        <w:rPr>
          <w:rFonts w:ascii="GHEA Grapalat" w:hAnsi="GHEA Grapalat" w:cs="Sylfaen"/>
          <w:sz w:val="20"/>
          <w:lang w:val="af-ZA"/>
        </w:rPr>
        <w:t xml:space="preserve"> </w:t>
      </w:r>
      <w:r w:rsidRPr="00712340">
        <w:rPr>
          <w:rFonts w:ascii="GHEA Grapalat" w:hAnsi="GHEA Grapalat" w:cs="Sylfaen"/>
          <w:sz w:val="20"/>
          <w:lang w:val="ru-RU"/>
        </w:rPr>
        <w:t>կարգով</w:t>
      </w:r>
      <w:r w:rsidRPr="00712340">
        <w:rPr>
          <w:rFonts w:ascii="GHEA Grapalat" w:hAnsi="GHEA Grapalat" w:cs="Sylfaen"/>
          <w:sz w:val="20"/>
          <w:lang w:val="af-ZA"/>
        </w:rPr>
        <w:t xml:space="preserve"> </w:t>
      </w:r>
      <w:r w:rsidRPr="00712340">
        <w:rPr>
          <w:rFonts w:ascii="GHEA Grapalat" w:hAnsi="GHEA Grapalat" w:cs="Sylfaen"/>
          <w:sz w:val="20"/>
          <w:lang w:val="ru-RU"/>
        </w:rPr>
        <w:t>վավերացված</w:t>
      </w:r>
      <w:r w:rsidRPr="00712340">
        <w:rPr>
          <w:rFonts w:ascii="GHEA Grapalat" w:hAnsi="GHEA Grapalat" w:cs="Sylfaen"/>
          <w:sz w:val="20"/>
          <w:lang w:val="af-ZA"/>
        </w:rPr>
        <w:t xml:space="preserve"> </w:t>
      </w:r>
      <w:r w:rsidRPr="00712340">
        <w:rPr>
          <w:rFonts w:ascii="GHEA Grapalat" w:hAnsi="GHEA Grapalat" w:cs="Sylfaen"/>
          <w:sz w:val="20"/>
          <w:lang w:val="ru-RU"/>
        </w:rPr>
        <w:t>օրինակները։</w:t>
      </w:r>
    </w:p>
    <w:p w:rsidR="003337BC" w:rsidRPr="00712340" w:rsidRDefault="003337BC" w:rsidP="003337BC">
      <w:pPr>
        <w:ind w:firstLine="720"/>
        <w:jc w:val="both"/>
        <w:rPr>
          <w:rFonts w:ascii="GHEA Grapalat" w:hAnsi="GHEA Grapalat"/>
          <w:sz w:val="20"/>
          <w:szCs w:val="20"/>
          <w:lang w:val="af-ZA"/>
        </w:rPr>
      </w:pPr>
      <w:r w:rsidRPr="00712340">
        <w:rPr>
          <w:rFonts w:ascii="GHEA Grapalat" w:hAnsi="GHEA Grapalat" w:cs="Sylfaen"/>
          <w:sz w:val="20"/>
          <w:szCs w:val="20"/>
        </w:rPr>
        <w:t>Ծրարը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sz w:val="20"/>
          <w:szCs w:val="20"/>
        </w:rPr>
        <w:t>սույն</w:t>
      </w:r>
      <w:r w:rsidRPr="00712340">
        <w:rPr>
          <w:rFonts w:ascii="GHEA Grapalat" w:hAnsi="GHEA Grapalat"/>
          <w:sz w:val="20"/>
          <w:szCs w:val="20"/>
          <w:lang w:val="af-ZA"/>
        </w:rPr>
        <w:t xml:space="preserve"> </w:t>
      </w:r>
      <w:r w:rsidRPr="00712340">
        <w:rPr>
          <w:rFonts w:ascii="GHEA Grapalat" w:hAnsi="GHEA Grapalat" w:cs="Sylfaen"/>
          <w:sz w:val="20"/>
          <w:szCs w:val="20"/>
        </w:rPr>
        <w:t>հրավերով</w:t>
      </w:r>
      <w:r w:rsidRPr="00712340">
        <w:rPr>
          <w:rFonts w:ascii="GHEA Grapalat" w:hAnsi="GHEA Grapalat"/>
          <w:sz w:val="20"/>
          <w:szCs w:val="20"/>
          <w:lang w:val="af-ZA"/>
        </w:rPr>
        <w:t xml:space="preserve"> </w:t>
      </w:r>
      <w:r w:rsidRPr="00712340">
        <w:rPr>
          <w:rFonts w:ascii="GHEA Grapalat" w:hAnsi="GHEA Grapalat" w:cs="Sylfaen"/>
          <w:sz w:val="20"/>
          <w:szCs w:val="20"/>
        </w:rPr>
        <w:t>նախատեսված</w:t>
      </w:r>
      <w:r w:rsidRPr="00712340">
        <w:rPr>
          <w:rFonts w:ascii="GHEA Grapalat" w:hAnsi="GHEA Grapalat"/>
          <w:sz w:val="20"/>
          <w:szCs w:val="20"/>
          <w:lang w:val="af-ZA"/>
        </w:rPr>
        <w:t xml:space="preserve">`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կազմած</w:t>
      </w:r>
      <w:r w:rsidRPr="00712340">
        <w:rPr>
          <w:rFonts w:ascii="GHEA Grapalat" w:hAnsi="GHEA Grapalat"/>
          <w:sz w:val="20"/>
          <w:szCs w:val="20"/>
          <w:lang w:val="af-ZA"/>
        </w:rPr>
        <w:t xml:space="preserve"> </w:t>
      </w:r>
      <w:r w:rsidRPr="00712340">
        <w:rPr>
          <w:rFonts w:ascii="GHEA Grapalat" w:hAnsi="GHEA Grapalat" w:cs="Sylfaen"/>
          <w:sz w:val="20"/>
          <w:szCs w:val="20"/>
        </w:rPr>
        <w:t>փաստաթղթերն</w:t>
      </w:r>
      <w:r w:rsidRPr="00712340">
        <w:rPr>
          <w:rFonts w:ascii="GHEA Grapalat" w:hAnsi="GHEA Grapalat"/>
          <w:sz w:val="20"/>
          <w:szCs w:val="20"/>
          <w:lang w:val="af-ZA"/>
        </w:rPr>
        <w:t xml:space="preserve"> </w:t>
      </w:r>
      <w:r w:rsidRPr="00712340">
        <w:rPr>
          <w:rFonts w:ascii="GHEA Grapalat" w:hAnsi="GHEA Grapalat" w:cs="Sylfaen"/>
          <w:sz w:val="20"/>
          <w:szCs w:val="20"/>
        </w:rPr>
        <w:t>ստորագրում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դրանք</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ներկայացնող</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կամ</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լիազորված</w:t>
      </w:r>
      <w:r w:rsidRPr="00712340">
        <w:rPr>
          <w:rFonts w:ascii="GHEA Grapalat" w:hAnsi="GHEA Grapalat"/>
          <w:sz w:val="20"/>
          <w:szCs w:val="20"/>
          <w:lang w:val="af-ZA"/>
        </w:rPr>
        <w:t xml:space="preserve"> </w:t>
      </w:r>
      <w:r w:rsidRPr="00712340">
        <w:rPr>
          <w:rFonts w:ascii="GHEA Grapalat" w:hAnsi="GHEA Grapalat" w:cs="Sylfaen"/>
          <w:sz w:val="20"/>
          <w:szCs w:val="20"/>
        </w:rPr>
        <w:t>անձը</w:t>
      </w:r>
      <w:r w:rsidRPr="00712340">
        <w:rPr>
          <w:rFonts w:ascii="GHEA Grapalat" w:hAnsi="GHEA Grapalat"/>
          <w:sz w:val="20"/>
          <w:szCs w:val="20"/>
          <w:lang w:val="af-ZA"/>
        </w:rPr>
        <w:t xml:space="preserve"> (</w:t>
      </w:r>
      <w:r w:rsidRPr="00712340">
        <w:rPr>
          <w:rFonts w:ascii="GHEA Grapalat" w:hAnsi="GHEA Grapalat" w:cs="Sylfaen"/>
          <w:sz w:val="20"/>
          <w:szCs w:val="20"/>
        </w:rPr>
        <w:t>այսուհետ</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w:t>
      </w:r>
      <w:r w:rsidRPr="00712340">
        <w:rPr>
          <w:rFonts w:ascii="GHEA Grapalat" w:hAnsi="GHEA Grapalat"/>
          <w:sz w:val="20"/>
          <w:szCs w:val="20"/>
          <w:lang w:val="af-ZA"/>
        </w:rPr>
        <w:t xml:space="preserve">): </w:t>
      </w:r>
      <w:r w:rsidRPr="00712340">
        <w:rPr>
          <w:rFonts w:ascii="GHEA Grapalat" w:hAnsi="GHEA Grapalat" w:cs="Sylfaen"/>
          <w:sz w:val="20"/>
          <w:szCs w:val="20"/>
        </w:rPr>
        <w:t>Եթե</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ներկայացնում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գործակալը</w:t>
      </w:r>
      <w:r w:rsidRPr="00712340">
        <w:rPr>
          <w:rFonts w:ascii="GHEA Grapalat" w:hAnsi="GHEA Grapalat"/>
          <w:sz w:val="20"/>
          <w:szCs w:val="20"/>
          <w:lang w:val="af-ZA"/>
        </w:rPr>
        <w:t xml:space="preserve">, </w:t>
      </w:r>
      <w:r w:rsidRPr="00712340">
        <w:rPr>
          <w:rFonts w:ascii="GHEA Grapalat" w:hAnsi="GHEA Grapalat" w:cs="Sylfaen"/>
          <w:sz w:val="20"/>
          <w:szCs w:val="20"/>
        </w:rPr>
        <w:t>ապա</w:t>
      </w:r>
      <w:r w:rsidRPr="00712340">
        <w:rPr>
          <w:rFonts w:ascii="GHEA Grapalat" w:hAnsi="GHEA Grapalat"/>
          <w:sz w:val="20"/>
          <w:szCs w:val="20"/>
          <w:lang w:val="af-ZA"/>
        </w:rPr>
        <w:t xml:space="preserve"> </w:t>
      </w:r>
      <w:r w:rsidRPr="00712340">
        <w:rPr>
          <w:rFonts w:ascii="GHEA Grapalat" w:hAnsi="GHEA Grapalat" w:cs="Sylfaen"/>
          <w:sz w:val="20"/>
          <w:szCs w:val="20"/>
        </w:rPr>
        <w:t>հայտով</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ներկայացվում</w:t>
      </w:r>
      <w:r w:rsidRPr="00712340">
        <w:rPr>
          <w:rFonts w:ascii="GHEA Grapalat" w:hAnsi="GHEA Grapalat"/>
          <w:sz w:val="20"/>
          <w:szCs w:val="20"/>
          <w:lang w:val="af-ZA"/>
        </w:rPr>
        <w:t xml:space="preserve"> </w:t>
      </w:r>
      <w:r w:rsidRPr="00712340">
        <w:rPr>
          <w:rFonts w:ascii="GHEA Grapalat" w:hAnsi="GHEA Grapalat" w:cs="Sylfaen"/>
          <w:sz w:val="20"/>
          <w:szCs w:val="20"/>
        </w:rPr>
        <w:t>է</w:t>
      </w:r>
      <w:r w:rsidRPr="00712340">
        <w:rPr>
          <w:rFonts w:ascii="GHEA Grapalat" w:hAnsi="GHEA Grapalat"/>
          <w:sz w:val="20"/>
          <w:szCs w:val="20"/>
          <w:lang w:val="af-ZA"/>
        </w:rPr>
        <w:t xml:space="preserve"> </w:t>
      </w:r>
      <w:r w:rsidRPr="00712340">
        <w:rPr>
          <w:rFonts w:ascii="GHEA Grapalat" w:hAnsi="GHEA Grapalat" w:cs="Sylfaen"/>
          <w:sz w:val="20"/>
          <w:szCs w:val="20"/>
        </w:rPr>
        <w:t>վերջինիս</w:t>
      </w:r>
      <w:r w:rsidRPr="00712340">
        <w:rPr>
          <w:rFonts w:ascii="GHEA Grapalat" w:hAnsi="GHEA Grapalat"/>
          <w:sz w:val="20"/>
          <w:szCs w:val="20"/>
          <w:lang w:val="af-ZA"/>
        </w:rPr>
        <w:t xml:space="preserve"> </w:t>
      </w:r>
      <w:r w:rsidRPr="00712340">
        <w:rPr>
          <w:rFonts w:ascii="GHEA Grapalat" w:hAnsi="GHEA Grapalat" w:cs="Sylfaen"/>
          <w:sz w:val="20"/>
          <w:szCs w:val="20"/>
        </w:rPr>
        <w:t>այդ</w:t>
      </w:r>
      <w:r w:rsidRPr="00712340">
        <w:rPr>
          <w:rFonts w:ascii="GHEA Grapalat" w:hAnsi="GHEA Grapalat"/>
          <w:sz w:val="20"/>
          <w:szCs w:val="20"/>
          <w:lang w:val="af-ZA"/>
        </w:rPr>
        <w:t xml:space="preserve"> </w:t>
      </w:r>
      <w:r w:rsidRPr="00712340">
        <w:rPr>
          <w:rFonts w:ascii="GHEA Grapalat" w:hAnsi="GHEA Grapalat" w:cs="Sylfaen"/>
          <w:sz w:val="20"/>
          <w:szCs w:val="20"/>
        </w:rPr>
        <w:t>լիազորությունը</w:t>
      </w:r>
      <w:r w:rsidRPr="00712340">
        <w:rPr>
          <w:rFonts w:ascii="GHEA Grapalat" w:hAnsi="GHEA Grapalat"/>
          <w:sz w:val="20"/>
          <w:szCs w:val="20"/>
          <w:lang w:val="af-ZA"/>
        </w:rPr>
        <w:t xml:space="preserve"> </w:t>
      </w:r>
      <w:r w:rsidRPr="00712340">
        <w:rPr>
          <w:rFonts w:ascii="GHEA Grapalat" w:hAnsi="GHEA Grapalat" w:cs="Sylfaen"/>
          <w:sz w:val="20"/>
          <w:szCs w:val="20"/>
        </w:rPr>
        <w:t>վերապահված</w:t>
      </w:r>
      <w:r w:rsidRPr="00712340">
        <w:rPr>
          <w:rFonts w:ascii="GHEA Grapalat" w:hAnsi="GHEA Grapalat"/>
          <w:sz w:val="20"/>
          <w:szCs w:val="20"/>
          <w:lang w:val="af-ZA"/>
        </w:rPr>
        <w:t xml:space="preserve"> </w:t>
      </w:r>
      <w:r w:rsidRPr="00712340">
        <w:rPr>
          <w:rFonts w:ascii="GHEA Grapalat" w:hAnsi="GHEA Grapalat" w:cs="Sylfaen"/>
          <w:sz w:val="20"/>
          <w:szCs w:val="20"/>
        </w:rPr>
        <w:t>լինելու</w:t>
      </w:r>
      <w:r w:rsidRPr="00712340">
        <w:rPr>
          <w:rFonts w:ascii="GHEA Grapalat" w:hAnsi="GHEA Grapalat"/>
          <w:sz w:val="20"/>
          <w:szCs w:val="20"/>
          <w:lang w:val="af-ZA"/>
        </w:rPr>
        <w:t xml:space="preserve"> </w:t>
      </w:r>
      <w:r w:rsidRPr="00712340">
        <w:rPr>
          <w:rFonts w:ascii="GHEA Grapalat" w:hAnsi="GHEA Grapalat" w:cs="Sylfaen"/>
          <w:sz w:val="20"/>
          <w:szCs w:val="20"/>
        </w:rPr>
        <w:t>մասին</w:t>
      </w:r>
      <w:r w:rsidRPr="00712340">
        <w:rPr>
          <w:rFonts w:ascii="GHEA Grapalat" w:hAnsi="GHEA Grapalat" w:cs="Sylfaen"/>
          <w:sz w:val="20"/>
          <w:szCs w:val="20"/>
          <w:lang w:val="af-ZA"/>
        </w:rPr>
        <w:t xml:space="preserve"> </w:t>
      </w:r>
      <w:r w:rsidRPr="00712340">
        <w:rPr>
          <w:rFonts w:ascii="GHEA Grapalat" w:hAnsi="GHEA Grapalat" w:cs="Sylfaen"/>
          <w:sz w:val="20"/>
          <w:szCs w:val="20"/>
        </w:rPr>
        <w:t>փաստաթուղթ</w:t>
      </w:r>
      <w:r w:rsidRPr="00712340">
        <w:rPr>
          <w:rFonts w:ascii="GHEA Grapalat" w:hAnsi="GHEA Grapalat" w:cs="Sylfaen"/>
          <w:sz w:val="20"/>
          <w:szCs w:val="20"/>
          <w:lang w:val="af-ZA"/>
        </w:rPr>
        <w:t>:</w:t>
      </w:r>
    </w:p>
    <w:p w:rsidR="003337BC" w:rsidRPr="00712340" w:rsidRDefault="003337BC" w:rsidP="003337BC">
      <w:pPr>
        <w:ind w:firstLine="720"/>
        <w:jc w:val="both"/>
        <w:rPr>
          <w:rFonts w:ascii="GHEA Grapalat" w:hAnsi="GHEA Grapalat"/>
          <w:sz w:val="20"/>
          <w:szCs w:val="20"/>
          <w:lang w:val="af-ZA"/>
        </w:rPr>
      </w:pPr>
      <w:r w:rsidRPr="00712340">
        <w:rPr>
          <w:rFonts w:ascii="GHEA Grapalat" w:hAnsi="GHEA Grapalat"/>
          <w:sz w:val="20"/>
          <w:szCs w:val="20"/>
          <w:lang w:val="af-ZA"/>
        </w:rPr>
        <w:t xml:space="preserve">3.2 </w:t>
      </w:r>
      <w:r w:rsidRPr="00712340">
        <w:rPr>
          <w:rFonts w:ascii="GHEA Grapalat" w:hAnsi="GHEA Grapalat" w:cs="Sylfaen"/>
          <w:sz w:val="20"/>
          <w:szCs w:val="20"/>
        </w:rPr>
        <w:t>Սույն</w:t>
      </w:r>
      <w:r w:rsidRPr="00712340">
        <w:rPr>
          <w:rFonts w:ascii="GHEA Grapalat" w:hAnsi="GHEA Grapalat"/>
          <w:sz w:val="20"/>
          <w:szCs w:val="20"/>
          <w:lang w:val="af-ZA"/>
        </w:rPr>
        <w:t xml:space="preserve"> </w:t>
      </w:r>
      <w:r w:rsidRPr="00712340">
        <w:rPr>
          <w:rFonts w:ascii="GHEA Grapalat" w:hAnsi="GHEA Grapalat"/>
          <w:sz w:val="20"/>
          <w:szCs w:val="20"/>
        </w:rPr>
        <w:t>հրահանգի</w:t>
      </w:r>
      <w:r w:rsidRPr="00712340">
        <w:rPr>
          <w:rFonts w:ascii="GHEA Grapalat" w:hAnsi="GHEA Grapalat"/>
          <w:sz w:val="20"/>
          <w:szCs w:val="20"/>
          <w:lang w:val="af-ZA"/>
        </w:rPr>
        <w:t xml:space="preserve"> 3.1 </w:t>
      </w:r>
      <w:r w:rsidRPr="00712340">
        <w:rPr>
          <w:rFonts w:ascii="GHEA Grapalat" w:hAnsi="GHEA Grapalat"/>
          <w:sz w:val="20"/>
          <w:szCs w:val="20"/>
        </w:rPr>
        <w:t>կետում</w:t>
      </w:r>
      <w:r w:rsidRPr="00712340">
        <w:rPr>
          <w:rFonts w:ascii="GHEA Grapalat" w:hAnsi="GHEA Grapalat"/>
          <w:sz w:val="20"/>
          <w:szCs w:val="20"/>
          <w:lang w:val="af-ZA"/>
        </w:rPr>
        <w:t xml:space="preserve"> </w:t>
      </w:r>
      <w:r w:rsidRPr="00712340">
        <w:rPr>
          <w:rFonts w:ascii="GHEA Grapalat" w:hAnsi="GHEA Grapalat" w:cs="Sylfaen"/>
          <w:sz w:val="20"/>
          <w:szCs w:val="20"/>
        </w:rPr>
        <w:t>նշված</w:t>
      </w:r>
      <w:r w:rsidRPr="00712340">
        <w:rPr>
          <w:rFonts w:ascii="GHEA Grapalat" w:hAnsi="GHEA Grapalat"/>
          <w:sz w:val="20"/>
          <w:szCs w:val="20"/>
          <w:lang w:val="af-ZA"/>
        </w:rPr>
        <w:t xml:space="preserve"> </w:t>
      </w:r>
      <w:r w:rsidRPr="00712340">
        <w:rPr>
          <w:rFonts w:ascii="GHEA Grapalat" w:hAnsi="GHEA Grapalat" w:cs="Sylfaen"/>
          <w:sz w:val="20"/>
          <w:szCs w:val="20"/>
        </w:rPr>
        <w:t>ծրարի</w:t>
      </w:r>
      <w:r w:rsidRPr="00712340">
        <w:rPr>
          <w:rFonts w:ascii="GHEA Grapalat" w:hAnsi="GHEA Grapalat"/>
          <w:sz w:val="20"/>
          <w:szCs w:val="20"/>
          <w:lang w:val="af-ZA"/>
        </w:rPr>
        <w:t xml:space="preserve"> </w:t>
      </w:r>
      <w:r w:rsidRPr="00712340">
        <w:rPr>
          <w:rFonts w:ascii="GHEA Grapalat" w:hAnsi="GHEA Grapalat" w:cs="Sylfaen"/>
          <w:sz w:val="20"/>
          <w:szCs w:val="20"/>
        </w:rPr>
        <w:t>վրա</w:t>
      </w:r>
      <w:r w:rsidRPr="00712340">
        <w:rPr>
          <w:rFonts w:ascii="GHEA Grapalat" w:hAnsi="GHEA Grapalat"/>
          <w:sz w:val="20"/>
          <w:szCs w:val="20"/>
          <w:lang w:val="af-ZA"/>
        </w:rPr>
        <w:t xml:space="preserve"> </w:t>
      </w:r>
      <w:r w:rsidRPr="00712340">
        <w:rPr>
          <w:rFonts w:ascii="GHEA Grapalat" w:hAnsi="GHEA Grapalat" w:cs="Sylfaen"/>
          <w:sz w:val="20"/>
          <w:szCs w:val="20"/>
        </w:rPr>
        <w:t>հայտը</w:t>
      </w:r>
      <w:r w:rsidRPr="00712340">
        <w:rPr>
          <w:rFonts w:ascii="GHEA Grapalat" w:hAnsi="GHEA Grapalat"/>
          <w:sz w:val="20"/>
          <w:szCs w:val="20"/>
          <w:lang w:val="af-ZA"/>
        </w:rPr>
        <w:t xml:space="preserve"> </w:t>
      </w:r>
      <w:r w:rsidRPr="00712340">
        <w:rPr>
          <w:rFonts w:ascii="GHEA Grapalat" w:hAnsi="GHEA Grapalat" w:cs="Sylfaen"/>
          <w:sz w:val="20"/>
          <w:szCs w:val="20"/>
        </w:rPr>
        <w:t>կազմելու</w:t>
      </w:r>
      <w:r w:rsidRPr="00712340">
        <w:rPr>
          <w:rFonts w:ascii="GHEA Grapalat" w:hAnsi="GHEA Grapalat"/>
          <w:sz w:val="20"/>
          <w:szCs w:val="20"/>
          <w:lang w:val="af-ZA"/>
        </w:rPr>
        <w:t xml:space="preserve"> </w:t>
      </w:r>
      <w:r w:rsidRPr="00712340">
        <w:rPr>
          <w:rFonts w:ascii="GHEA Grapalat" w:hAnsi="GHEA Grapalat" w:cs="Sylfaen"/>
          <w:sz w:val="20"/>
          <w:szCs w:val="20"/>
        </w:rPr>
        <w:t>լեզվով</w:t>
      </w:r>
      <w:r w:rsidRPr="00712340">
        <w:rPr>
          <w:rFonts w:ascii="GHEA Grapalat" w:hAnsi="GHEA Grapalat"/>
          <w:sz w:val="20"/>
          <w:szCs w:val="20"/>
          <w:lang w:val="af-ZA"/>
        </w:rPr>
        <w:t xml:space="preserve"> </w:t>
      </w:r>
      <w:r w:rsidRPr="00712340">
        <w:rPr>
          <w:rFonts w:ascii="GHEA Grapalat" w:hAnsi="GHEA Grapalat" w:cs="Sylfaen"/>
          <w:sz w:val="20"/>
          <w:szCs w:val="20"/>
        </w:rPr>
        <w:t>նշվում</w:t>
      </w:r>
      <w:r w:rsidRPr="00712340">
        <w:rPr>
          <w:rFonts w:ascii="GHEA Grapalat" w:hAnsi="GHEA Grapalat"/>
          <w:sz w:val="20"/>
          <w:szCs w:val="20"/>
          <w:lang w:val="af-ZA"/>
        </w:rPr>
        <w:t xml:space="preserve"> </w:t>
      </w:r>
      <w:r w:rsidRPr="00712340">
        <w:rPr>
          <w:rFonts w:ascii="GHEA Grapalat" w:hAnsi="GHEA Grapalat" w:cs="Sylfaen"/>
          <w:sz w:val="20"/>
          <w:szCs w:val="20"/>
        </w:rPr>
        <w:t>են</w:t>
      </w:r>
      <w:r w:rsidRPr="00712340">
        <w:rPr>
          <w:rFonts w:ascii="GHEA Grapalat" w:hAnsi="GHEA Grapalat"/>
          <w:sz w:val="20"/>
          <w:szCs w:val="20"/>
          <w:lang w:val="af-ZA"/>
        </w:rPr>
        <w:t xml:space="preserve">` </w:t>
      </w:r>
    </w:p>
    <w:p w:rsidR="003337BC" w:rsidRPr="00712340" w:rsidRDefault="003337BC" w:rsidP="003337BC">
      <w:pPr>
        <w:ind w:firstLine="720"/>
        <w:rPr>
          <w:rFonts w:ascii="GHEA Grapalat" w:hAnsi="GHEA Grapalat"/>
          <w:sz w:val="20"/>
          <w:szCs w:val="20"/>
          <w:lang w:val="af-ZA"/>
        </w:rPr>
      </w:pPr>
      <w:r w:rsidRPr="00712340">
        <w:rPr>
          <w:rFonts w:ascii="GHEA Grapalat" w:hAnsi="GHEA Grapalat"/>
          <w:sz w:val="20"/>
          <w:szCs w:val="20"/>
          <w:lang w:val="af-ZA"/>
        </w:rPr>
        <w:t xml:space="preserve">1) </w:t>
      </w:r>
      <w:r w:rsidRPr="00712340">
        <w:rPr>
          <w:rFonts w:ascii="GHEA Grapalat" w:hAnsi="GHEA Grapalat"/>
          <w:sz w:val="20"/>
          <w:szCs w:val="20"/>
        </w:rPr>
        <w:t>պ</w:t>
      </w:r>
      <w:r w:rsidRPr="00712340">
        <w:rPr>
          <w:rFonts w:ascii="GHEA Grapalat" w:hAnsi="GHEA Grapalat" w:cs="Sylfaen"/>
          <w:sz w:val="20"/>
          <w:szCs w:val="20"/>
        </w:rPr>
        <w:t>ատվիրատուի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հայտի</w:t>
      </w:r>
      <w:r w:rsidRPr="00712340">
        <w:rPr>
          <w:rFonts w:ascii="GHEA Grapalat" w:hAnsi="GHEA Grapalat"/>
          <w:sz w:val="20"/>
          <w:szCs w:val="20"/>
          <w:lang w:val="af-ZA"/>
        </w:rPr>
        <w:t xml:space="preserve"> </w:t>
      </w:r>
      <w:r w:rsidRPr="00712340">
        <w:rPr>
          <w:rFonts w:ascii="GHEA Grapalat" w:hAnsi="GHEA Grapalat" w:cs="Sylfaen"/>
          <w:sz w:val="20"/>
          <w:szCs w:val="20"/>
        </w:rPr>
        <w:t>ներկայացման</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հասցեն</w:t>
      </w:r>
      <w:r w:rsidRPr="00712340">
        <w:rPr>
          <w:rFonts w:ascii="GHEA Grapalat" w:hAnsi="GHEA Grapalat"/>
          <w:sz w:val="20"/>
          <w:szCs w:val="20"/>
          <w:lang w:val="af-ZA"/>
        </w:rPr>
        <w:t>).</w:t>
      </w:r>
    </w:p>
    <w:p w:rsidR="003337BC" w:rsidRPr="00712340" w:rsidRDefault="003337BC" w:rsidP="003337BC">
      <w:pPr>
        <w:ind w:firstLine="720"/>
        <w:rPr>
          <w:rFonts w:ascii="GHEA Grapalat" w:hAnsi="GHEA Grapalat"/>
          <w:sz w:val="20"/>
          <w:szCs w:val="20"/>
          <w:lang w:val="af-ZA"/>
        </w:rPr>
      </w:pPr>
      <w:r w:rsidRPr="00712340">
        <w:rPr>
          <w:rFonts w:ascii="GHEA Grapalat" w:hAnsi="GHEA Grapalat"/>
          <w:sz w:val="20"/>
          <w:szCs w:val="20"/>
          <w:lang w:val="af-ZA"/>
        </w:rPr>
        <w:t xml:space="preserve">2) </w:t>
      </w:r>
      <w:r>
        <w:rPr>
          <w:rFonts w:ascii="GHEA Grapalat" w:hAnsi="GHEA Grapalat"/>
          <w:sz w:val="20"/>
          <w:szCs w:val="20"/>
        </w:rPr>
        <w:t>ընթացակարգի</w:t>
      </w:r>
      <w:r w:rsidRPr="00712340">
        <w:rPr>
          <w:rFonts w:ascii="GHEA Grapalat" w:hAnsi="GHEA Grapalat" w:cs="Sylfaen"/>
          <w:sz w:val="20"/>
          <w:szCs w:val="20"/>
          <w:lang w:val="af-ZA"/>
        </w:rPr>
        <w:t xml:space="preserve"> </w:t>
      </w:r>
      <w:r w:rsidRPr="00712340">
        <w:rPr>
          <w:rFonts w:ascii="GHEA Grapalat" w:hAnsi="GHEA Grapalat" w:cs="Sylfaen"/>
          <w:sz w:val="20"/>
          <w:szCs w:val="20"/>
        </w:rPr>
        <w:t>ծածկագիրը</w:t>
      </w:r>
      <w:r w:rsidRPr="00712340">
        <w:rPr>
          <w:rFonts w:ascii="GHEA Grapalat" w:hAnsi="GHEA Grapalat"/>
          <w:sz w:val="20"/>
          <w:szCs w:val="20"/>
          <w:lang w:val="af-ZA"/>
        </w:rPr>
        <w:t>.</w:t>
      </w:r>
    </w:p>
    <w:p w:rsidR="003337BC" w:rsidRPr="00712340" w:rsidRDefault="003337BC" w:rsidP="003337BC">
      <w:pPr>
        <w:ind w:firstLine="720"/>
        <w:rPr>
          <w:rFonts w:ascii="GHEA Grapalat" w:hAnsi="GHEA Grapalat"/>
          <w:sz w:val="20"/>
          <w:szCs w:val="20"/>
          <w:lang w:val="af-ZA"/>
        </w:rPr>
      </w:pPr>
      <w:r w:rsidRPr="00712340">
        <w:rPr>
          <w:rFonts w:ascii="GHEA Grapalat" w:hAnsi="GHEA Grapalat"/>
          <w:sz w:val="20"/>
          <w:szCs w:val="20"/>
          <w:lang w:val="af-ZA"/>
        </w:rPr>
        <w:t>3) «</w:t>
      </w:r>
      <w:r w:rsidRPr="00712340">
        <w:rPr>
          <w:rFonts w:ascii="GHEA Grapalat" w:hAnsi="GHEA Grapalat" w:cs="Sylfaen"/>
          <w:sz w:val="20"/>
          <w:szCs w:val="20"/>
        </w:rPr>
        <w:t>չբացել</w:t>
      </w:r>
      <w:r w:rsidRPr="00712340">
        <w:rPr>
          <w:rFonts w:ascii="GHEA Grapalat" w:hAnsi="GHEA Grapalat"/>
          <w:sz w:val="20"/>
          <w:szCs w:val="20"/>
          <w:lang w:val="af-ZA"/>
        </w:rPr>
        <w:t xml:space="preserve"> </w:t>
      </w:r>
      <w:r w:rsidRPr="00712340">
        <w:rPr>
          <w:rFonts w:ascii="GHEA Grapalat" w:hAnsi="GHEA Grapalat" w:cs="Sylfaen"/>
          <w:sz w:val="20"/>
          <w:szCs w:val="20"/>
        </w:rPr>
        <w:t>մինչև</w:t>
      </w:r>
      <w:r w:rsidRPr="00712340">
        <w:rPr>
          <w:rFonts w:ascii="GHEA Grapalat" w:hAnsi="GHEA Grapalat"/>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sz w:val="20"/>
          <w:szCs w:val="20"/>
          <w:lang w:val="af-ZA"/>
        </w:rPr>
        <w:t xml:space="preserve"> </w:t>
      </w:r>
      <w:r w:rsidRPr="00712340">
        <w:rPr>
          <w:rFonts w:ascii="GHEA Grapalat" w:hAnsi="GHEA Grapalat" w:cs="Sylfaen"/>
          <w:sz w:val="20"/>
          <w:szCs w:val="20"/>
        </w:rPr>
        <w:t>բացման</w:t>
      </w:r>
      <w:r w:rsidRPr="00712340">
        <w:rPr>
          <w:rFonts w:ascii="GHEA Grapalat" w:hAnsi="GHEA Grapalat"/>
          <w:sz w:val="20"/>
          <w:szCs w:val="20"/>
          <w:lang w:val="af-ZA"/>
        </w:rPr>
        <w:t xml:space="preserve"> </w:t>
      </w:r>
      <w:r w:rsidRPr="00712340">
        <w:rPr>
          <w:rFonts w:ascii="GHEA Grapalat" w:hAnsi="GHEA Grapalat" w:cs="Sylfaen"/>
          <w:sz w:val="20"/>
          <w:szCs w:val="20"/>
        </w:rPr>
        <w:t>նիստը</w:t>
      </w:r>
      <w:r w:rsidRPr="00712340">
        <w:rPr>
          <w:rFonts w:ascii="GHEA Grapalat" w:hAnsi="GHEA Grapalat"/>
          <w:sz w:val="20"/>
          <w:szCs w:val="20"/>
          <w:lang w:val="af-ZA"/>
        </w:rPr>
        <w:t xml:space="preserve">» </w:t>
      </w:r>
      <w:r w:rsidRPr="00712340">
        <w:rPr>
          <w:rFonts w:ascii="GHEA Grapalat" w:hAnsi="GHEA Grapalat" w:cs="Sylfaen"/>
          <w:sz w:val="20"/>
          <w:szCs w:val="20"/>
        </w:rPr>
        <w:t>բառերը</w:t>
      </w:r>
      <w:r w:rsidRPr="00712340">
        <w:rPr>
          <w:rFonts w:ascii="GHEA Grapalat" w:hAnsi="GHEA Grapalat"/>
          <w:sz w:val="20"/>
          <w:szCs w:val="20"/>
          <w:lang w:val="af-ZA"/>
        </w:rPr>
        <w:t>.</w:t>
      </w:r>
    </w:p>
    <w:p w:rsidR="003337BC" w:rsidRPr="00712340" w:rsidRDefault="003337BC" w:rsidP="003337BC">
      <w:pPr>
        <w:ind w:firstLine="720"/>
        <w:rPr>
          <w:rFonts w:ascii="GHEA Grapalat" w:hAnsi="GHEA Grapalat"/>
          <w:sz w:val="20"/>
          <w:szCs w:val="20"/>
          <w:lang w:val="af-ZA"/>
        </w:rPr>
      </w:pPr>
      <w:r w:rsidRPr="00712340">
        <w:rPr>
          <w:rFonts w:ascii="GHEA Grapalat" w:hAnsi="GHEA Grapalat"/>
          <w:sz w:val="20"/>
          <w:szCs w:val="20"/>
          <w:lang w:val="af-ZA"/>
        </w:rPr>
        <w:t xml:space="preserve">4) </w:t>
      </w:r>
      <w:r w:rsidRPr="00712340">
        <w:rPr>
          <w:rFonts w:ascii="GHEA Grapalat" w:hAnsi="GHEA Grapalat"/>
          <w:sz w:val="20"/>
          <w:szCs w:val="20"/>
        </w:rPr>
        <w:t>մ</w:t>
      </w:r>
      <w:r w:rsidRPr="00712340">
        <w:rPr>
          <w:rFonts w:ascii="GHEA Grapalat" w:hAnsi="GHEA Grapalat" w:cs="Sylfaen"/>
          <w:sz w:val="20"/>
          <w:szCs w:val="20"/>
        </w:rPr>
        <w:t>ասնակցի</w:t>
      </w:r>
      <w:r w:rsidRPr="00712340">
        <w:rPr>
          <w:rFonts w:ascii="GHEA Grapalat" w:hAnsi="GHEA Grapalat"/>
          <w:sz w:val="20"/>
          <w:szCs w:val="20"/>
          <w:lang w:val="af-ZA"/>
        </w:rPr>
        <w:t xml:space="preserve"> </w:t>
      </w:r>
      <w:r w:rsidRPr="00712340">
        <w:rPr>
          <w:rFonts w:ascii="GHEA Grapalat" w:hAnsi="GHEA Grapalat" w:cs="Sylfaen"/>
          <w:sz w:val="20"/>
          <w:szCs w:val="20"/>
        </w:rPr>
        <w:t>անվանումը</w:t>
      </w:r>
      <w:r w:rsidRPr="00712340">
        <w:rPr>
          <w:rFonts w:ascii="GHEA Grapalat" w:hAnsi="GHEA Grapalat"/>
          <w:sz w:val="20"/>
          <w:szCs w:val="20"/>
          <w:lang w:val="af-ZA"/>
        </w:rPr>
        <w:t xml:space="preserve"> (</w:t>
      </w:r>
      <w:r w:rsidRPr="00712340">
        <w:rPr>
          <w:rFonts w:ascii="GHEA Grapalat" w:hAnsi="GHEA Grapalat" w:cs="Sylfaen"/>
          <w:sz w:val="20"/>
          <w:szCs w:val="20"/>
        </w:rPr>
        <w:t>անունը</w:t>
      </w:r>
      <w:r w:rsidRPr="00712340">
        <w:rPr>
          <w:rFonts w:ascii="GHEA Grapalat" w:hAnsi="GHEA Grapalat"/>
          <w:sz w:val="20"/>
          <w:szCs w:val="20"/>
          <w:lang w:val="af-ZA"/>
        </w:rPr>
        <w:t xml:space="preserve">), </w:t>
      </w:r>
      <w:r w:rsidRPr="00712340">
        <w:rPr>
          <w:rFonts w:ascii="GHEA Grapalat" w:hAnsi="GHEA Grapalat" w:cs="Sylfaen"/>
          <w:sz w:val="20"/>
          <w:szCs w:val="20"/>
        </w:rPr>
        <w:t>գտնվելու</w:t>
      </w:r>
      <w:r w:rsidRPr="00712340">
        <w:rPr>
          <w:rFonts w:ascii="GHEA Grapalat" w:hAnsi="GHEA Grapalat"/>
          <w:sz w:val="20"/>
          <w:szCs w:val="20"/>
          <w:lang w:val="af-ZA"/>
        </w:rPr>
        <w:t xml:space="preserve"> </w:t>
      </w:r>
      <w:r w:rsidRPr="00712340">
        <w:rPr>
          <w:rFonts w:ascii="GHEA Grapalat" w:hAnsi="GHEA Grapalat" w:cs="Sylfaen"/>
          <w:sz w:val="20"/>
          <w:szCs w:val="20"/>
        </w:rPr>
        <w:t>վայրը</w:t>
      </w:r>
      <w:r w:rsidRPr="00712340">
        <w:rPr>
          <w:rFonts w:ascii="GHEA Grapalat" w:hAnsi="GHEA Grapalat"/>
          <w:sz w:val="20"/>
          <w:szCs w:val="20"/>
          <w:lang w:val="af-ZA"/>
        </w:rPr>
        <w:t xml:space="preserve"> </w:t>
      </w:r>
      <w:r w:rsidRPr="00712340">
        <w:rPr>
          <w:rFonts w:ascii="GHEA Grapalat" w:hAnsi="GHEA Grapalat" w:cs="Sylfaen"/>
          <w:sz w:val="20"/>
          <w:szCs w:val="20"/>
        </w:rPr>
        <w:t>և</w:t>
      </w:r>
      <w:r w:rsidRPr="00712340">
        <w:rPr>
          <w:rFonts w:ascii="GHEA Grapalat" w:hAnsi="GHEA Grapalat"/>
          <w:sz w:val="20"/>
          <w:szCs w:val="20"/>
          <w:lang w:val="af-ZA"/>
        </w:rPr>
        <w:t xml:space="preserve"> </w:t>
      </w:r>
      <w:r w:rsidRPr="00712340">
        <w:rPr>
          <w:rFonts w:ascii="GHEA Grapalat" w:hAnsi="GHEA Grapalat" w:cs="Sylfaen"/>
          <w:sz w:val="20"/>
          <w:szCs w:val="20"/>
        </w:rPr>
        <w:t>հեռախոսահամարը</w:t>
      </w:r>
      <w:r w:rsidRPr="00712340">
        <w:rPr>
          <w:rFonts w:ascii="GHEA Grapalat" w:hAnsi="GHEA Grapalat"/>
          <w:sz w:val="20"/>
          <w:szCs w:val="20"/>
          <w:lang w:val="af-ZA"/>
        </w:rPr>
        <w:t>:</w:t>
      </w:r>
    </w:p>
    <w:p w:rsidR="003337BC" w:rsidRPr="00712340" w:rsidRDefault="003337BC" w:rsidP="003337BC">
      <w:pPr>
        <w:ind w:firstLine="720"/>
        <w:jc w:val="both"/>
        <w:rPr>
          <w:rFonts w:ascii="GHEA Grapalat" w:hAnsi="GHEA Grapalat" w:cs="Sylfaen"/>
          <w:sz w:val="20"/>
          <w:szCs w:val="20"/>
          <w:lang w:val="af-ZA"/>
        </w:rPr>
      </w:pPr>
      <w:r w:rsidRPr="00712340">
        <w:rPr>
          <w:rFonts w:ascii="GHEA Grapalat" w:hAnsi="GHEA Grapalat" w:cs="Sylfaen"/>
          <w:sz w:val="20"/>
          <w:szCs w:val="20"/>
          <w:lang w:val="af-ZA"/>
        </w:rPr>
        <w:t xml:space="preserve">3.3 </w:t>
      </w:r>
      <w:r w:rsidRPr="00712340">
        <w:rPr>
          <w:rFonts w:ascii="GHEA Grapalat" w:hAnsi="GHEA Grapalat" w:cs="Sylfaen"/>
          <w:sz w:val="20"/>
          <w:szCs w:val="20"/>
        </w:rPr>
        <w:t>Սույն</w:t>
      </w:r>
      <w:r w:rsidRPr="00712340">
        <w:rPr>
          <w:rFonts w:ascii="GHEA Grapalat" w:hAnsi="GHEA Grapalat" w:cs="Sylfaen"/>
          <w:sz w:val="20"/>
          <w:szCs w:val="20"/>
          <w:lang w:val="af-ZA"/>
        </w:rPr>
        <w:t xml:space="preserve"> </w:t>
      </w:r>
      <w:r w:rsidRPr="00712340">
        <w:rPr>
          <w:rFonts w:ascii="GHEA Grapalat" w:hAnsi="GHEA Grapalat" w:cs="Sylfaen"/>
          <w:sz w:val="20"/>
          <w:szCs w:val="20"/>
        </w:rPr>
        <w:t>հրահանգի</w:t>
      </w:r>
      <w:r w:rsidRPr="00712340">
        <w:rPr>
          <w:rFonts w:ascii="GHEA Grapalat" w:hAnsi="GHEA Grapalat" w:cs="Sylfaen"/>
          <w:sz w:val="20"/>
          <w:szCs w:val="20"/>
          <w:lang w:val="af-ZA"/>
        </w:rPr>
        <w:t xml:space="preserve"> 3.1 </w:t>
      </w:r>
      <w:r w:rsidRPr="00712340">
        <w:rPr>
          <w:rFonts w:ascii="GHEA Grapalat" w:hAnsi="GHEA Grapalat" w:cs="Sylfaen"/>
          <w:sz w:val="20"/>
          <w:szCs w:val="20"/>
        </w:rPr>
        <w:t>և</w:t>
      </w:r>
      <w:r w:rsidRPr="00712340">
        <w:rPr>
          <w:rFonts w:ascii="GHEA Grapalat" w:hAnsi="GHEA Grapalat" w:cs="Sylfaen"/>
          <w:sz w:val="20"/>
          <w:szCs w:val="20"/>
          <w:lang w:val="af-ZA"/>
        </w:rPr>
        <w:t xml:space="preserve"> 3.2 </w:t>
      </w:r>
      <w:r w:rsidRPr="00712340">
        <w:rPr>
          <w:rFonts w:ascii="GHEA Grapalat" w:hAnsi="GHEA Grapalat" w:cs="Sylfaen"/>
          <w:sz w:val="20"/>
          <w:szCs w:val="20"/>
        </w:rPr>
        <w:t>կետերի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պահանջներին</w:t>
      </w:r>
      <w:r w:rsidRPr="00712340">
        <w:rPr>
          <w:rFonts w:ascii="GHEA Grapalat" w:hAnsi="GHEA Grapalat" w:cs="Sylfaen"/>
          <w:sz w:val="20"/>
          <w:szCs w:val="20"/>
          <w:lang w:val="af-ZA"/>
        </w:rPr>
        <w:t xml:space="preserve"> </w:t>
      </w:r>
      <w:r w:rsidRPr="00712340">
        <w:rPr>
          <w:rFonts w:ascii="GHEA Grapalat" w:hAnsi="GHEA Grapalat" w:cs="Sylfaen"/>
          <w:sz w:val="20"/>
          <w:szCs w:val="20"/>
        </w:rPr>
        <w:t>չհամապատասխանող</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հանձնաժողովը</w:t>
      </w:r>
      <w:r w:rsidRPr="00712340">
        <w:rPr>
          <w:rFonts w:ascii="GHEA Grapalat" w:hAnsi="GHEA Grapalat" w:cs="Sylfaen"/>
          <w:sz w:val="20"/>
          <w:szCs w:val="20"/>
          <w:lang w:val="af-ZA"/>
        </w:rPr>
        <w:t xml:space="preserve"> </w:t>
      </w:r>
      <w:r w:rsidRPr="00712340">
        <w:rPr>
          <w:rFonts w:ascii="GHEA Grapalat" w:hAnsi="GHEA Grapalat" w:cs="Sylfaen"/>
          <w:sz w:val="20"/>
          <w:szCs w:val="20"/>
        </w:rPr>
        <w:t>հայտերի</w:t>
      </w:r>
      <w:r w:rsidRPr="00712340">
        <w:rPr>
          <w:rFonts w:ascii="GHEA Grapalat" w:hAnsi="GHEA Grapalat" w:cs="Sylfaen"/>
          <w:sz w:val="20"/>
          <w:szCs w:val="20"/>
          <w:lang w:val="af-ZA"/>
        </w:rPr>
        <w:t xml:space="preserve"> </w:t>
      </w:r>
      <w:r w:rsidRPr="00712340">
        <w:rPr>
          <w:rFonts w:ascii="GHEA Grapalat" w:hAnsi="GHEA Grapalat" w:cs="Sylfaen"/>
          <w:sz w:val="20"/>
          <w:szCs w:val="20"/>
        </w:rPr>
        <w:t>բացման</w:t>
      </w:r>
      <w:r w:rsidRPr="00712340">
        <w:rPr>
          <w:rFonts w:ascii="GHEA Grapalat" w:hAnsi="GHEA Grapalat" w:cs="Sylfaen"/>
          <w:sz w:val="20"/>
          <w:szCs w:val="20"/>
          <w:lang w:val="af-ZA"/>
        </w:rPr>
        <w:t xml:space="preserve"> </w:t>
      </w:r>
      <w:r w:rsidRPr="00712340">
        <w:rPr>
          <w:rFonts w:ascii="GHEA Grapalat" w:hAnsi="GHEA Grapalat" w:cs="Sylfaen"/>
          <w:sz w:val="20"/>
          <w:szCs w:val="20"/>
        </w:rPr>
        <w:t>նիստում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մերժում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է</w:t>
      </w:r>
      <w:r w:rsidRPr="00712340">
        <w:rPr>
          <w:rFonts w:ascii="GHEA Grapalat" w:hAnsi="GHEA Grapalat" w:cs="Sylfaen"/>
          <w:sz w:val="20"/>
          <w:szCs w:val="20"/>
          <w:lang w:val="af-ZA"/>
        </w:rPr>
        <w:t xml:space="preserve"> </w:t>
      </w:r>
      <w:r w:rsidRPr="00712340">
        <w:rPr>
          <w:rFonts w:ascii="GHEA Grapalat" w:hAnsi="GHEA Grapalat" w:cs="Sylfaen"/>
          <w:sz w:val="20"/>
          <w:szCs w:val="20"/>
        </w:rPr>
        <w:t>և</w:t>
      </w:r>
      <w:r w:rsidRPr="00712340">
        <w:rPr>
          <w:rFonts w:ascii="GHEA Grapalat" w:hAnsi="GHEA Grapalat" w:cs="Sylfaen"/>
          <w:sz w:val="20"/>
          <w:szCs w:val="20"/>
          <w:lang w:val="af-ZA"/>
        </w:rPr>
        <w:t xml:space="preserve"> </w:t>
      </w:r>
      <w:r w:rsidRPr="00712340">
        <w:rPr>
          <w:rFonts w:ascii="GHEA Grapalat" w:hAnsi="GHEA Grapalat" w:cs="Sylfaen"/>
          <w:sz w:val="20"/>
          <w:szCs w:val="20"/>
        </w:rPr>
        <w:t>նույնությամբ</w:t>
      </w:r>
      <w:r w:rsidRPr="00712340">
        <w:rPr>
          <w:rFonts w:ascii="GHEA Grapalat" w:hAnsi="GHEA Grapalat" w:cs="Sylfaen"/>
          <w:sz w:val="20"/>
          <w:szCs w:val="20"/>
          <w:lang w:val="af-ZA"/>
        </w:rPr>
        <w:t xml:space="preserve"> </w:t>
      </w:r>
      <w:r w:rsidRPr="00712340">
        <w:rPr>
          <w:rFonts w:ascii="GHEA Grapalat" w:hAnsi="GHEA Grapalat" w:cs="Sylfaen"/>
          <w:sz w:val="20"/>
          <w:szCs w:val="20"/>
        </w:rPr>
        <w:t>վերադարձնում</w:t>
      </w:r>
      <w:r w:rsidRPr="00712340">
        <w:rPr>
          <w:rFonts w:ascii="GHEA Grapalat" w:hAnsi="GHEA Grapalat" w:cs="Sylfaen"/>
          <w:sz w:val="20"/>
          <w:szCs w:val="20"/>
          <w:lang w:val="af-ZA"/>
        </w:rPr>
        <w:t xml:space="preserve"> </w:t>
      </w:r>
      <w:r w:rsidRPr="00712340">
        <w:rPr>
          <w:rFonts w:ascii="GHEA Grapalat" w:hAnsi="GHEA Grapalat" w:cs="Sylfaen"/>
          <w:sz w:val="20"/>
          <w:szCs w:val="20"/>
        </w:rPr>
        <w:t>ներկայացնողին</w:t>
      </w:r>
      <w:r w:rsidRPr="00712340">
        <w:rPr>
          <w:rFonts w:ascii="GHEA Grapalat" w:hAnsi="GHEA Grapalat" w:cs="Sylfaen"/>
          <w:sz w:val="20"/>
          <w:szCs w:val="20"/>
          <w:lang w:val="af-ZA"/>
        </w:rPr>
        <w:t>:</w:t>
      </w:r>
    </w:p>
    <w:p w:rsidR="003337BC" w:rsidRPr="00712340" w:rsidRDefault="003337BC" w:rsidP="003337BC">
      <w:pPr>
        <w:ind w:firstLine="567"/>
        <w:jc w:val="both"/>
        <w:rPr>
          <w:rFonts w:ascii="GHEA Grapalat" w:hAnsi="GHEA Grapalat"/>
          <w:b/>
          <w:sz w:val="20"/>
          <w:lang w:val="af-ZA"/>
        </w:rPr>
      </w:pPr>
    </w:p>
    <w:p w:rsidR="003337BC" w:rsidRPr="00712340" w:rsidRDefault="003337BC" w:rsidP="003337BC">
      <w:pPr>
        <w:pStyle w:val="norm"/>
        <w:spacing w:line="240" w:lineRule="auto"/>
        <w:ind w:firstLine="284"/>
        <w:jc w:val="right"/>
        <w:rPr>
          <w:rFonts w:ascii="GHEA Grapalat" w:hAnsi="GHEA Grapalat" w:cs="Sylfaen"/>
          <w:b/>
          <w:sz w:val="20"/>
          <w:lang w:val="es-ES"/>
        </w:rPr>
      </w:pPr>
    </w:p>
    <w:p w:rsidR="003337BC" w:rsidRPr="00712340" w:rsidRDefault="003337BC" w:rsidP="003337BC">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p>
    <w:p w:rsidR="003337BC" w:rsidRPr="001020F6" w:rsidRDefault="003337BC" w:rsidP="003337BC">
      <w:pPr>
        <w:pStyle w:val="a3"/>
        <w:spacing w:line="240" w:lineRule="auto"/>
        <w:jc w:val="right"/>
        <w:rPr>
          <w:rFonts w:ascii="GHEA Grapalat" w:hAnsi="GHEA Grapalat"/>
          <w:i w:val="0"/>
          <w:lang w:val="af-ZA"/>
        </w:rPr>
      </w:pPr>
      <w:r w:rsidRPr="00670B57">
        <w:rPr>
          <w:rFonts w:ascii="GHEA Grapalat" w:hAnsi="GHEA Grapalat"/>
          <w:i w:val="0"/>
          <w:lang w:val="af-ZA"/>
        </w:rPr>
        <w:t xml:space="preserve">  </w:t>
      </w:r>
      <w:r w:rsidRPr="007121A4">
        <w:rPr>
          <w:rFonts w:ascii="GHEA Grapalat" w:hAnsi="GHEA Grapalat"/>
          <w:b/>
          <w:i w:val="0"/>
          <w:lang w:val="af-ZA"/>
        </w:rPr>
        <w:t>ՀՀ</w:t>
      </w:r>
      <w:r w:rsidRPr="007121A4">
        <w:rPr>
          <w:rFonts w:ascii="GHEA Grapalat" w:hAnsi="GHEA Grapalat"/>
          <w:b/>
          <w:i w:val="0"/>
          <w:lang w:val="ru-RU"/>
        </w:rPr>
        <w:t>ԱՄԳՀ</w:t>
      </w:r>
      <w:r>
        <w:rPr>
          <w:rFonts w:ascii="GHEA Grapalat" w:hAnsi="GHEA Grapalat"/>
          <w:b/>
          <w:i w:val="0"/>
          <w:lang w:val="af-ZA"/>
        </w:rPr>
        <w:t>-</w:t>
      </w:r>
      <w:r w:rsidRPr="002F49A8">
        <w:rPr>
          <w:rFonts w:ascii="GHEA Grapalat" w:hAnsi="GHEA Grapalat"/>
          <w:b/>
          <w:bCs/>
          <w:i w:val="0"/>
          <w:sz w:val="16"/>
          <w:szCs w:val="16"/>
          <w:lang w:val="af-ZA"/>
        </w:rPr>
        <w:t xml:space="preserve"> </w:t>
      </w:r>
      <w:r w:rsidRPr="002F49A8">
        <w:rPr>
          <w:rFonts w:ascii="GHEA Grapalat" w:hAnsi="GHEA Grapalat"/>
          <w:b/>
          <w:bCs/>
          <w:i w:val="0"/>
          <w:lang w:val="af-ZA"/>
        </w:rPr>
        <w:t>ՀՄԱԾՁԲ</w:t>
      </w:r>
      <w:r w:rsidRPr="007121A4">
        <w:rPr>
          <w:rFonts w:ascii="GHEA Grapalat" w:hAnsi="GHEA Grapalat"/>
          <w:b/>
          <w:i w:val="0"/>
          <w:lang w:val="af-ZA"/>
        </w:rPr>
        <w:t xml:space="preserve"> -21/0</w:t>
      </w:r>
      <w:r w:rsidRPr="00F626E0">
        <w:rPr>
          <w:rFonts w:ascii="GHEA Grapalat" w:hAnsi="GHEA Grapalat"/>
          <w:b/>
          <w:i w:val="0"/>
          <w:lang w:val="af-ZA"/>
        </w:rPr>
        <w:t>3</w:t>
      </w:r>
      <w:r w:rsidRPr="00670B57">
        <w:rPr>
          <w:rFonts w:ascii="GHEA Grapalat" w:hAnsi="GHEA Grapalat"/>
          <w:i w:val="0"/>
          <w:lang w:val="af-ZA"/>
        </w:rPr>
        <w:t xml:space="preserve"> </w:t>
      </w:r>
      <w:r w:rsidRPr="001020F6">
        <w:rPr>
          <w:rFonts w:ascii="GHEA Grapalat" w:hAnsi="GHEA Grapalat"/>
          <w:i w:val="0"/>
          <w:lang w:val="af-ZA"/>
        </w:rPr>
        <w:t xml:space="preserve"> </w:t>
      </w:r>
      <w:r w:rsidRPr="00712340">
        <w:rPr>
          <w:rFonts w:ascii="GHEA Grapalat" w:hAnsi="GHEA Grapalat" w:cs="Sylfaen"/>
          <w:i w:val="0"/>
        </w:rPr>
        <w:t>ծածկա</w:t>
      </w:r>
      <w:r w:rsidRPr="00712340">
        <w:rPr>
          <w:rFonts w:ascii="GHEA Grapalat" w:hAnsi="GHEA Grapalat" w:cs="Times Armenian"/>
          <w:i w:val="0"/>
        </w:rPr>
        <w:t>գ</w:t>
      </w:r>
      <w:r w:rsidRPr="00712340">
        <w:rPr>
          <w:rFonts w:ascii="GHEA Grapalat" w:hAnsi="GHEA Grapalat" w:cs="Sylfaen"/>
          <w:i w:val="0"/>
        </w:rPr>
        <w:t>րով</w:t>
      </w:r>
      <w:r w:rsidRPr="00712340">
        <w:rPr>
          <w:rFonts w:ascii="GHEA Grapalat" w:hAnsi="GHEA Grapalat" w:cs="Times Armenian"/>
          <w:i w:val="0"/>
          <w:lang w:val="af-ZA"/>
        </w:rPr>
        <w:t xml:space="preserve"> </w:t>
      </w:r>
    </w:p>
    <w:p w:rsidR="003337BC" w:rsidRPr="00712340" w:rsidRDefault="003337BC" w:rsidP="003337BC">
      <w:pPr>
        <w:pStyle w:val="aa"/>
        <w:spacing w:after="0"/>
        <w:ind w:firstLine="567"/>
        <w:jc w:val="right"/>
        <w:rPr>
          <w:rFonts w:ascii="GHEA Grapalat" w:hAnsi="GHEA Grapalat" w:cs="Times Armenian"/>
          <w:i/>
          <w:sz w:val="20"/>
          <w:szCs w:val="20"/>
          <w:lang w:val="af-ZA"/>
        </w:rPr>
      </w:pPr>
      <w:r w:rsidRPr="00712340">
        <w:rPr>
          <w:rFonts w:ascii="GHEA Grapalat" w:hAnsi="GHEA Grapalat" w:cs="Times Armenian"/>
          <w:i/>
          <w:sz w:val="20"/>
          <w:szCs w:val="20"/>
          <w:lang w:val="af-ZA"/>
        </w:rPr>
        <w:t xml:space="preserve">մրցույթի գնահատող </w:t>
      </w:r>
      <w:r w:rsidRPr="00712340">
        <w:rPr>
          <w:rFonts w:ascii="GHEA Grapalat" w:hAnsi="GHEA Grapalat" w:cs="Sylfaen"/>
          <w:i/>
          <w:sz w:val="20"/>
          <w:szCs w:val="20"/>
        </w:rPr>
        <w:t>հանձնաժողովի</w:t>
      </w:r>
    </w:p>
    <w:p w:rsidR="003337BC" w:rsidRPr="0055079F" w:rsidRDefault="003337BC" w:rsidP="003337BC">
      <w:pPr>
        <w:jc w:val="center"/>
        <w:rPr>
          <w:rFonts w:ascii="GHEA Grapalat" w:hAnsi="GHEA Grapalat" w:cs="Sylfaen"/>
          <w:b/>
          <w:lang w:val="af-ZA"/>
        </w:rPr>
      </w:pPr>
    </w:p>
    <w:p w:rsidR="003337BC" w:rsidRPr="00712340" w:rsidRDefault="003337BC" w:rsidP="003337BC">
      <w:pPr>
        <w:jc w:val="center"/>
        <w:rPr>
          <w:rFonts w:ascii="GHEA Grapalat" w:hAnsi="GHEA Grapalat" w:cs="Arial"/>
          <w:b/>
          <w:lang w:val="es-ES"/>
        </w:rPr>
      </w:pPr>
      <w:r w:rsidRPr="00712340">
        <w:rPr>
          <w:rFonts w:ascii="GHEA Grapalat" w:hAnsi="GHEA Grapalat" w:cs="Sylfaen"/>
          <w:b/>
          <w:lang w:val="es-ES"/>
        </w:rPr>
        <w:t>ԴԻՄՈՒՄՀԱՅՏԱՐԱՐՈՒԹՅՈՒՆ*</w:t>
      </w:r>
    </w:p>
    <w:p w:rsidR="003337BC" w:rsidRPr="00712340" w:rsidRDefault="003337BC" w:rsidP="003337BC">
      <w:pPr>
        <w:pStyle w:val="6"/>
        <w:jc w:val="center"/>
        <w:rPr>
          <w:rFonts w:ascii="GHEA Grapalat" w:hAnsi="GHEA Grapalat" w:cs="Arial"/>
          <w:color w:val="auto"/>
          <w:sz w:val="24"/>
          <w:szCs w:val="24"/>
          <w:lang w:val="es-ES"/>
        </w:rPr>
      </w:pPr>
      <w:r>
        <w:rPr>
          <w:rFonts w:ascii="GHEA Grapalat" w:hAnsi="GHEA Grapalat" w:cs="Sylfaen"/>
          <w:color w:val="auto"/>
          <w:sz w:val="24"/>
          <w:szCs w:val="24"/>
          <w:lang w:val="ru-RU"/>
        </w:rPr>
        <w:t>Ընթացակարգի</w:t>
      </w:r>
      <w:r w:rsidRPr="003337BC">
        <w:rPr>
          <w:rFonts w:ascii="GHEA Grapalat" w:hAnsi="GHEA Grapalat" w:cs="Sylfaen"/>
          <w:color w:val="auto"/>
          <w:sz w:val="24"/>
          <w:szCs w:val="24"/>
          <w:lang w:val="af-ZA"/>
        </w:rPr>
        <w:t xml:space="preserve"> </w:t>
      </w:r>
      <w:r w:rsidRPr="00712340">
        <w:rPr>
          <w:rFonts w:ascii="GHEA Grapalat" w:hAnsi="GHEA Grapalat" w:cs="Sylfaen"/>
          <w:color w:val="auto"/>
          <w:sz w:val="24"/>
          <w:szCs w:val="24"/>
          <w:lang w:val="es-ES"/>
        </w:rPr>
        <w:t>մրցույթին մասնակցելու</w:t>
      </w:r>
      <w:r w:rsidRPr="00712340">
        <w:rPr>
          <w:rFonts w:ascii="GHEA Grapalat" w:hAnsi="GHEA Grapalat" w:cs="Arial"/>
          <w:color w:val="auto"/>
          <w:sz w:val="24"/>
          <w:szCs w:val="24"/>
          <w:lang w:val="es-ES"/>
        </w:rPr>
        <w:t xml:space="preserve">  </w:t>
      </w:r>
    </w:p>
    <w:p w:rsidR="003337BC" w:rsidRPr="00712340" w:rsidRDefault="003337BC" w:rsidP="003337BC">
      <w:pPr>
        <w:rPr>
          <w:lang w:val="es-ES" w:eastAsia="ru-RU"/>
        </w:rPr>
      </w:pPr>
    </w:p>
    <w:p w:rsidR="003337BC" w:rsidRPr="00712340" w:rsidRDefault="003337BC" w:rsidP="003337BC">
      <w:pPr>
        <w:jc w:val="both"/>
        <w:rPr>
          <w:rFonts w:ascii="GHEA Grapalat" w:hAnsi="GHEA Grapalat" w:cs="Arial"/>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lang w:val="es-ES"/>
        </w:rPr>
        <w:t xml:space="preserve"> </w:t>
      </w:r>
      <w:r w:rsidRPr="00712340">
        <w:rPr>
          <w:rFonts w:ascii="GHEA Grapalat" w:hAnsi="GHEA Grapalat" w:cs="Sylfaen"/>
          <w:sz w:val="20"/>
          <w:szCs w:val="20"/>
          <w:lang w:val="es-ES"/>
        </w:rPr>
        <w:t>հայտնում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որ</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ցանկություն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ունի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մասնակցել</w:t>
      </w:r>
    </w:p>
    <w:p w:rsidR="003337BC" w:rsidRPr="00712340" w:rsidRDefault="003337BC" w:rsidP="003337BC">
      <w:pPr>
        <w:jc w:val="both"/>
        <w:rPr>
          <w:rFonts w:ascii="GHEA Grapalat" w:hAnsi="GHEA Grapalat"/>
          <w:sz w:val="22"/>
          <w:szCs w:val="22"/>
          <w:vertAlign w:val="superscript"/>
          <w:lang w:val="es-ES"/>
        </w:rPr>
      </w:pPr>
      <w:r w:rsidRPr="00712340">
        <w:rPr>
          <w:rFonts w:ascii="GHEA Grapalat" w:hAnsi="GHEA Grapalat"/>
          <w:vertAlign w:val="superscript"/>
          <w:lang w:val="es-ES"/>
        </w:rPr>
        <w:t xml:space="preserve">               </w:t>
      </w:r>
      <w:r w:rsidRPr="00712340">
        <w:rPr>
          <w:rFonts w:ascii="GHEA Grapalat" w:hAnsi="GHEA Grapalat"/>
          <w:lang w:val="es-ES"/>
        </w:rPr>
        <w:t xml:space="preserve">            </w:t>
      </w:r>
      <w:r w:rsidRPr="00712340">
        <w:rPr>
          <w:rFonts w:ascii="GHEA Grapalat" w:hAnsi="GHEA Grapalat" w:cs="Sylfaen"/>
          <w:vertAlign w:val="superscript"/>
          <w:lang w:val="es-ES"/>
        </w:rPr>
        <w:t>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3337BC" w:rsidRPr="00712340" w:rsidRDefault="003337BC" w:rsidP="003337BC">
      <w:pPr>
        <w:jc w:val="both"/>
        <w:rPr>
          <w:rFonts w:ascii="GHEA Grapalat" w:hAnsi="GHEA Grapalat"/>
          <w:sz w:val="22"/>
          <w:szCs w:val="22"/>
          <w:u w:val="single"/>
          <w:lang w:val="es-ES"/>
        </w:rPr>
      </w:pP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lang w:val="es-ES"/>
        </w:rPr>
        <w:t>-</w:t>
      </w:r>
      <w:r w:rsidRPr="00712340">
        <w:rPr>
          <w:rFonts w:ascii="GHEA Grapalat" w:hAnsi="GHEA Grapalat" w:cs="Sylfaen"/>
          <w:sz w:val="20"/>
          <w:szCs w:val="20"/>
          <w:lang w:val="es-ES"/>
        </w:rPr>
        <w:t>ի կողմից</w:t>
      </w:r>
      <w:r w:rsidRPr="0055079F">
        <w:rPr>
          <w:rFonts w:ascii="GHEA Grapalat" w:hAnsi="GHEA Grapalat"/>
          <w:sz w:val="22"/>
          <w:szCs w:val="22"/>
          <w:u w:val="single"/>
          <w:lang w:val="es-ES"/>
        </w:rPr>
        <w:t xml:space="preserve"> </w:t>
      </w:r>
      <w:r w:rsidRPr="0055079F">
        <w:rPr>
          <w:rFonts w:ascii="GHEA Grapalat" w:hAnsi="GHEA Grapalat"/>
          <w:sz w:val="20"/>
          <w:szCs w:val="20"/>
          <w:lang w:val="af-ZA"/>
        </w:rPr>
        <w:t>ՀՀ</w:t>
      </w:r>
      <w:r w:rsidRPr="0055079F">
        <w:rPr>
          <w:rFonts w:ascii="GHEA Grapalat" w:hAnsi="GHEA Grapalat"/>
          <w:sz w:val="20"/>
          <w:szCs w:val="20"/>
          <w:lang w:val="ru-RU"/>
        </w:rPr>
        <w:t>ԱՄԳՀ</w:t>
      </w:r>
      <w:r w:rsidRPr="0055079F">
        <w:rPr>
          <w:rFonts w:ascii="GHEA Grapalat" w:hAnsi="GHEA Grapalat"/>
          <w:sz w:val="20"/>
          <w:szCs w:val="20"/>
          <w:lang w:val="af-ZA"/>
        </w:rPr>
        <w:t>-</w:t>
      </w:r>
      <w:r w:rsidRPr="0055079F">
        <w:rPr>
          <w:rFonts w:ascii="GHEA Grapalat" w:hAnsi="GHEA Grapalat"/>
          <w:bCs/>
          <w:i/>
          <w:sz w:val="20"/>
          <w:szCs w:val="20"/>
          <w:lang w:val="af-ZA"/>
        </w:rPr>
        <w:t xml:space="preserve"> ՀՄԱԾՁԲ</w:t>
      </w:r>
      <w:r w:rsidRPr="0055079F">
        <w:rPr>
          <w:rFonts w:ascii="GHEA Grapalat" w:hAnsi="GHEA Grapalat"/>
          <w:sz w:val="20"/>
          <w:szCs w:val="20"/>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cs="Sylfaen"/>
          <w:sz w:val="20"/>
          <w:szCs w:val="20"/>
          <w:lang w:val="es-ES"/>
        </w:rPr>
        <w:t>ծածկագրով հայտարարված</w:t>
      </w:r>
    </w:p>
    <w:p w:rsidR="003337BC" w:rsidRPr="00712340" w:rsidRDefault="003337BC" w:rsidP="003337BC">
      <w:pPr>
        <w:jc w:val="both"/>
        <w:rPr>
          <w:rFonts w:ascii="GHEA Grapalat" w:hAnsi="GHEA Grapalat" w:cs="Sylfaen"/>
          <w:vertAlign w:val="superscript"/>
          <w:lang w:val="es-ES"/>
        </w:rPr>
      </w:pPr>
      <w:r w:rsidRPr="00712340">
        <w:rPr>
          <w:rFonts w:ascii="GHEA Grapalat" w:hAnsi="GHEA Grapalat" w:cs="Sylfaen"/>
          <w:vertAlign w:val="superscript"/>
          <w:lang w:val="es-ES"/>
        </w:rPr>
        <w:t xml:space="preserve">                       պատվիրատուի անվանումը</w:t>
      </w:r>
    </w:p>
    <w:p w:rsidR="003337BC" w:rsidRPr="00712340" w:rsidRDefault="003337BC" w:rsidP="003337BC">
      <w:pPr>
        <w:jc w:val="both"/>
        <w:rPr>
          <w:rFonts w:ascii="GHEA Grapalat" w:hAnsi="GHEA Grapalat" w:cs="Sylfaen"/>
          <w:sz w:val="20"/>
          <w:szCs w:val="20"/>
          <w:lang w:val="es-ES"/>
        </w:rPr>
      </w:pPr>
      <w:r>
        <w:rPr>
          <w:rFonts w:ascii="GHEA Grapalat" w:hAnsi="GHEA Grapalat" w:cs="Sylfaen"/>
          <w:sz w:val="20"/>
          <w:szCs w:val="20"/>
          <w:lang w:val="ru-RU"/>
        </w:rPr>
        <w:t>ընթացակարգի</w:t>
      </w:r>
      <w:r w:rsidRPr="0055079F">
        <w:rPr>
          <w:rFonts w:ascii="GHEA Grapalat" w:hAnsi="GHEA Grapalat" w:cs="Sylfaen"/>
          <w:sz w:val="20"/>
          <w:szCs w:val="20"/>
          <w:lang w:val="es-ES"/>
        </w:rPr>
        <w:t xml:space="preserve"> </w:t>
      </w:r>
      <w:r w:rsidRPr="00712340">
        <w:rPr>
          <w:rFonts w:ascii="GHEA Grapalat" w:hAnsi="GHEA Grapalat" w:cs="Sylfaen"/>
          <w:sz w:val="20"/>
          <w:szCs w:val="20"/>
          <w:lang w:val="es-ES"/>
        </w:rPr>
        <w:t>մրցույթի</w:t>
      </w:r>
      <w:r w:rsidRPr="00712340">
        <w:rPr>
          <w:rFonts w:ascii="GHEA Grapalat" w:hAnsi="GHEA Grapalat" w:cs="Arial"/>
          <w:sz w:val="16"/>
          <w:szCs w:val="16"/>
          <w:lang w:val="es-ES"/>
        </w:rPr>
        <w:t xml:space="preserve"> </w:t>
      </w:r>
      <w:r w:rsidRPr="00712340">
        <w:rPr>
          <w:rFonts w:ascii="GHEA Grapalat" w:hAnsi="GHEA Grapalat"/>
          <w:u w:val="single"/>
          <w:lang w:val="es-ES"/>
        </w:rPr>
        <w:tab/>
        <w:t xml:space="preserve">    </w:t>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t xml:space="preserve">     </w:t>
      </w:r>
      <w:r w:rsidRPr="00712340">
        <w:rPr>
          <w:rFonts w:ascii="GHEA Grapalat" w:hAnsi="GHEA Grapalat" w:cs="Sylfaen"/>
          <w:sz w:val="20"/>
          <w:szCs w:val="20"/>
          <w:lang w:val="es-ES"/>
        </w:rPr>
        <w:t xml:space="preserve"> չափաբաժնին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չափաբաժիններին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և</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 xml:space="preserve">հրավերի </w:t>
      </w:r>
    </w:p>
    <w:p w:rsidR="003337BC" w:rsidRPr="00712340" w:rsidRDefault="003337BC" w:rsidP="003337BC">
      <w:pPr>
        <w:jc w:val="both"/>
        <w:rPr>
          <w:rFonts w:ascii="GHEA Grapalat" w:hAnsi="GHEA Grapalat"/>
          <w:vertAlign w:val="superscript"/>
          <w:lang w:val="es-ES"/>
        </w:rPr>
      </w:pPr>
      <w:r w:rsidRPr="00712340">
        <w:rPr>
          <w:rFonts w:ascii="GHEA Grapalat" w:hAnsi="GHEA Grapalat" w:cs="Sylfaen"/>
          <w:vertAlign w:val="superscript"/>
          <w:lang w:val="es-ES"/>
        </w:rPr>
        <w:t xml:space="preserve">                                            չափաբաժնի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չափաբաժինների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համարը</w:t>
      </w:r>
    </w:p>
    <w:p w:rsidR="003337BC" w:rsidRPr="00712340" w:rsidRDefault="003337BC" w:rsidP="003337BC">
      <w:pPr>
        <w:jc w:val="both"/>
        <w:rPr>
          <w:rFonts w:ascii="GHEA Grapalat" w:hAnsi="GHEA Grapalat"/>
          <w:sz w:val="20"/>
          <w:szCs w:val="20"/>
          <w:lang w:val="es-ES"/>
        </w:rPr>
      </w:pPr>
      <w:r w:rsidRPr="00712340">
        <w:rPr>
          <w:rFonts w:ascii="GHEA Grapalat" w:hAnsi="GHEA Grapalat"/>
          <w:vertAlign w:val="superscript"/>
          <w:lang w:val="es-ES"/>
        </w:rPr>
        <w:t xml:space="preserve"> </w:t>
      </w:r>
      <w:r w:rsidRPr="00712340">
        <w:rPr>
          <w:rFonts w:ascii="GHEA Grapalat" w:hAnsi="GHEA Grapalat" w:cs="Sylfaen"/>
          <w:sz w:val="20"/>
          <w:szCs w:val="20"/>
          <w:lang w:val="es-ES"/>
        </w:rPr>
        <w:t>պահանջներին համապատասխան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ներկայացնում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w:t>
      </w:r>
    </w:p>
    <w:p w:rsidR="003337BC" w:rsidRPr="00712340" w:rsidRDefault="003337BC" w:rsidP="003337BC">
      <w:pPr>
        <w:jc w:val="both"/>
        <w:rPr>
          <w:rFonts w:ascii="GHEA Grapalat" w:hAnsi="GHEA Grapalat"/>
          <w:sz w:val="12"/>
          <w:szCs w:val="12"/>
          <w:u w:val="single"/>
          <w:lang w:val="es-ES"/>
        </w:rPr>
      </w:pPr>
    </w:p>
    <w:p w:rsidR="003337BC" w:rsidRPr="00712340" w:rsidRDefault="003337BC" w:rsidP="003337BC">
      <w:pPr>
        <w:jc w:val="both"/>
        <w:rPr>
          <w:rFonts w:ascii="GHEA Grapalat" w:hAnsi="GHEA Grapalat" w:cs="Sylfaen"/>
          <w:sz w:val="20"/>
          <w:szCs w:val="20"/>
          <w:lang w:val="es-ES"/>
        </w:rPr>
      </w:pPr>
      <w:r w:rsidRPr="00712340">
        <w:rPr>
          <w:rFonts w:ascii="GHEA Grapalat" w:hAnsi="GHEA Grapalat"/>
          <w:sz w:val="22"/>
          <w:szCs w:val="22"/>
          <w:u w:val="single"/>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lang w:val="es-ES"/>
        </w:rPr>
        <w:t>-</w:t>
      </w:r>
      <w:r w:rsidRPr="00712340">
        <w:rPr>
          <w:rFonts w:ascii="GHEA Grapalat" w:hAnsi="GHEA Grapalat" w:cs="Sylfaen"/>
          <w:sz w:val="20"/>
          <w:szCs w:val="20"/>
          <w:lang w:val="es-ES"/>
        </w:rPr>
        <w:t>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հայտնում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և</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հավաստում</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 xml:space="preserve">որ հանդիսանում է </w:t>
      </w:r>
    </w:p>
    <w:p w:rsidR="003337BC" w:rsidRPr="00712340" w:rsidRDefault="003337BC" w:rsidP="003337BC">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p>
    <w:p w:rsidR="003337BC" w:rsidRPr="00712340" w:rsidRDefault="003337BC" w:rsidP="003337BC">
      <w:pPr>
        <w:jc w:val="both"/>
        <w:rPr>
          <w:rFonts w:ascii="GHEA Grapalat" w:hAnsi="GHEA Grapalat" w:cs="Sylfaen"/>
          <w:sz w:val="20"/>
          <w:szCs w:val="20"/>
          <w:lang w:val="es-ES"/>
        </w:rPr>
      </w:pP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u w:val="single"/>
          <w:lang w:val="es-ES"/>
        </w:rPr>
        <w:tab/>
      </w:r>
      <w:r w:rsidRPr="00712340">
        <w:rPr>
          <w:rFonts w:ascii="GHEA Grapalat" w:hAnsi="GHEA Grapalat" w:cs="Sylfaen"/>
          <w:sz w:val="20"/>
          <w:szCs w:val="20"/>
          <w:lang w:val="es-ES"/>
        </w:rPr>
        <w:t xml:space="preserve">ռեզիդենտ:  </w:t>
      </w:r>
    </w:p>
    <w:p w:rsidR="003337BC" w:rsidRPr="00712340" w:rsidRDefault="003337BC" w:rsidP="003337BC">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երկրի անվանումը</w:t>
      </w:r>
    </w:p>
    <w:p w:rsidR="003337BC" w:rsidRPr="00712340" w:rsidDel="00437CDB" w:rsidRDefault="003337BC" w:rsidP="003337BC">
      <w:pPr>
        <w:jc w:val="both"/>
        <w:rPr>
          <w:rFonts w:ascii="GHEA Grapalat" w:hAnsi="GHEA Grapalat" w:cs="Sylfaen"/>
          <w:sz w:val="20"/>
          <w:szCs w:val="20"/>
          <w:lang w:val="es-ES"/>
        </w:rPr>
      </w:pPr>
    </w:p>
    <w:p w:rsidR="003337BC" w:rsidRPr="00712340" w:rsidRDefault="003337BC" w:rsidP="003337BC">
      <w:pPr>
        <w:jc w:val="both"/>
        <w:rPr>
          <w:rFonts w:ascii="GHEA Grapalat" w:hAnsi="GHEA Grapalat" w:cs="Sylfaen"/>
          <w:sz w:val="20"/>
          <w:szCs w:val="20"/>
          <w:lang w:val="es-ES"/>
        </w:rPr>
      </w:pPr>
      <w:r w:rsidRPr="00712340">
        <w:rPr>
          <w:rFonts w:ascii="GHEA Grapalat" w:hAnsi="GHEA Grapalat" w:cs="Sylfaen"/>
          <w:sz w:val="20"/>
          <w:szCs w:val="20"/>
          <w:lang w:val="es-ES"/>
        </w:rPr>
        <w:t xml:space="preserve">                </w:t>
      </w:r>
    </w:p>
    <w:p w:rsidR="003337BC" w:rsidRDefault="003337BC" w:rsidP="003337BC">
      <w:pPr>
        <w:jc w:val="both"/>
        <w:rPr>
          <w:rFonts w:ascii="GHEA Grapalat" w:hAnsi="GHEA Grapalat" w:cs="Sylfaen"/>
          <w:sz w:val="20"/>
          <w:szCs w:val="20"/>
          <w:lang w:val="es-ES"/>
        </w:rPr>
      </w:pPr>
      <w:r w:rsidRPr="00712340">
        <w:rPr>
          <w:rFonts w:ascii="GHEA Grapalat" w:hAnsi="GHEA Grapalat"/>
          <w:sz w:val="20"/>
          <w:szCs w:val="20"/>
          <w:u w:val="single"/>
          <w:lang w:val="es-ES"/>
        </w:rPr>
        <w:t xml:space="preserve">                                         </w:t>
      </w:r>
      <w:r w:rsidRPr="00712340">
        <w:rPr>
          <w:rFonts w:ascii="GHEA Grapalat" w:hAnsi="GHEA Grapalat"/>
          <w:sz w:val="20"/>
          <w:szCs w:val="20"/>
          <w:lang w:val="es-ES"/>
        </w:rPr>
        <w:t>-</w:t>
      </w:r>
      <w:r w:rsidRPr="00712340">
        <w:rPr>
          <w:rFonts w:ascii="GHEA Grapalat" w:hAnsi="GHEA Grapalat" w:cs="Sylfaen"/>
          <w:sz w:val="20"/>
          <w:szCs w:val="20"/>
          <w:lang w:val="es-ES"/>
        </w:rPr>
        <w:t>ի</w:t>
      </w:r>
      <w:r>
        <w:rPr>
          <w:rFonts w:ascii="GHEA Grapalat" w:hAnsi="GHEA Grapalat" w:cs="Sylfaen"/>
          <w:sz w:val="20"/>
          <w:szCs w:val="20"/>
          <w:lang w:val="es-ES"/>
        </w:rPr>
        <w:t>՝</w:t>
      </w:r>
    </w:p>
    <w:p w:rsidR="003337BC" w:rsidRDefault="003337BC" w:rsidP="003337BC">
      <w:pPr>
        <w:jc w:val="both"/>
        <w:rPr>
          <w:rFonts w:ascii="GHEA Grapalat" w:hAnsi="GHEA Grapalat" w:cs="Sylfaen"/>
          <w:sz w:val="20"/>
          <w:szCs w:val="20"/>
          <w:lang w:val="es-ES"/>
        </w:rPr>
      </w:pPr>
      <w:r w:rsidRPr="00712340">
        <w:rPr>
          <w:rFonts w:ascii="GHEA Grapalat" w:hAnsi="GHEA Grapalat" w:cs="Sylfaen"/>
          <w:vertAlign w:val="superscript"/>
          <w:lang w:val="es-ES"/>
        </w:rPr>
        <w:t xml:space="preserve">               մասնակցի</w:t>
      </w:r>
      <w:r w:rsidRPr="00712340">
        <w:rPr>
          <w:rFonts w:ascii="GHEA Grapalat" w:hAnsi="GHEA Grapalat" w:cs="Arial"/>
          <w:vertAlign w:val="superscript"/>
          <w:lang w:val="es-ES"/>
        </w:rPr>
        <w:t xml:space="preserve"> </w:t>
      </w:r>
      <w:r w:rsidRPr="00712340">
        <w:rPr>
          <w:rFonts w:ascii="GHEA Grapalat" w:hAnsi="GHEA Grapalat" w:cs="Sylfaen"/>
          <w:vertAlign w:val="superscript"/>
          <w:lang w:val="es-ES"/>
        </w:rPr>
        <w:t>անվանումը</w:t>
      </w:r>
      <w:r w:rsidRPr="00712340">
        <w:rPr>
          <w:rFonts w:ascii="GHEA Grapalat" w:hAnsi="GHEA Grapalat" w:cs="Arial"/>
          <w:vertAlign w:val="superscript"/>
          <w:lang w:val="es-ES"/>
        </w:rPr>
        <w:t xml:space="preserve">  </w:t>
      </w:r>
    </w:p>
    <w:p w:rsidR="003337BC" w:rsidRPr="00712340" w:rsidRDefault="003337BC" w:rsidP="003337BC">
      <w:pPr>
        <w:numPr>
          <w:ilvl w:val="0"/>
          <w:numId w:val="18"/>
        </w:numPr>
        <w:jc w:val="both"/>
        <w:rPr>
          <w:rFonts w:ascii="GHEA Grapalat" w:hAnsi="GHEA Grapalat" w:cs="Arial"/>
          <w:szCs w:val="22"/>
          <w:u w:val="single"/>
          <w:lang w:val="es-ES"/>
        </w:rPr>
      </w:pPr>
      <w:r w:rsidRPr="00712340">
        <w:rPr>
          <w:rFonts w:ascii="GHEA Grapalat" w:hAnsi="GHEA Grapalat" w:cs="Arial"/>
          <w:sz w:val="20"/>
          <w:szCs w:val="20"/>
          <w:lang w:val="es-ES"/>
        </w:rPr>
        <w:t xml:space="preserve">հարկ վճարողի հաշվառման համարն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sidRPr="00712340">
        <w:rPr>
          <w:rFonts w:ascii="GHEA Grapalat" w:hAnsi="GHEA Grapalat" w:cs="Arial"/>
          <w:szCs w:val="22"/>
          <w:u w:val="single"/>
          <w:lang w:val="es-ES"/>
        </w:rPr>
        <w:tab/>
      </w:r>
      <w:r>
        <w:rPr>
          <w:rFonts w:ascii="GHEA Grapalat" w:hAnsi="GHEA Grapalat" w:cs="Arial"/>
          <w:szCs w:val="22"/>
          <w:u w:val="single"/>
          <w:lang w:val="es-ES"/>
        </w:rPr>
        <w:t>.</w:t>
      </w:r>
    </w:p>
    <w:p w:rsidR="003337BC" w:rsidRPr="00712340" w:rsidRDefault="003337BC" w:rsidP="003337BC">
      <w:pPr>
        <w:jc w:val="both"/>
        <w:rPr>
          <w:rFonts w:ascii="GHEA Grapalat" w:hAnsi="GHEA Grapalat" w:cs="Arial"/>
          <w:vertAlign w:val="superscript"/>
          <w:lang w:val="es-ES"/>
        </w:rPr>
      </w:pPr>
      <w:r w:rsidRPr="00712340">
        <w:rPr>
          <w:rFonts w:ascii="GHEA Grapalat" w:hAnsi="GHEA Grapalat" w:cs="Arial"/>
          <w:vertAlign w:val="superscript"/>
          <w:lang w:val="es-ES"/>
        </w:rPr>
        <w:t xml:space="preserve">                                                                                                               հարկի վճարողի հաշվառման համարը</w:t>
      </w:r>
    </w:p>
    <w:p w:rsidR="003337BC" w:rsidRPr="00712340" w:rsidRDefault="003337BC" w:rsidP="003337BC">
      <w:pPr>
        <w:numPr>
          <w:ilvl w:val="0"/>
          <w:numId w:val="18"/>
        </w:numPr>
        <w:jc w:val="both"/>
        <w:rPr>
          <w:rFonts w:ascii="GHEA Grapalat" w:hAnsi="GHEA Grapalat"/>
          <w:sz w:val="22"/>
          <w:szCs w:val="22"/>
          <w:u w:val="single"/>
          <w:lang w:val="es-ES"/>
        </w:rPr>
      </w:pPr>
      <w:r w:rsidRPr="00712340">
        <w:rPr>
          <w:rFonts w:ascii="GHEA Grapalat" w:hAnsi="GHEA Grapalat" w:cs="Sylfaen"/>
          <w:sz w:val="20"/>
          <w:szCs w:val="20"/>
          <w:lang w:val="es-ES"/>
        </w:rPr>
        <w:t>էլեկտրոնային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փոստի</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հասցեն</w:t>
      </w:r>
      <w:r w:rsidRPr="00712340">
        <w:rPr>
          <w:rFonts w:ascii="GHEA Grapalat" w:hAnsi="GHEA Grapalat" w:cs="Arial"/>
          <w:sz w:val="20"/>
          <w:szCs w:val="20"/>
          <w:lang w:val="es-ES"/>
        </w:rPr>
        <w:t xml:space="preserve"> </w:t>
      </w:r>
      <w:r w:rsidRPr="00712340">
        <w:rPr>
          <w:rFonts w:ascii="GHEA Grapalat" w:hAnsi="GHEA Grapalat" w:cs="Sylfaen"/>
          <w:sz w:val="20"/>
          <w:szCs w:val="20"/>
          <w:lang w:val="es-ES"/>
        </w:rPr>
        <w:t>է</w:t>
      </w:r>
      <w:r w:rsidRPr="00712340">
        <w:rPr>
          <w:rFonts w:ascii="GHEA Grapalat" w:hAnsi="GHEA Grapalat" w:cs="Arial"/>
          <w:sz w:val="20"/>
          <w:szCs w:val="20"/>
          <w:lang w:val="es-ES"/>
        </w:rPr>
        <w:t>`</w:t>
      </w:r>
      <w:r w:rsidRPr="00712340">
        <w:rPr>
          <w:rFonts w:ascii="GHEA Grapalat" w:hAnsi="GHEA Grapalat" w:cs="Arial"/>
          <w:szCs w:val="22"/>
          <w:lang w:val="es-ES"/>
        </w:rPr>
        <w:t xml:space="preserve"> </w:t>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sidRPr="00712340">
        <w:rPr>
          <w:rFonts w:ascii="GHEA Grapalat" w:hAnsi="GHEA Grapalat"/>
          <w:u w:val="single"/>
          <w:lang w:val="es-ES"/>
        </w:rPr>
        <w:tab/>
      </w:r>
      <w:r>
        <w:rPr>
          <w:rFonts w:ascii="GHEA Grapalat" w:hAnsi="GHEA Grapalat"/>
          <w:u w:val="single"/>
          <w:lang w:val="es-ES"/>
        </w:rPr>
        <w:t>.</w:t>
      </w:r>
    </w:p>
    <w:p w:rsidR="003337BC" w:rsidRPr="00712340" w:rsidRDefault="003337BC" w:rsidP="003337BC">
      <w:pPr>
        <w:jc w:val="both"/>
        <w:rPr>
          <w:rFonts w:ascii="GHEA Grapalat" w:hAnsi="GHEA Grapalat"/>
          <w:sz w:val="10"/>
          <w:szCs w:val="10"/>
          <w:lang w:val="es-ES"/>
        </w:rPr>
      </w:pPr>
      <w:r w:rsidRPr="00712340">
        <w:rPr>
          <w:rFonts w:ascii="GHEA Grapalat" w:hAnsi="GHEA Grapalat" w:cs="Arial"/>
          <w:vertAlign w:val="superscript"/>
          <w:lang w:val="es-ES"/>
        </w:rPr>
        <w:t xml:space="preserve">                                                                                                                       էլեկտրոնային փոստի հասցեն</w:t>
      </w:r>
    </w:p>
    <w:p w:rsidR="003337BC" w:rsidRPr="00712340" w:rsidRDefault="003337BC" w:rsidP="003337BC">
      <w:pPr>
        <w:jc w:val="right"/>
        <w:rPr>
          <w:rFonts w:ascii="GHEA Grapalat" w:hAnsi="GHEA Grapalat"/>
          <w:sz w:val="10"/>
          <w:szCs w:val="10"/>
          <w:lang w:val="es-ES"/>
        </w:rPr>
      </w:pPr>
    </w:p>
    <w:p w:rsidR="003337BC" w:rsidRPr="00712340" w:rsidRDefault="003337BC" w:rsidP="003337BC">
      <w:pPr>
        <w:jc w:val="right"/>
        <w:rPr>
          <w:rFonts w:ascii="GHEA Grapalat" w:hAnsi="GHEA Grapalat"/>
          <w:sz w:val="10"/>
          <w:szCs w:val="10"/>
          <w:lang w:val="es-ES"/>
        </w:rPr>
      </w:pPr>
    </w:p>
    <w:p w:rsidR="003337BC" w:rsidRPr="00712340" w:rsidRDefault="003337BC" w:rsidP="003337BC">
      <w:pPr>
        <w:jc w:val="right"/>
        <w:rPr>
          <w:rFonts w:ascii="GHEA Grapalat" w:hAnsi="GHEA Grapalat"/>
          <w:sz w:val="10"/>
          <w:szCs w:val="10"/>
          <w:lang w:val="es-ES"/>
        </w:rPr>
      </w:pPr>
    </w:p>
    <w:p w:rsidR="003337BC" w:rsidRPr="00712340" w:rsidRDefault="003337BC" w:rsidP="003337BC">
      <w:pPr>
        <w:jc w:val="right"/>
        <w:rPr>
          <w:rFonts w:ascii="GHEA Grapalat" w:hAnsi="GHEA Grapalat"/>
          <w:sz w:val="10"/>
          <w:szCs w:val="10"/>
          <w:lang w:val="hy-AM"/>
        </w:rPr>
      </w:pPr>
    </w:p>
    <w:p w:rsidR="003337BC" w:rsidRPr="00E02338" w:rsidRDefault="003337BC" w:rsidP="003337BC">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գործունեության հասցեն է՝ -------------------------------------------------</w:t>
      </w:r>
      <w:r>
        <w:rPr>
          <w:rFonts w:ascii="GHEA Grapalat" w:hAnsi="GHEA Grapalat"/>
          <w:sz w:val="20"/>
          <w:szCs w:val="20"/>
        </w:rPr>
        <w:t>.</w:t>
      </w:r>
      <w:r w:rsidRPr="00E02338">
        <w:rPr>
          <w:rFonts w:ascii="GHEA Grapalat" w:hAnsi="GHEA Grapalat"/>
          <w:sz w:val="20"/>
          <w:szCs w:val="20"/>
          <w:lang w:val="es-ES"/>
        </w:rPr>
        <w:t xml:space="preserve">                                     </w:t>
      </w:r>
    </w:p>
    <w:p w:rsidR="003337BC" w:rsidRPr="00E02338" w:rsidRDefault="003337BC" w:rsidP="003337BC">
      <w:pPr>
        <w:jc w:val="both"/>
        <w:rPr>
          <w:rFonts w:ascii="GHEA Grapalat" w:hAnsi="GHEA Grapalat"/>
          <w:sz w:val="16"/>
          <w:szCs w:val="16"/>
          <w:lang w:val="hy-AM"/>
        </w:rPr>
      </w:pPr>
      <w:r>
        <w:rPr>
          <w:rFonts w:ascii="GHEA Grapalat" w:hAnsi="GHEA Grapalat"/>
          <w:sz w:val="16"/>
          <w:szCs w:val="16"/>
        </w:rPr>
        <w:t xml:space="preserve">                                      </w:t>
      </w:r>
      <w:r w:rsidRPr="00E02338">
        <w:rPr>
          <w:rFonts w:ascii="GHEA Grapalat" w:hAnsi="GHEA Grapalat"/>
          <w:sz w:val="16"/>
          <w:szCs w:val="16"/>
          <w:lang w:val="hy-AM"/>
        </w:rPr>
        <w:t xml:space="preserve">                                               գործունեության հասցեն</w:t>
      </w:r>
    </w:p>
    <w:p w:rsidR="003337BC" w:rsidRPr="00E02338" w:rsidRDefault="003337BC" w:rsidP="003337BC">
      <w:pPr>
        <w:ind w:firstLine="708"/>
        <w:jc w:val="both"/>
        <w:rPr>
          <w:rFonts w:ascii="GHEA Grapalat" w:hAnsi="GHEA Grapalat" w:cs="Arial"/>
          <w:sz w:val="20"/>
          <w:szCs w:val="20"/>
          <w:lang w:val="hy-AM"/>
        </w:rPr>
      </w:pPr>
    </w:p>
    <w:p w:rsidR="003337BC" w:rsidRPr="00E02338" w:rsidRDefault="003337BC" w:rsidP="003337BC">
      <w:pPr>
        <w:numPr>
          <w:ilvl w:val="0"/>
          <w:numId w:val="18"/>
        </w:numPr>
        <w:jc w:val="both"/>
        <w:rPr>
          <w:rFonts w:ascii="GHEA Grapalat" w:hAnsi="GHEA Grapalat" w:cs="Arial"/>
          <w:vertAlign w:val="superscript"/>
          <w:lang w:val="es-ES"/>
        </w:rPr>
      </w:pPr>
      <w:r w:rsidRPr="00E02338">
        <w:rPr>
          <w:rFonts w:ascii="GHEA Grapalat" w:hAnsi="GHEA Grapalat"/>
          <w:sz w:val="20"/>
          <w:szCs w:val="20"/>
          <w:lang w:val="hy-AM"/>
        </w:rPr>
        <w:t>հեռախոսահամարն է՝ -------------------------------------------------</w:t>
      </w:r>
      <w:r>
        <w:rPr>
          <w:rFonts w:ascii="GHEA Grapalat" w:hAnsi="GHEA Grapalat"/>
          <w:sz w:val="20"/>
          <w:szCs w:val="20"/>
        </w:rPr>
        <w:t>.</w:t>
      </w:r>
      <w:r w:rsidRPr="00E02338">
        <w:rPr>
          <w:rFonts w:ascii="GHEA Grapalat" w:hAnsi="GHEA Grapalat"/>
          <w:sz w:val="20"/>
          <w:szCs w:val="20"/>
          <w:lang w:val="es-ES"/>
        </w:rPr>
        <w:t xml:space="preserve">                                     </w:t>
      </w:r>
    </w:p>
    <w:p w:rsidR="003337BC" w:rsidRPr="00712340" w:rsidRDefault="003337BC" w:rsidP="003337BC">
      <w:pPr>
        <w:jc w:val="both"/>
        <w:rPr>
          <w:rFonts w:ascii="GHEA Grapalat" w:hAnsi="GHEA Grapalat"/>
          <w:sz w:val="16"/>
          <w:szCs w:val="16"/>
          <w:lang w:val="hy-AM"/>
        </w:rPr>
      </w:pPr>
      <w:r>
        <w:rPr>
          <w:rFonts w:ascii="GHEA Grapalat" w:hAnsi="GHEA Grapalat"/>
          <w:sz w:val="16"/>
          <w:szCs w:val="16"/>
        </w:rPr>
        <w:t xml:space="preserve">                                    </w:t>
      </w:r>
      <w:r w:rsidRPr="00712340">
        <w:rPr>
          <w:rFonts w:ascii="GHEA Grapalat" w:hAnsi="GHEA Grapalat"/>
          <w:sz w:val="16"/>
          <w:szCs w:val="16"/>
          <w:lang w:val="hy-AM"/>
        </w:rPr>
        <w:t xml:space="preserve">                                       հեռախոսի համարը</w:t>
      </w:r>
    </w:p>
    <w:p w:rsidR="003337BC" w:rsidRPr="00712340" w:rsidRDefault="003337BC" w:rsidP="003337BC">
      <w:pPr>
        <w:ind w:firstLine="709"/>
        <w:jc w:val="both"/>
        <w:rPr>
          <w:rFonts w:ascii="GHEA Grapalat" w:hAnsi="GHEA Grapalat"/>
          <w:sz w:val="20"/>
          <w:lang w:val="es-ES"/>
        </w:rPr>
      </w:pPr>
      <w:r w:rsidRPr="00712340">
        <w:rPr>
          <w:rFonts w:ascii="GHEA Grapalat" w:hAnsi="GHEA Grapalat" w:cs="Arial"/>
          <w:sz w:val="20"/>
          <w:szCs w:val="20"/>
          <w:lang w:val="es-ES"/>
        </w:rPr>
        <w:t>Սույնով</w:t>
      </w:r>
      <w:r w:rsidRPr="00712340">
        <w:rPr>
          <w:rFonts w:ascii="GHEA Grapalat" w:hAnsi="GHEA Grapalat"/>
          <w:sz w:val="20"/>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es-ES"/>
        </w:rPr>
        <w:t xml:space="preserve">                         </w:t>
      </w:r>
      <w:r w:rsidRPr="00712340">
        <w:rPr>
          <w:rFonts w:ascii="GHEA Grapalat" w:hAnsi="GHEA Grapalat"/>
          <w:sz w:val="20"/>
          <w:u w:val="single"/>
          <w:lang w:val="hy-AM"/>
        </w:rPr>
        <w:t xml:space="preserve">          </w:t>
      </w:r>
      <w:r w:rsidRPr="00712340">
        <w:rPr>
          <w:rFonts w:ascii="GHEA Grapalat" w:hAnsi="GHEA Grapalat"/>
          <w:lang w:val="hy-AM"/>
        </w:rPr>
        <w:t>-</w:t>
      </w:r>
      <w:r w:rsidRPr="00712340">
        <w:rPr>
          <w:rFonts w:ascii="GHEA Grapalat" w:hAnsi="GHEA Grapalat" w:cs="Arial"/>
          <w:sz w:val="20"/>
          <w:szCs w:val="20"/>
          <w:lang w:val="es-ES"/>
        </w:rPr>
        <w:t>ն հայտարարում և հավաստում է, որ՝</w:t>
      </w:r>
      <w:r w:rsidRPr="00712340">
        <w:rPr>
          <w:rFonts w:ascii="GHEA Grapalat" w:hAnsi="GHEA Grapalat" w:cs="Arial"/>
          <w:lang w:val="hy-AM"/>
        </w:rPr>
        <w:t xml:space="preserve"> </w:t>
      </w:r>
    </w:p>
    <w:p w:rsidR="003337BC" w:rsidRPr="00712340" w:rsidRDefault="003337BC" w:rsidP="003337BC">
      <w:pPr>
        <w:jc w:val="both"/>
        <w:rPr>
          <w:rFonts w:ascii="GHEA Grapalat" w:hAnsi="GHEA Grapalat"/>
          <w:i/>
          <w:sz w:val="16"/>
          <w:vertAlign w:val="superscript"/>
          <w:lang w:val="es-ES"/>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es-ES"/>
        </w:rPr>
        <w:t xml:space="preserve">                                    </w:t>
      </w:r>
      <w:r w:rsidRPr="00712340">
        <w:rPr>
          <w:rFonts w:ascii="GHEA Grapalat" w:hAnsi="GHEA Grapalat" w:cs="Sylfaen"/>
          <w:vertAlign w:val="superscript"/>
          <w:lang w:val="hy-AM"/>
        </w:rPr>
        <w:t>մասնակցի անվանում</w:t>
      </w:r>
    </w:p>
    <w:p w:rsidR="003337BC" w:rsidRDefault="003337BC" w:rsidP="003337BC">
      <w:pPr>
        <w:ind w:firstLine="708"/>
        <w:jc w:val="both"/>
        <w:rPr>
          <w:rFonts w:ascii="GHEA Grapalat" w:hAnsi="GHEA Grapalat" w:cs="Sylfaen"/>
          <w:sz w:val="20"/>
          <w:lang w:val="hy-AM"/>
        </w:rPr>
      </w:pPr>
      <w:r w:rsidRPr="00712340">
        <w:rPr>
          <w:rFonts w:ascii="GHEA Grapalat" w:hAnsi="GHEA Grapalat" w:cs="Arial"/>
          <w:sz w:val="20"/>
          <w:szCs w:val="20"/>
          <w:lang w:val="es-ES"/>
        </w:rPr>
        <w:t xml:space="preserve">1) բավարարում է </w:t>
      </w:r>
      <w:r w:rsidRPr="0055079F">
        <w:rPr>
          <w:rFonts w:ascii="GHEA Grapalat" w:hAnsi="GHEA Grapalat"/>
          <w:sz w:val="20"/>
          <w:szCs w:val="20"/>
          <w:lang w:val="af-ZA"/>
        </w:rPr>
        <w:t>ՀՀ</w:t>
      </w:r>
      <w:r w:rsidRPr="0055079F">
        <w:rPr>
          <w:rFonts w:ascii="GHEA Grapalat" w:hAnsi="GHEA Grapalat"/>
          <w:sz w:val="20"/>
          <w:szCs w:val="20"/>
          <w:lang w:val="ru-RU"/>
        </w:rPr>
        <w:t>ԱՄԳՀ</w:t>
      </w:r>
      <w:r w:rsidRPr="0055079F">
        <w:rPr>
          <w:rFonts w:ascii="GHEA Grapalat" w:hAnsi="GHEA Grapalat"/>
          <w:sz w:val="20"/>
          <w:szCs w:val="20"/>
          <w:lang w:val="af-ZA"/>
        </w:rPr>
        <w:t>-</w:t>
      </w:r>
      <w:r w:rsidRPr="0055079F">
        <w:rPr>
          <w:rFonts w:ascii="GHEA Grapalat" w:hAnsi="GHEA Grapalat"/>
          <w:bCs/>
          <w:i/>
          <w:sz w:val="20"/>
          <w:szCs w:val="20"/>
          <w:lang w:val="af-ZA"/>
        </w:rPr>
        <w:t xml:space="preserve"> ՀՄԱԾՁԲ</w:t>
      </w:r>
      <w:r w:rsidRPr="0055079F">
        <w:rPr>
          <w:rFonts w:ascii="GHEA Grapalat" w:hAnsi="GHEA Grapalat"/>
          <w:sz w:val="20"/>
          <w:szCs w:val="20"/>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712340">
        <w:rPr>
          <w:rFonts w:ascii="GHEA Grapalat" w:hAnsi="GHEA Grapalat" w:cs="Arial"/>
          <w:sz w:val="20"/>
          <w:szCs w:val="20"/>
          <w:lang w:val="hy-AM"/>
        </w:rPr>
        <w:t xml:space="preserve"> և </w:t>
      </w:r>
      <w:r w:rsidRPr="00712340">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Pr>
          <w:rStyle w:val="af6"/>
          <w:rFonts w:ascii="GHEA Grapalat" w:hAnsi="GHEA Grapalat" w:cs="Sylfaen"/>
          <w:sz w:val="20"/>
          <w:lang w:val="hy-AM"/>
        </w:rPr>
        <w:footnoteReference w:id="14"/>
      </w:r>
      <w:r w:rsidRPr="00E81BDB">
        <w:rPr>
          <w:rFonts w:ascii="GHEA Grapalat" w:hAnsi="GHEA Grapalat" w:cs="Sylfaen"/>
          <w:sz w:val="20"/>
          <w:lang w:val="es-ES"/>
        </w:rPr>
        <w:t>.</w:t>
      </w:r>
      <w:r w:rsidRPr="00712340">
        <w:rPr>
          <w:rFonts w:ascii="GHEA Grapalat" w:hAnsi="GHEA Grapalat" w:cs="Sylfaen"/>
          <w:sz w:val="20"/>
          <w:lang w:val="hy-AM"/>
        </w:rPr>
        <w:t xml:space="preserve"> </w:t>
      </w:r>
    </w:p>
    <w:p w:rsidR="003337BC" w:rsidRPr="00712340" w:rsidRDefault="003337BC" w:rsidP="003337BC">
      <w:pPr>
        <w:ind w:firstLine="708"/>
        <w:jc w:val="both"/>
        <w:rPr>
          <w:rFonts w:ascii="GHEA Grapalat" w:hAnsi="GHEA Grapalat" w:cs="Arial"/>
          <w:sz w:val="22"/>
          <w:szCs w:val="22"/>
          <w:lang w:val="es-ES"/>
        </w:rPr>
      </w:pPr>
      <w:r w:rsidRPr="00712340">
        <w:rPr>
          <w:rFonts w:ascii="GHEA Grapalat" w:hAnsi="GHEA Grapalat" w:cs="Arial"/>
          <w:sz w:val="20"/>
          <w:szCs w:val="20"/>
          <w:lang w:val="hy-AM"/>
        </w:rPr>
        <w:t>2</w:t>
      </w:r>
      <w:r w:rsidRPr="00712340">
        <w:rPr>
          <w:rFonts w:ascii="GHEA Grapalat" w:hAnsi="GHEA Grapalat" w:cs="Arial"/>
          <w:sz w:val="20"/>
          <w:szCs w:val="20"/>
          <w:lang w:val="es-ES"/>
        </w:rPr>
        <w:t xml:space="preserve">) </w:t>
      </w:r>
      <w:r w:rsidRPr="0055079F">
        <w:rPr>
          <w:rFonts w:ascii="GHEA Grapalat" w:hAnsi="GHEA Grapalat"/>
          <w:sz w:val="20"/>
          <w:szCs w:val="20"/>
          <w:lang w:val="af-ZA"/>
        </w:rPr>
        <w:t>ՀՀ</w:t>
      </w:r>
      <w:r w:rsidRPr="009C05F7">
        <w:rPr>
          <w:rFonts w:ascii="GHEA Grapalat" w:hAnsi="GHEA Grapalat"/>
          <w:sz w:val="20"/>
          <w:szCs w:val="20"/>
          <w:lang w:val="hy-AM"/>
        </w:rPr>
        <w:t>ԱՄԳՀ</w:t>
      </w:r>
      <w:r w:rsidRPr="0055079F">
        <w:rPr>
          <w:rFonts w:ascii="GHEA Grapalat" w:hAnsi="GHEA Grapalat"/>
          <w:sz w:val="20"/>
          <w:szCs w:val="20"/>
          <w:lang w:val="af-ZA"/>
        </w:rPr>
        <w:t>-</w:t>
      </w:r>
      <w:r w:rsidRPr="0055079F">
        <w:rPr>
          <w:rFonts w:ascii="GHEA Grapalat" w:hAnsi="GHEA Grapalat"/>
          <w:bCs/>
          <w:i/>
          <w:sz w:val="20"/>
          <w:szCs w:val="20"/>
          <w:lang w:val="af-ZA"/>
        </w:rPr>
        <w:t xml:space="preserve"> ՀՄԱԾՁԲ</w:t>
      </w:r>
      <w:r w:rsidRPr="0055079F">
        <w:rPr>
          <w:rFonts w:ascii="GHEA Grapalat" w:hAnsi="GHEA Grapalat"/>
          <w:sz w:val="20"/>
          <w:szCs w:val="20"/>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cs="Arial"/>
          <w:sz w:val="20"/>
          <w:szCs w:val="20"/>
          <w:lang w:val="es-ES"/>
        </w:rPr>
        <w:t>ծածկագրով բաց մրցույթին մասնակցելու շրջանակում`</w:t>
      </w:r>
      <w:r w:rsidRPr="00712340">
        <w:rPr>
          <w:rFonts w:ascii="GHEA Grapalat" w:hAnsi="GHEA Grapalat" w:cs="Sylfaen"/>
          <w:sz w:val="22"/>
          <w:szCs w:val="22"/>
          <w:lang w:val="es-ES"/>
        </w:rPr>
        <w:t xml:space="preserve">  </w:t>
      </w:r>
    </w:p>
    <w:p w:rsidR="003337BC" w:rsidRPr="00712340" w:rsidRDefault="003337BC" w:rsidP="003337BC">
      <w:pPr>
        <w:numPr>
          <w:ilvl w:val="0"/>
          <w:numId w:val="18"/>
        </w:numPr>
        <w:ind w:left="0" w:firstLine="720"/>
        <w:jc w:val="both"/>
        <w:rPr>
          <w:rFonts w:ascii="GHEA Grapalat" w:hAnsi="GHEA Grapalat" w:cs="Arial"/>
          <w:sz w:val="20"/>
          <w:szCs w:val="20"/>
          <w:lang w:val="es-ES"/>
        </w:rPr>
      </w:pPr>
      <w:r w:rsidRPr="00712340">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3337BC" w:rsidRPr="00712340" w:rsidRDefault="003337BC" w:rsidP="003337BC">
      <w:pPr>
        <w:numPr>
          <w:ilvl w:val="0"/>
          <w:numId w:val="18"/>
        </w:numPr>
        <w:ind w:left="0" w:firstLine="720"/>
        <w:jc w:val="both"/>
        <w:rPr>
          <w:rFonts w:ascii="GHEA Grapalat" w:hAnsi="GHEA Grapalat"/>
          <w:sz w:val="22"/>
          <w:szCs w:val="22"/>
          <w:lang w:val="es-ES"/>
        </w:rPr>
      </w:pPr>
      <w:r w:rsidRPr="00712340">
        <w:rPr>
          <w:rFonts w:ascii="GHEA Grapalat" w:hAnsi="GHEA Grapalat" w:cs="Arial"/>
          <w:sz w:val="20"/>
          <w:szCs w:val="20"/>
          <w:lang w:val="es-ES"/>
        </w:rPr>
        <w:t>բացակայում է հրավերով սահմանված`</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cs="Arial"/>
          <w:sz w:val="20"/>
          <w:szCs w:val="20"/>
          <w:lang w:val="es-ES"/>
        </w:rPr>
        <w:t>-ին</w:t>
      </w:r>
      <w:r w:rsidRPr="00712340">
        <w:rPr>
          <w:rFonts w:ascii="GHEA Grapalat" w:hAnsi="GHEA Grapalat"/>
          <w:sz w:val="22"/>
          <w:szCs w:val="22"/>
          <w:lang w:val="es-ES"/>
        </w:rPr>
        <w:t xml:space="preserve"> </w:t>
      </w:r>
    </w:p>
    <w:p w:rsidR="003337BC" w:rsidRPr="00712340" w:rsidRDefault="003337BC" w:rsidP="003337BC">
      <w:pPr>
        <w:jc w:val="both"/>
        <w:rPr>
          <w:rFonts w:ascii="GHEA Grapalat" w:hAnsi="GHEA Grapalat" w:cs="Arial"/>
          <w:vertAlign w:val="superscript"/>
          <w:lang w:val="hy-AM"/>
        </w:rPr>
      </w:pPr>
      <w:r w:rsidRPr="00712340">
        <w:rPr>
          <w:rFonts w:ascii="GHEA Grapalat" w:hAnsi="GHEA Grapalat"/>
          <w:vertAlign w:val="superscript"/>
          <w:lang w:val="es-ES"/>
        </w:rPr>
        <w:t xml:space="preserve"> </w:t>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r>
      <w:r w:rsidRPr="00712340">
        <w:rPr>
          <w:rFonts w:ascii="GHEA Grapalat" w:hAnsi="GHEA Grapalat"/>
          <w:vertAlign w:val="superscript"/>
          <w:lang w:val="es-ES"/>
        </w:rPr>
        <w:tab/>
        <w:t xml:space="preserve">      </w:t>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r w:rsidRPr="00712340">
        <w:rPr>
          <w:rFonts w:ascii="GHEA Grapalat" w:hAnsi="GHEA Grapalat" w:cs="Arial"/>
          <w:vertAlign w:val="superscript"/>
          <w:lang w:val="hy-AM"/>
        </w:rPr>
        <w:t xml:space="preserve"> </w:t>
      </w:r>
    </w:p>
    <w:p w:rsidR="003337BC" w:rsidRPr="00712340" w:rsidRDefault="003337BC" w:rsidP="003337BC">
      <w:pPr>
        <w:jc w:val="both"/>
        <w:rPr>
          <w:rFonts w:ascii="GHEA Grapalat" w:hAnsi="GHEA Grapalat"/>
          <w:sz w:val="22"/>
          <w:szCs w:val="22"/>
          <w:u w:val="single"/>
          <w:lang w:val="es-ES"/>
        </w:rPr>
      </w:pPr>
      <w:r w:rsidRPr="00712340">
        <w:rPr>
          <w:rFonts w:ascii="GHEA Grapalat" w:hAnsi="GHEA Grapalat" w:cs="Arial"/>
          <w:sz w:val="20"/>
          <w:szCs w:val="20"/>
          <w:lang w:val="es-ES"/>
        </w:rPr>
        <w:t>փոխկապակցված անձանց և (կամ)</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w:t>
      </w:r>
      <w:r w:rsidRPr="00712340">
        <w:rPr>
          <w:rFonts w:ascii="GHEA Grapalat" w:hAnsi="GHEA Grapalat"/>
          <w:sz w:val="22"/>
          <w:szCs w:val="22"/>
          <w:u w:val="single"/>
          <w:lang w:val="es-ES"/>
        </w:rPr>
        <w:t xml:space="preserve">  </w:t>
      </w:r>
    </w:p>
    <w:p w:rsidR="003337BC" w:rsidRPr="00712340" w:rsidRDefault="003337BC" w:rsidP="003337BC">
      <w:pPr>
        <w:jc w:val="both"/>
        <w:rPr>
          <w:rFonts w:ascii="GHEA Grapalat" w:hAnsi="GHEA Grapalat"/>
          <w:sz w:val="22"/>
          <w:szCs w:val="22"/>
          <w:u w:val="single"/>
          <w:lang w:val="es-ES"/>
        </w:rPr>
      </w:pP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3337BC" w:rsidRPr="00712340" w:rsidRDefault="003337BC" w:rsidP="003337BC">
      <w:pPr>
        <w:jc w:val="both"/>
        <w:rPr>
          <w:rFonts w:ascii="GHEA Grapalat" w:hAnsi="GHEA Grapalat"/>
          <w:sz w:val="22"/>
          <w:szCs w:val="22"/>
          <w:u w:val="single"/>
          <w:lang w:val="es-ES"/>
        </w:rPr>
      </w:pPr>
      <w:r w:rsidRPr="00712340">
        <w:rPr>
          <w:rFonts w:ascii="GHEA Grapalat" w:hAnsi="GHEA Grapalat" w:cs="Arial"/>
          <w:sz w:val="20"/>
          <w:szCs w:val="20"/>
          <w:lang w:val="es-ES"/>
        </w:rPr>
        <w:t>կողմից հիմնադրված կամ ավելի քան հիսուն տոկոս</w:t>
      </w:r>
      <w:r w:rsidRPr="00712340">
        <w:rPr>
          <w:rFonts w:ascii="GHEA Grapalat" w:hAnsi="GHEA Grapalat"/>
          <w:sz w:val="22"/>
          <w:szCs w:val="22"/>
          <w:lang w:val="es-ES"/>
        </w:rPr>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r>
      <w:r w:rsidRPr="00712340">
        <w:rPr>
          <w:rFonts w:ascii="GHEA Grapalat" w:hAnsi="GHEA Grapalat"/>
          <w:sz w:val="22"/>
          <w:szCs w:val="22"/>
          <w:u w:val="single"/>
          <w:lang w:val="es-ES"/>
        </w:rPr>
        <w:tab/>
        <w:t xml:space="preserve">                   </w:t>
      </w:r>
      <w:r w:rsidRPr="00712340">
        <w:rPr>
          <w:rFonts w:ascii="GHEA Grapalat" w:hAnsi="GHEA Grapalat" w:cs="Arial"/>
          <w:sz w:val="20"/>
          <w:szCs w:val="20"/>
          <w:lang w:val="es-ES"/>
        </w:rPr>
        <w:t>-ին</w:t>
      </w:r>
    </w:p>
    <w:p w:rsidR="003337BC" w:rsidRPr="00712340" w:rsidRDefault="003337BC" w:rsidP="003337BC">
      <w:pPr>
        <w:jc w:val="both"/>
        <w:rPr>
          <w:rFonts w:ascii="GHEA Grapalat" w:hAnsi="GHEA Grapalat"/>
          <w:sz w:val="22"/>
          <w:szCs w:val="22"/>
          <w:lang w:val="es-ES"/>
        </w:rPr>
      </w:pPr>
      <w:r w:rsidRPr="00712340">
        <w:rPr>
          <w:rFonts w:ascii="GHEA Grapalat" w:hAnsi="GHEA Grapalat" w:cs="Sylfaen"/>
          <w:vertAlign w:val="superscript"/>
          <w:lang w:val="es-ES"/>
        </w:rPr>
        <w:t xml:space="preserve">                                                                     </w:t>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es-ES"/>
        </w:rPr>
        <w:tab/>
      </w:r>
      <w:r w:rsidRPr="00712340">
        <w:rPr>
          <w:rFonts w:ascii="GHEA Grapalat" w:hAnsi="GHEA Grapalat" w:cs="Sylfaen"/>
          <w:vertAlign w:val="superscript"/>
          <w:lang w:val="hy-AM"/>
        </w:rPr>
        <w:t>մասնակցի</w:t>
      </w:r>
      <w:r w:rsidRPr="00712340">
        <w:rPr>
          <w:rFonts w:ascii="GHEA Grapalat" w:hAnsi="GHEA Grapalat" w:cs="Arial"/>
          <w:vertAlign w:val="superscript"/>
          <w:lang w:val="hy-AM"/>
        </w:rPr>
        <w:t xml:space="preserve"> </w:t>
      </w:r>
      <w:r w:rsidRPr="00712340">
        <w:rPr>
          <w:rFonts w:ascii="GHEA Grapalat" w:hAnsi="GHEA Grapalat" w:cs="Sylfaen"/>
          <w:vertAlign w:val="superscript"/>
          <w:lang w:val="hy-AM"/>
        </w:rPr>
        <w:t>անվանումը</w:t>
      </w:r>
    </w:p>
    <w:p w:rsidR="003337BC" w:rsidRPr="00712340" w:rsidRDefault="003337BC" w:rsidP="003337BC">
      <w:pPr>
        <w:jc w:val="both"/>
        <w:rPr>
          <w:rFonts w:ascii="GHEA Grapalat" w:hAnsi="GHEA Grapalat" w:cs="Arial"/>
          <w:sz w:val="20"/>
          <w:szCs w:val="20"/>
          <w:lang w:val="es-ES"/>
        </w:rPr>
      </w:pPr>
      <w:r w:rsidRPr="00712340">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3337BC" w:rsidRPr="00712340" w:rsidRDefault="003337BC" w:rsidP="003337BC">
      <w:pPr>
        <w:numPr>
          <w:ilvl w:val="0"/>
          <w:numId w:val="18"/>
        </w:numPr>
        <w:ind w:left="0" w:firstLine="720"/>
        <w:jc w:val="both"/>
        <w:rPr>
          <w:rFonts w:ascii="GHEA Grapalat" w:hAnsi="GHEA Grapalat" w:cs="Sylfaen"/>
          <w:sz w:val="20"/>
          <w:lang w:val="es-ES"/>
        </w:rPr>
      </w:pPr>
      <w:r w:rsidRPr="00712340">
        <w:rPr>
          <w:rFonts w:ascii="GHEA Grapalat" w:hAnsi="GHEA Grapalat" w:cs="Arial"/>
          <w:sz w:val="20"/>
          <w:szCs w:val="20"/>
          <w:lang w:val="es-ES"/>
        </w:rPr>
        <w:t>ստորև ներկայացնում է հայտը ներկայացնելու օրվա դրությամբ ա</w:t>
      </w:r>
      <w:r w:rsidRPr="00712340">
        <w:rPr>
          <w:rFonts w:ascii="GHEA Grapalat" w:hAnsi="GHEA Grapalat" w:cs="Sylfaen"/>
          <w:sz w:val="20"/>
        </w:rPr>
        <w:t>յն</w:t>
      </w:r>
      <w:r w:rsidRPr="00712340">
        <w:rPr>
          <w:rFonts w:ascii="GHEA Grapalat" w:hAnsi="GHEA Grapalat" w:cs="Sylfaen"/>
          <w:sz w:val="20"/>
          <w:lang w:val="es-ES"/>
        </w:rPr>
        <w:t xml:space="preserve"> </w:t>
      </w:r>
      <w:r w:rsidRPr="00712340">
        <w:rPr>
          <w:rFonts w:ascii="GHEA Grapalat" w:hAnsi="GHEA Grapalat" w:cs="Sylfaen"/>
          <w:sz w:val="20"/>
        </w:rPr>
        <w:t>ֆիզիկական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ուղղակի</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անուղղակի</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կանոնադրական</w:t>
      </w:r>
      <w:r w:rsidRPr="00712340">
        <w:rPr>
          <w:rFonts w:ascii="GHEA Grapalat" w:hAnsi="GHEA Grapalat" w:cs="Sylfaen"/>
          <w:sz w:val="20"/>
          <w:lang w:val="es-ES"/>
        </w:rPr>
        <w:t xml:space="preserve"> </w:t>
      </w:r>
      <w:r w:rsidRPr="00712340">
        <w:rPr>
          <w:rFonts w:ascii="GHEA Grapalat" w:hAnsi="GHEA Grapalat" w:cs="Sylfaen"/>
          <w:sz w:val="20"/>
        </w:rPr>
        <w:t>կապիտալում</w:t>
      </w:r>
      <w:r w:rsidRPr="00712340">
        <w:rPr>
          <w:rFonts w:ascii="GHEA Grapalat" w:hAnsi="GHEA Grapalat" w:cs="Sylfaen"/>
          <w:sz w:val="20"/>
          <w:lang w:val="es-ES"/>
        </w:rPr>
        <w:t xml:space="preserve"> </w:t>
      </w:r>
      <w:r w:rsidRPr="00712340">
        <w:rPr>
          <w:rFonts w:ascii="GHEA Grapalat" w:hAnsi="GHEA Grapalat" w:cs="Sylfaen"/>
          <w:sz w:val="20"/>
        </w:rPr>
        <w:t>քվեարկող</w:t>
      </w:r>
      <w:r w:rsidRPr="00712340">
        <w:rPr>
          <w:rFonts w:ascii="GHEA Grapalat" w:hAnsi="GHEA Grapalat" w:cs="Sylfaen"/>
          <w:sz w:val="20"/>
          <w:lang w:val="es-ES"/>
        </w:rPr>
        <w:t xml:space="preserve"> </w:t>
      </w:r>
      <w:r w:rsidRPr="00712340">
        <w:rPr>
          <w:rFonts w:ascii="GHEA Grapalat" w:hAnsi="GHEA Grapalat" w:cs="Sylfaen"/>
          <w:sz w:val="20"/>
        </w:rPr>
        <w:t>բաժնետոմսերի</w:t>
      </w:r>
      <w:r w:rsidRPr="00712340">
        <w:rPr>
          <w:rFonts w:ascii="GHEA Grapalat" w:hAnsi="GHEA Grapalat" w:cs="Sylfaen"/>
          <w:sz w:val="20"/>
          <w:lang w:val="es-ES"/>
        </w:rPr>
        <w:t xml:space="preserve"> (</w:t>
      </w:r>
      <w:r w:rsidRPr="00712340">
        <w:rPr>
          <w:rFonts w:ascii="GHEA Grapalat" w:hAnsi="GHEA Grapalat" w:cs="Sylfaen"/>
          <w:sz w:val="20"/>
        </w:rPr>
        <w:t>բաժնեմասերի</w:t>
      </w:r>
      <w:r w:rsidRPr="00712340">
        <w:rPr>
          <w:rFonts w:ascii="GHEA Grapalat" w:hAnsi="GHEA Grapalat" w:cs="Sylfaen"/>
          <w:sz w:val="20"/>
          <w:lang w:val="es-ES"/>
        </w:rPr>
        <w:t xml:space="preserve">, </w:t>
      </w:r>
      <w:r w:rsidRPr="00712340">
        <w:rPr>
          <w:rFonts w:ascii="GHEA Grapalat" w:hAnsi="GHEA Grapalat" w:cs="Sylfaen"/>
          <w:sz w:val="20"/>
        </w:rPr>
        <w:t>փայերի</w:t>
      </w:r>
      <w:r w:rsidRPr="00712340">
        <w:rPr>
          <w:rFonts w:ascii="GHEA Grapalat" w:hAnsi="GHEA Grapalat" w:cs="Sylfaen"/>
          <w:sz w:val="20"/>
          <w:lang w:val="es-ES"/>
        </w:rPr>
        <w:t xml:space="preserve">) </w:t>
      </w:r>
      <w:r w:rsidRPr="00712340">
        <w:rPr>
          <w:rFonts w:ascii="GHEA Grapalat" w:hAnsi="GHEA Grapalat" w:cs="Sylfaen"/>
          <w:sz w:val="20"/>
        </w:rPr>
        <w:t>ավել</w:t>
      </w:r>
      <w:r w:rsidRPr="00712340">
        <w:rPr>
          <w:rFonts w:ascii="GHEA Grapalat" w:hAnsi="GHEA Grapalat" w:cs="Sylfaen"/>
          <w:sz w:val="20"/>
          <w:lang w:val="es-ES"/>
        </w:rPr>
        <w:t xml:space="preserve"> </w:t>
      </w:r>
      <w:r w:rsidRPr="00712340">
        <w:rPr>
          <w:rFonts w:ascii="GHEA Grapalat" w:hAnsi="GHEA Grapalat" w:cs="Sylfaen"/>
          <w:sz w:val="20"/>
        </w:rPr>
        <w:t>քան</w:t>
      </w:r>
      <w:r w:rsidRPr="00712340">
        <w:rPr>
          <w:rFonts w:ascii="GHEA Grapalat" w:hAnsi="GHEA Grapalat" w:cs="Sylfaen"/>
          <w:sz w:val="20"/>
          <w:lang w:val="es-ES"/>
        </w:rPr>
        <w:t xml:space="preserve"> </w:t>
      </w:r>
      <w:r w:rsidRPr="00712340">
        <w:rPr>
          <w:rFonts w:ascii="GHEA Grapalat" w:hAnsi="GHEA Grapalat" w:cs="Sylfaen"/>
          <w:sz w:val="20"/>
        </w:rPr>
        <w:t>տաս</w:t>
      </w:r>
      <w:r w:rsidRPr="00712340">
        <w:rPr>
          <w:rFonts w:ascii="GHEA Grapalat" w:hAnsi="GHEA Grapalat" w:cs="Sylfaen"/>
          <w:sz w:val="20"/>
          <w:lang w:val="es-ES"/>
        </w:rPr>
        <w:t xml:space="preserve"> </w:t>
      </w:r>
      <w:r w:rsidRPr="00712340">
        <w:rPr>
          <w:rFonts w:ascii="GHEA Grapalat" w:hAnsi="GHEA Grapalat" w:cs="Sylfaen"/>
          <w:sz w:val="20"/>
        </w:rPr>
        <w:t>տոկոսը</w:t>
      </w:r>
      <w:r w:rsidRPr="00712340">
        <w:rPr>
          <w:rFonts w:ascii="GHEA Grapalat" w:hAnsi="GHEA Grapalat" w:cs="Sylfaen"/>
          <w:sz w:val="20"/>
          <w:lang w:val="es-ES"/>
        </w:rPr>
        <w:t xml:space="preserve">, </w:t>
      </w:r>
      <w:r w:rsidRPr="00712340">
        <w:rPr>
          <w:rFonts w:ascii="GHEA Grapalat" w:hAnsi="GHEA Grapalat" w:cs="Sylfaen"/>
          <w:sz w:val="20"/>
        </w:rPr>
        <w:t>ներառյալ</w:t>
      </w:r>
      <w:r w:rsidRPr="00712340">
        <w:rPr>
          <w:rFonts w:ascii="GHEA Grapalat" w:hAnsi="GHEA Grapalat" w:cs="Sylfaen"/>
          <w:sz w:val="20"/>
          <w:lang w:val="es-ES"/>
        </w:rPr>
        <w:t xml:space="preserve"> </w:t>
      </w:r>
      <w:r w:rsidRPr="00712340">
        <w:rPr>
          <w:rFonts w:ascii="GHEA Grapalat" w:hAnsi="GHEA Grapalat" w:cs="Sylfaen"/>
          <w:sz w:val="20"/>
        </w:rPr>
        <w:t>ըստ</w:t>
      </w:r>
      <w:r w:rsidRPr="00712340">
        <w:rPr>
          <w:rFonts w:ascii="GHEA Grapalat" w:hAnsi="GHEA Grapalat" w:cs="Sylfaen"/>
          <w:sz w:val="20"/>
          <w:lang w:val="es-ES"/>
        </w:rPr>
        <w:t xml:space="preserve"> </w:t>
      </w:r>
      <w:r w:rsidRPr="00712340">
        <w:rPr>
          <w:rFonts w:ascii="GHEA Grapalat" w:hAnsi="GHEA Grapalat" w:cs="Sylfaen"/>
          <w:sz w:val="20"/>
        </w:rPr>
        <w:t>ներկայացնողի</w:t>
      </w:r>
      <w:r w:rsidRPr="00712340">
        <w:rPr>
          <w:rFonts w:ascii="GHEA Grapalat" w:hAnsi="GHEA Grapalat" w:cs="Sylfaen"/>
          <w:sz w:val="20"/>
          <w:lang w:val="es-ES"/>
        </w:rPr>
        <w:t xml:space="preserve"> </w:t>
      </w:r>
      <w:r w:rsidRPr="00712340">
        <w:rPr>
          <w:rFonts w:ascii="GHEA Grapalat" w:hAnsi="GHEA Grapalat" w:cs="Sylfaen"/>
          <w:sz w:val="20"/>
        </w:rPr>
        <w:t>բաժնետոմսերը</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այն</w:t>
      </w:r>
      <w:r w:rsidRPr="00712340">
        <w:rPr>
          <w:rFonts w:ascii="GHEA Grapalat" w:hAnsi="GHEA Grapalat" w:cs="Sylfaen"/>
          <w:sz w:val="20"/>
          <w:lang w:val="es-ES"/>
        </w:rPr>
        <w:t xml:space="preserve"> </w:t>
      </w:r>
      <w:r w:rsidRPr="00712340">
        <w:rPr>
          <w:rFonts w:ascii="GHEA Grapalat" w:hAnsi="GHEA Grapalat" w:cs="Sylfaen"/>
          <w:sz w:val="20"/>
        </w:rPr>
        <w:t>անձի</w:t>
      </w:r>
      <w:r w:rsidRPr="00712340">
        <w:rPr>
          <w:rFonts w:ascii="GHEA Grapalat" w:hAnsi="GHEA Grapalat" w:cs="Sylfaen"/>
          <w:sz w:val="20"/>
          <w:lang w:val="es-ES"/>
        </w:rPr>
        <w:t xml:space="preserve"> (</w:t>
      </w:r>
      <w:r w:rsidRPr="00712340">
        <w:rPr>
          <w:rFonts w:ascii="GHEA Grapalat" w:hAnsi="GHEA Grapalat" w:cs="Sylfaen"/>
          <w:sz w:val="20"/>
        </w:rPr>
        <w:t>անձանց</w:t>
      </w:r>
      <w:r w:rsidRPr="00712340">
        <w:rPr>
          <w:rFonts w:ascii="GHEA Grapalat" w:hAnsi="GHEA Grapalat" w:cs="Sylfaen"/>
          <w:sz w:val="20"/>
          <w:lang w:val="es-ES"/>
        </w:rPr>
        <w:t xml:space="preserve">) </w:t>
      </w:r>
      <w:r w:rsidRPr="00712340">
        <w:rPr>
          <w:rFonts w:ascii="GHEA Grapalat" w:hAnsi="GHEA Grapalat" w:cs="Sylfaen"/>
          <w:sz w:val="20"/>
        </w:rPr>
        <w:t>տվյալները</w:t>
      </w:r>
      <w:r w:rsidRPr="00712340">
        <w:rPr>
          <w:rFonts w:ascii="GHEA Grapalat" w:hAnsi="GHEA Grapalat" w:cs="Sylfaen"/>
          <w:sz w:val="20"/>
          <w:lang w:val="es-ES"/>
        </w:rPr>
        <w:t xml:space="preserve">, </w:t>
      </w:r>
      <w:r w:rsidRPr="00712340">
        <w:rPr>
          <w:rFonts w:ascii="GHEA Grapalat" w:hAnsi="GHEA Grapalat" w:cs="Sylfaen"/>
          <w:sz w:val="20"/>
        </w:rPr>
        <w:t>ով</w:t>
      </w:r>
      <w:r w:rsidRPr="00712340">
        <w:rPr>
          <w:rFonts w:ascii="GHEA Grapalat" w:hAnsi="GHEA Grapalat" w:cs="Sylfaen"/>
          <w:sz w:val="20"/>
          <w:lang w:val="es-ES"/>
        </w:rPr>
        <w:t xml:space="preserve"> </w:t>
      </w:r>
      <w:r w:rsidRPr="00712340">
        <w:rPr>
          <w:rFonts w:ascii="GHEA Grapalat" w:hAnsi="GHEA Grapalat" w:cs="Sylfaen"/>
          <w:sz w:val="20"/>
        </w:rPr>
        <w:t>իրավունք</w:t>
      </w:r>
      <w:r w:rsidRPr="00712340">
        <w:rPr>
          <w:rFonts w:ascii="GHEA Grapalat" w:hAnsi="GHEA Grapalat" w:cs="Sylfaen"/>
          <w:sz w:val="20"/>
          <w:lang w:val="es-ES"/>
        </w:rPr>
        <w:t xml:space="preserve"> </w:t>
      </w:r>
      <w:r w:rsidRPr="00712340">
        <w:rPr>
          <w:rFonts w:ascii="GHEA Grapalat" w:hAnsi="GHEA Grapalat" w:cs="Sylfaen"/>
          <w:sz w:val="20"/>
        </w:rPr>
        <w:t>ունի</w:t>
      </w:r>
      <w:r w:rsidRPr="00712340">
        <w:rPr>
          <w:rFonts w:ascii="GHEA Grapalat" w:hAnsi="GHEA Grapalat" w:cs="Sylfaen"/>
          <w:sz w:val="20"/>
          <w:lang w:val="es-ES"/>
        </w:rPr>
        <w:t xml:space="preserve"> </w:t>
      </w:r>
      <w:r w:rsidRPr="00712340">
        <w:rPr>
          <w:rFonts w:ascii="GHEA Grapalat" w:hAnsi="GHEA Grapalat" w:cs="Sylfaen"/>
          <w:sz w:val="20"/>
        </w:rPr>
        <w:t>նշանակելու</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ազատելու</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գործադիր</w:t>
      </w:r>
      <w:r w:rsidRPr="00712340">
        <w:rPr>
          <w:rFonts w:ascii="GHEA Grapalat" w:hAnsi="GHEA Grapalat" w:cs="Sylfaen"/>
          <w:sz w:val="20"/>
          <w:lang w:val="es-ES"/>
        </w:rPr>
        <w:t xml:space="preserve"> </w:t>
      </w:r>
      <w:r w:rsidRPr="00712340">
        <w:rPr>
          <w:rFonts w:ascii="GHEA Grapalat" w:hAnsi="GHEA Grapalat" w:cs="Sylfaen"/>
          <w:sz w:val="20"/>
        </w:rPr>
        <w:t>մարմնի</w:t>
      </w:r>
      <w:r w:rsidRPr="00712340">
        <w:rPr>
          <w:rFonts w:ascii="GHEA Grapalat" w:hAnsi="GHEA Grapalat" w:cs="Sylfaen"/>
          <w:sz w:val="20"/>
          <w:lang w:val="es-ES"/>
        </w:rPr>
        <w:t xml:space="preserve"> </w:t>
      </w:r>
      <w:r w:rsidRPr="00712340">
        <w:rPr>
          <w:rFonts w:ascii="GHEA Grapalat" w:hAnsi="GHEA Grapalat" w:cs="Sylfaen"/>
          <w:sz w:val="20"/>
        </w:rPr>
        <w:t>անդամներին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ստանում</w:t>
      </w:r>
      <w:r w:rsidRPr="00712340">
        <w:rPr>
          <w:rFonts w:ascii="GHEA Grapalat" w:hAnsi="GHEA Grapalat" w:cs="Sylfaen"/>
          <w:sz w:val="20"/>
          <w:lang w:val="es-ES"/>
        </w:rPr>
        <w:t xml:space="preserve"> </w:t>
      </w:r>
      <w:r w:rsidRPr="00712340">
        <w:rPr>
          <w:rFonts w:ascii="GHEA Grapalat" w:hAnsi="GHEA Grapalat" w:cs="Sylfaen"/>
          <w:sz w:val="20"/>
        </w:rPr>
        <w:t>է</w:t>
      </w:r>
      <w:r w:rsidRPr="00712340">
        <w:rPr>
          <w:rFonts w:ascii="GHEA Grapalat" w:hAnsi="GHEA Grapalat" w:cs="Sylfaen"/>
          <w:sz w:val="20"/>
          <w:lang w:val="es-ES"/>
        </w:rPr>
        <w:t xml:space="preserve"> </w:t>
      </w:r>
      <w:r w:rsidRPr="00712340">
        <w:rPr>
          <w:rFonts w:ascii="GHEA Grapalat" w:hAnsi="GHEA Grapalat" w:cs="Sylfaen"/>
          <w:sz w:val="20"/>
        </w:rPr>
        <w:t>մասնակցի</w:t>
      </w:r>
      <w:r w:rsidRPr="00712340">
        <w:rPr>
          <w:rFonts w:ascii="GHEA Grapalat" w:hAnsi="GHEA Grapalat" w:cs="Sylfaen"/>
          <w:sz w:val="20"/>
          <w:lang w:val="es-ES"/>
        </w:rPr>
        <w:t xml:space="preserve"> </w:t>
      </w:r>
      <w:r w:rsidRPr="00712340">
        <w:rPr>
          <w:rFonts w:ascii="GHEA Grapalat" w:hAnsi="GHEA Grapalat" w:cs="Sylfaen"/>
          <w:sz w:val="20"/>
        </w:rPr>
        <w:t>կողմից</w:t>
      </w:r>
      <w:r w:rsidRPr="00712340">
        <w:rPr>
          <w:rFonts w:ascii="GHEA Grapalat" w:hAnsi="GHEA Grapalat" w:cs="Sylfaen"/>
          <w:sz w:val="20"/>
          <w:lang w:val="es-ES"/>
        </w:rPr>
        <w:t xml:space="preserve"> </w:t>
      </w:r>
      <w:r w:rsidRPr="00712340">
        <w:rPr>
          <w:rFonts w:ascii="GHEA Grapalat" w:hAnsi="GHEA Grapalat" w:cs="Sylfaen"/>
          <w:sz w:val="20"/>
        </w:rPr>
        <w:t>իրականացվող</w:t>
      </w:r>
      <w:r w:rsidRPr="00712340">
        <w:rPr>
          <w:rFonts w:ascii="GHEA Grapalat" w:hAnsi="GHEA Grapalat" w:cs="Sylfaen"/>
          <w:sz w:val="20"/>
          <w:lang w:val="es-ES"/>
        </w:rPr>
        <w:t xml:space="preserve"> </w:t>
      </w:r>
      <w:r w:rsidRPr="00712340">
        <w:rPr>
          <w:rFonts w:ascii="GHEA Grapalat" w:hAnsi="GHEA Grapalat" w:cs="Sylfaen"/>
          <w:sz w:val="20"/>
        </w:rPr>
        <w:t>ձեռնարկատիրական</w:t>
      </w:r>
      <w:r w:rsidRPr="00712340">
        <w:rPr>
          <w:rFonts w:ascii="GHEA Grapalat" w:hAnsi="GHEA Grapalat" w:cs="Sylfaen"/>
          <w:sz w:val="20"/>
          <w:lang w:val="es-ES"/>
        </w:rPr>
        <w:t xml:space="preserve"> </w:t>
      </w:r>
      <w:r w:rsidRPr="00712340">
        <w:rPr>
          <w:rFonts w:ascii="GHEA Grapalat" w:hAnsi="GHEA Grapalat" w:cs="Sylfaen"/>
          <w:sz w:val="20"/>
        </w:rPr>
        <w:t>կամ</w:t>
      </w:r>
      <w:r w:rsidRPr="00712340">
        <w:rPr>
          <w:rFonts w:ascii="GHEA Grapalat" w:hAnsi="GHEA Grapalat" w:cs="Sylfaen"/>
          <w:sz w:val="20"/>
          <w:lang w:val="es-ES"/>
        </w:rPr>
        <w:t xml:space="preserve"> </w:t>
      </w:r>
      <w:r w:rsidRPr="00712340">
        <w:rPr>
          <w:rFonts w:ascii="GHEA Grapalat" w:hAnsi="GHEA Grapalat" w:cs="Sylfaen"/>
          <w:sz w:val="20"/>
        </w:rPr>
        <w:t>այլ</w:t>
      </w:r>
      <w:r w:rsidRPr="00712340">
        <w:rPr>
          <w:rFonts w:ascii="GHEA Grapalat" w:hAnsi="GHEA Grapalat" w:cs="Sylfaen"/>
          <w:sz w:val="20"/>
          <w:lang w:val="es-ES"/>
        </w:rPr>
        <w:t xml:space="preserve"> </w:t>
      </w:r>
      <w:r w:rsidRPr="00712340">
        <w:rPr>
          <w:rFonts w:ascii="GHEA Grapalat" w:hAnsi="GHEA Grapalat" w:cs="Sylfaen"/>
          <w:sz w:val="20"/>
        </w:rPr>
        <w:t>գործունեության</w:t>
      </w:r>
      <w:r w:rsidRPr="00712340">
        <w:rPr>
          <w:rFonts w:ascii="GHEA Grapalat" w:hAnsi="GHEA Grapalat" w:cs="Sylfaen"/>
          <w:sz w:val="20"/>
          <w:lang w:val="es-ES"/>
        </w:rPr>
        <w:t xml:space="preserve"> </w:t>
      </w:r>
      <w:r w:rsidRPr="00712340">
        <w:rPr>
          <w:rFonts w:ascii="GHEA Grapalat" w:hAnsi="GHEA Grapalat" w:cs="Sylfaen"/>
          <w:sz w:val="20"/>
        </w:rPr>
        <w:t>արդյունքում</w:t>
      </w:r>
      <w:r w:rsidRPr="00712340">
        <w:rPr>
          <w:rFonts w:ascii="GHEA Grapalat" w:hAnsi="GHEA Grapalat" w:cs="Sylfaen"/>
          <w:sz w:val="20"/>
          <w:lang w:val="es-ES"/>
        </w:rPr>
        <w:t xml:space="preserve"> </w:t>
      </w:r>
      <w:r w:rsidRPr="00712340">
        <w:rPr>
          <w:rFonts w:ascii="GHEA Grapalat" w:hAnsi="GHEA Grapalat" w:cs="Sylfaen"/>
          <w:sz w:val="20"/>
        </w:rPr>
        <w:t>ստացված</w:t>
      </w:r>
      <w:r w:rsidRPr="00712340">
        <w:rPr>
          <w:rFonts w:ascii="GHEA Grapalat" w:hAnsi="GHEA Grapalat" w:cs="Sylfaen"/>
          <w:sz w:val="20"/>
          <w:lang w:val="es-ES"/>
        </w:rPr>
        <w:t xml:space="preserve"> </w:t>
      </w:r>
      <w:r w:rsidRPr="00712340">
        <w:rPr>
          <w:rFonts w:ascii="GHEA Grapalat" w:hAnsi="GHEA Grapalat" w:cs="Sylfaen"/>
          <w:sz w:val="20"/>
        </w:rPr>
        <w:t>շահույթի</w:t>
      </w:r>
      <w:r w:rsidRPr="00712340">
        <w:rPr>
          <w:rFonts w:ascii="GHEA Grapalat" w:hAnsi="GHEA Grapalat" w:cs="Sylfaen"/>
          <w:sz w:val="20"/>
          <w:lang w:val="es-ES"/>
        </w:rPr>
        <w:t xml:space="preserve"> </w:t>
      </w:r>
      <w:r w:rsidRPr="00712340">
        <w:rPr>
          <w:rFonts w:ascii="GHEA Grapalat" w:hAnsi="GHEA Grapalat" w:cs="Sylfaen"/>
          <w:sz w:val="20"/>
        </w:rPr>
        <w:t>տասնհինգ</w:t>
      </w:r>
      <w:r w:rsidRPr="00712340">
        <w:rPr>
          <w:rFonts w:ascii="GHEA Grapalat" w:hAnsi="GHEA Grapalat" w:cs="Sylfaen"/>
          <w:sz w:val="20"/>
          <w:lang w:val="es-ES"/>
        </w:rPr>
        <w:t xml:space="preserve"> </w:t>
      </w:r>
      <w:r w:rsidRPr="00712340">
        <w:rPr>
          <w:rFonts w:ascii="GHEA Grapalat" w:hAnsi="GHEA Grapalat" w:cs="Sylfaen"/>
          <w:sz w:val="20"/>
        </w:rPr>
        <w:t>տոկոսից</w:t>
      </w:r>
      <w:r w:rsidRPr="00712340">
        <w:rPr>
          <w:rFonts w:ascii="GHEA Grapalat" w:hAnsi="GHEA Grapalat" w:cs="Sylfaen"/>
          <w:sz w:val="20"/>
          <w:lang w:val="es-ES"/>
        </w:rPr>
        <w:t xml:space="preserve"> </w:t>
      </w:r>
      <w:r w:rsidRPr="00712340">
        <w:rPr>
          <w:rFonts w:ascii="GHEA Grapalat" w:hAnsi="GHEA Grapalat" w:cs="Sylfaen"/>
          <w:sz w:val="20"/>
        </w:rPr>
        <w:t>ավելին</w:t>
      </w:r>
      <w:r w:rsidRPr="00712340">
        <w:rPr>
          <w:rFonts w:ascii="GHEA Grapalat" w:hAnsi="GHEA Grapalat" w:cs="Sylfaen"/>
          <w:sz w:val="20"/>
          <w:lang w:val="es-ES"/>
        </w:rPr>
        <w:t xml:space="preserve"> (</w:t>
      </w:r>
      <w:r w:rsidRPr="00712340">
        <w:rPr>
          <w:rFonts w:ascii="GHEA Grapalat" w:hAnsi="GHEA Grapalat" w:cs="Sylfaen"/>
          <w:sz w:val="20"/>
        </w:rPr>
        <w:t>իրական</w:t>
      </w:r>
      <w:r w:rsidRPr="00712340">
        <w:rPr>
          <w:rFonts w:ascii="GHEA Grapalat" w:hAnsi="GHEA Grapalat" w:cs="Sylfaen"/>
          <w:sz w:val="20"/>
          <w:lang w:val="es-ES"/>
        </w:rPr>
        <w:t xml:space="preserve"> </w:t>
      </w:r>
      <w:r w:rsidRPr="00712340">
        <w:rPr>
          <w:rFonts w:ascii="GHEA Grapalat" w:hAnsi="GHEA Grapalat" w:cs="Sylfaen"/>
          <w:sz w:val="20"/>
        </w:rPr>
        <w:t>շահառուներ</w:t>
      </w:r>
      <w:r w:rsidRPr="00712340">
        <w:rPr>
          <w:rFonts w:ascii="GHEA Grapalat" w:hAnsi="GHEA Grapalat" w:cs="Sylfaen"/>
          <w:sz w:val="20"/>
          <w:lang w:val="es-ES"/>
        </w:rPr>
        <w:t>)** և հավաստում, որ իրական շահառուների մասին ներկայացված տեղեկատվությունը իրական է և չի պարունակում ոչ հավա</w:t>
      </w:r>
      <w:r>
        <w:rPr>
          <w:rFonts w:ascii="GHEA Grapalat" w:hAnsi="GHEA Grapalat" w:cs="Sylfaen"/>
          <w:sz w:val="20"/>
          <w:lang w:val="hy-AM"/>
        </w:rPr>
        <w:t>ս</w:t>
      </w:r>
      <w:r w:rsidRPr="00712340">
        <w:rPr>
          <w:rFonts w:ascii="GHEA Grapalat" w:hAnsi="GHEA Grapalat" w:cs="Sylfaen"/>
          <w:sz w:val="20"/>
          <w:lang w:val="es-ES"/>
        </w:rPr>
        <w:t xml:space="preserve">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3337BC" w:rsidRPr="00BF3030" w:rsidTr="00C60131">
        <w:trPr>
          <w:jc w:val="center"/>
        </w:trPr>
        <w:tc>
          <w:tcPr>
            <w:tcW w:w="2570" w:type="dxa"/>
            <w:vAlign w:val="center"/>
          </w:tcPr>
          <w:p w:rsidR="003337BC" w:rsidRPr="00712340" w:rsidRDefault="003337BC" w:rsidP="00C60131">
            <w:pPr>
              <w:pStyle w:val="31"/>
              <w:spacing w:line="240" w:lineRule="auto"/>
              <w:ind w:firstLine="0"/>
              <w:jc w:val="center"/>
              <w:rPr>
                <w:rFonts w:ascii="GHEA Grapalat" w:hAnsi="GHEA Grapalat"/>
                <w:sz w:val="28"/>
                <w:vertAlign w:val="superscript"/>
                <w:lang w:val="es-ES"/>
              </w:rPr>
            </w:pPr>
            <w:r w:rsidRPr="00712340">
              <w:rPr>
                <w:rFonts w:ascii="GHEA Grapalat" w:hAnsi="GHEA Grapalat"/>
                <w:sz w:val="28"/>
                <w:vertAlign w:val="superscript"/>
              </w:rPr>
              <w:t>Անունը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Ազգանունը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Հայրանունը</w:t>
            </w:r>
          </w:p>
        </w:tc>
        <w:tc>
          <w:tcPr>
            <w:tcW w:w="3960" w:type="dxa"/>
            <w:vAlign w:val="center"/>
          </w:tcPr>
          <w:p w:rsidR="003337BC" w:rsidRPr="00712340" w:rsidRDefault="003337BC" w:rsidP="00C60131">
            <w:pPr>
              <w:pStyle w:val="31"/>
              <w:spacing w:line="240" w:lineRule="auto"/>
              <w:ind w:firstLine="0"/>
              <w:jc w:val="center"/>
              <w:rPr>
                <w:rFonts w:ascii="GHEA Grapalat" w:hAnsi="GHEA Grapalat"/>
                <w:sz w:val="28"/>
                <w:vertAlign w:val="superscript"/>
                <w:lang w:val="es-ES"/>
              </w:rPr>
            </w:pPr>
            <w:r w:rsidRPr="00712340">
              <w:rPr>
                <w:rFonts w:ascii="GHEA Grapalat" w:hAnsi="GHEA Grapalat"/>
                <w:sz w:val="28"/>
                <w:vertAlign w:val="superscript"/>
              </w:rPr>
              <w:t>ՀՀ</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քաղաքացիների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նույնականացման</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քարտի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կամ</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անձնագրի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կամ</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ՀՀ</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օրենսդրությամբ</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նախատեսված</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անձը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հաստատող</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փաստաթղթի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տեսակը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և</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համարը</w:t>
            </w:r>
            <w:r w:rsidRPr="00712340">
              <w:rPr>
                <w:rFonts w:ascii="GHEA Grapalat" w:hAnsi="GHEA Grapalat"/>
                <w:sz w:val="28"/>
                <w:vertAlign w:val="superscript"/>
                <w:lang w:val="es-ES"/>
              </w:rPr>
              <w:t xml:space="preserve"> </w:t>
            </w:r>
          </w:p>
        </w:tc>
        <w:tc>
          <w:tcPr>
            <w:tcW w:w="3370" w:type="dxa"/>
          </w:tcPr>
          <w:p w:rsidR="003337BC" w:rsidRPr="00712340" w:rsidRDefault="003337BC" w:rsidP="00C60131">
            <w:pPr>
              <w:pStyle w:val="31"/>
              <w:spacing w:line="240" w:lineRule="auto"/>
              <w:ind w:firstLine="0"/>
              <w:jc w:val="center"/>
              <w:rPr>
                <w:rFonts w:ascii="GHEA Grapalat" w:hAnsi="GHEA Grapalat"/>
                <w:sz w:val="28"/>
                <w:vertAlign w:val="superscript"/>
                <w:lang w:val="es-ES"/>
              </w:rPr>
            </w:pPr>
            <w:r w:rsidRPr="00712340">
              <w:rPr>
                <w:rFonts w:ascii="GHEA Grapalat" w:hAnsi="GHEA Grapalat"/>
                <w:sz w:val="28"/>
                <w:vertAlign w:val="superscript"/>
              </w:rPr>
              <w:t>Օտարերկրյա</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քաղաքացիների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համապատասխան</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երկրի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օրենսդրությամբ</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նախատեսված</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անձը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հաստատող</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փաստաթղթի</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տեսակը</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և</w:t>
            </w:r>
            <w:r w:rsidRPr="00712340">
              <w:rPr>
                <w:rFonts w:ascii="GHEA Grapalat" w:hAnsi="GHEA Grapalat"/>
                <w:sz w:val="28"/>
                <w:vertAlign w:val="superscript"/>
                <w:lang w:val="es-ES"/>
              </w:rPr>
              <w:t xml:space="preserve"> </w:t>
            </w:r>
            <w:r w:rsidRPr="00712340">
              <w:rPr>
                <w:rFonts w:ascii="GHEA Grapalat" w:hAnsi="GHEA Grapalat"/>
                <w:sz w:val="28"/>
                <w:vertAlign w:val="superscript"/>
              </w:rPr>
              <w:t>համարը</w:t>
            </w:r>
            <w:r w:rsidRPr="00712340">
              <w:rPr>
                <w:rFonts w:ascii="GHEA Grapalat" w:hAnsi="GHEA Grapalat"/>
                <w:sz w:val="28"/>
                <w:vertAlign w:val="superscript"/>
                <w:lang w:val="es-ES"/>
              </w:rPr>
              <w:t xml:space="preserve"> </w:t>
            </w:r>
          </w:p>
        </w:tc>
      </w:tr>
      <w:tr w:rsidR="003337BC" w:rsidRPr="00BF3030" w:rsidTr="00C60131">
        <w:trPr>
          <w:jc w:val="center"/>
        </w:trPr>
        <w:tc>
          <w:tcPr>
            <w:tcW w:w="2570" w:type="dxa"/>
            <w:vAlign w:val="center"/>
          </w:tcPr>
          <w:p w:rsidR="003337BC" w:rsidRPr="00712340" w:rsidRDefault="003337BC" w:rsidP="00C60131">
            <w:pPr>
              <w:pStyle w:val="31"/>
              <w:spacing w:line="240" w:lineRule="auto"/>
              <w:ind w:firstLine="0"/>
              <w:jc w:val="center"/>
              <w:rPr>
                <w:rFonts w:ascii="Sylfaen" w:hAnsi="Sylfaen"/>
                <w:sz w:val="26"/>
                <w:vertAlign w:val="superscript"/>
                <w:lang w:val="hy-AM"/>
              </w:rPr>
            </w:pPr>
          </w:p>
        </w:tc>
        <w:tc>
          <w:tcPr>
            <w:tcW w:w="3960" w:type="dxa"/>
            <w:vAlign w:val="center"/>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c>
          <w:tcPr>
            <w:tcW w:w="3370" w:type="dxa"/>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r>
      <w:tr w:rsidR="003337BC" w:rsidRPr="00BF3030" w:rsidTr="00C60131">
        <w:trPr>
          <w:jc w:val="center"/>
        </w:trPr>
        <w:tc>
          <w:tcPr>
            <w:tcW w:w="2570" w:type="dxa"/>
            <w:vAlign w:val="center"/>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c>
          <w:tcPr>
            <w:tcW w:w="3960" w:type="dxa"/>
            <w:vAlign w:val="center"/>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c>
          <w:tcPr>
            <w:tcW w:w="3370" w:type="dxa"/>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r>
      <w:tr w:rsidR="003337BC" w:rsidRPr="00BF3030" w:rsidTr="00C60131">
        <w:trPr>
          <w:jc w:val="center"/>
        </w:trPr>
        <w:tc>
          <w:tcPr>
            <w:tcW w:w="2570" w:type="dxa"/>
            <w:vAlign w:val="center"/>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c>
          <w:tcPr>
            <w:tcW w:w="3960" w:type="dxa"/>
            <w:vAlign w:val="center"/>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c>
          <w:tcPr>
            <w:tcW w:w="3370" w:type="dxa"/>
          </w:tcPr>
          <w:p w:rsidR="003337BC" w:rsidRPr="00712340" w:rsidRDefault="003337BC" w:rsidP="00C60131">
            <w:pPr>
              <w:pStyle w:val="31"/>
              <w:spacing w:line="240" w:lineRule="auto"/>
              <w:ind w:firstLine="0"/>
              <w:jc w:val="center"/>
              <w:rPr>
                <w:rFonts w:ascii="GHEA Grapalat" w:hAnsi="GHEA Grapalat"/>
                <w:sz w:val="26"/>
                <w:vertAlign w:val="superscript"/>
                <w:lang w:val="es-ES"/>
              </w:rPr>
            </w:pPr>
          </w:p>
        </w:tc>
      </w:tr>
    </w:tbl>
    <w:p w:rsidR="003337BC" w:rsidRPr="00712340" w:rsidRDefault="003337BC" w:rsidP="003337BC">
      <w:pPr>
        <w:jc w:val="right"/>
        <w:rPr>
          <w:rFonts w:ascii="GHEA Grapalat" w:hAnsi="GHEA Grapalat"/>
          <w:sz w:val="10"/>
          <w:szCs w:val="10"/>
          <w:lang w:val="es-ES"/>
        </w:rPr>
      </w:pPr>
    </w:p>
    <w:p w:rsidR="003337BC" w:rsidRPr="00712340" w:rsidRDefault="003337BC" w:rsidP="003337BC">
      <w:pPr>
        <w:ind w:firstLine="708"/>
        <w:jc w:val="both"/>
        <w:rPr>
          <w:rFonts w:ascii="GHEA Grapalat" w:hAnsi="GHEA Grapalat"/>
          <w:sz w:val="20"/>
          <w:lang w:val="es-ES"/>
        </w:rPr>
      </w:pPr>
    </w:p>
    <w:p w:rsidR="003337BC" w:rsidRPr="00712340" w:rsidRDefault="003337BC" w:rsidP="003337BC">
      <w:pPr>
        <w:ind w:firstLine="708"/>
        <w:jc w:val="both"/>
        <w:rPr>
          <w:rFonts w:ascii="GHEA Grapalat" w:hAnsi="GHEA Grapalat"/>
          <w:sz w:val="20"/>
          <w:lang w:val="es-ES"/>
        </w:rPr>
      </w:pPr>
    </w:p>
    <w:p w:rsidR="003337BC" w:rsidRPr="00712340" w:rsidRDefault="003337BC" w:rsidP="003337BC">
      <w:pPr>
        <w:jc w:val="both"/>
        <w:rPr>
          <w:rFonts w:ascii="GHEA Grapalat" w:hAnsi="GHEA Grapalat"/>
          <w:sz w:val="20"/>
          <w:lang w:val="es-ES"/>
        </w:rPr>
      </w:pPr>
    </w:p>
    <w:p w:rsidR="003337BC" w:rsidRPr="00712340" w:rsidRDefault="003337BC" w:rsidP="003337BC">
      <w:pPr>
        <w:jc w:val="both"/>
        <w:rPr>
          <w:rFonts w:ascii="GHEA Grapalat" w:hAnsi="GHEA Grapalat"/>
          <w:sz w:val="20"/>
          <w:lang w:val="es-ES"/>
        </w:rPr>
      </w:pPr>
    </w:p>
    <w:p w:rsidR="003337BC" w:rsidRPr="00712340" w:rsidRDefault="003337BC" w:rsidP="003337BC">
      <w:pPr>
        <w:jc w:val="both"/>
        <w:rPr>
          <w:rFonts w:ascii="GHEA Grapalat" w:hAnsi="GHEA Grapalat" w:cs="Arial"/>
          <w:sz w:val="20"/>
          <w:vertAlign w:val="superscript"/>
          <w:lang w:val="es-ES"/>
        </w:rPr>
      </w:pPr>
      <w:r w:rsidRPr="00712340">
        <w:rPr>
          <w:rFonts w:ascii="GHEA Grapalat" w:hAnsi="GHEA Grapalat"/>
          <w:sz w:val="20"/>
          <w:lang w:val="es-ES"/>
        </w:rPr>
        <w:t xml:space="preserve">   </w:t>
      </w:r>
      <w:r w:rsidRPr="00712340">
        <w:rPr>
          <w:rFonts w:ascii="GHEA Grapalat" w:hAnsi="GHEA Grapalat"/>
          <w:sz w:val="20"/>
          <w:lang w:val="hy-AM"/>
        </w:rPr>
        <w:t xml:space="preserve">___________________________________________________ </w:t>
      </w:r>
      <w:r w:rsidRPr="00712340">
        <w:rPr>
          <w:rFonts w:ascii="GHEA Grapalat" w:hAnsi="GHEA Grapalat"/>
          <w:sz w:val="20"/>
          <w:lang w:val="hy-AM"/>
        </w:rPr>
        <w:tab/>
        <w:t xml:space="preserve">                _____________</w:t>
      </w:r>
      <w:r w:rsidRPr="00712340">
        <w:rPr>
          <w:rFonts w:ascii="GHEA Grapalat" w:hAnsi="GHEA Grapalat"/>
          <w:sz w:val="20"/>
          <w:u w:val="single"/>
          <w:lang w:val="es-ES"/>
        </w:rPr>
        <w:tab/>
      </w:r>
      <w:r w:rsidRPr="00712340">
        <w:rPr>
          <w:rFonts w:ascii="GHEA Grapalat" w:hAnsi="GHEA Grapalat"/>
          <w:sz w:val="20"/>
          <w:u w:val="single"/>
          <w:lang w:val="es-ES"/>
        </w:rPr>
        <w:tab/>
      </w:r>
      <w:r w:rsidRPr="00712340">
        <w:rPr>
          <w:rFonts w:ascii="GHEA Grapalat" w:hAnsi="GHEA Grapalat"/>
          <w:sz w:val="20"/>
          <w:lang w:val="es-ES"/>
        </w:rPr>
        <w:tab/>
      </w:r>
      <w:r w:rsidRPr="00712340">
        <w:rPr>
          <w:rFonts w:ascii="GHEA Grapalat" w:hAnsi="GHEA Grapalat"/>
          <w:sz w:val="20"/>
          <w:lang w:val="es-ES"/>
        </w:rPr>
        <w:tab/>
      </w:r>
      <w:r w:rsidRPr="00712340">
        <w:rPr>
          <w:rFonts w:ascii="GHEA Grapalat" w:hAnsi="GHEA Grapalat"/>
          <w:sz w:val="20"/>
          <w:lang w:val="hy-AM"/>
        </w:rPr>
        <w:t xml:space="preserve"> </w:t>
      </w:r>
      <w:r w:rsidRPr="00712340">
        <w:rPr>
          <w:rFonts w:ascii="GHEA Grapalat" w:hAnsi="GHEA Grapalat" w:cs="Sylfaen"/>
          <w:sz w:val="20"/>
          <w:vertAlign w:val="superscript"/>
          <w:lang w:val="hy-AM"/>
        </w:rPr>
        <w:t>Մասնակցի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անվանումը</w:t>
      </w:r>
      <w:r w:rsidRPr="00712340">
        <w:rPr>
          <w:rFonts w:ascii="GHEA Grapalat" w:hAnsi="GHEA Grapalat" w:cs="Arial"/>
          <w:sz w:val="20"/>
          <w:vertAlign w:val="superscript"/>
          <w:lang w:val="hy-AM"/>
        </w:rPr>
        <w:t xml:space="preserve"> </w:t>
      </w:r>
      <w:r w:rsidRPr="00712340">
        <w:rPr>
          <w:rFonts w:ascii="GHEA Grapalat" w:hAnsi="GHEA Grapalat"/>
          <w:sz w:val="20"/>
          <w:vertAlign w:val="superscript"/>
          <w:lang w:val="hy-AM"/>
        </w:rPr>
        <w:t xml:space="preserve"> (</w:t>
      </w:r>
      <w:r w:rsidRPr="00712340">
        <w:rPr>
          <w:rFonts w:ascii="GHEA Grapalat" w:hAnsi="GHEA Grapalat" w:cs="Sylfaen"/>
          <w:sz w:val="20"/>
          <w:vertAlign w:val="superscript"/>
          <w:lang w:val="hy-AM"/>
        </w:rPr>
        <w:t>ղեկավարի</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lang w:val="hy-AM"/>
        </w:rPr>
        <w:t>պաշտոնը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rPr>
        <w:t>ա</w:t>
      </w:r>
      <w:r w:rsidRPr="00712340">
        <w:rPr>
          <w:rFonts w:ascii="GHEA Grapalat" w:hAnsi="GHEA Grapalat" w:cs="Sylfaen"/>
          <w:sz w:val="20"/>
          <w:vertAlign w:val="superscript"/>
          <w:lang w:val="hy-AM"/>
        </w:rPr>
        <w:t>նուն</w:t>
      </w:r>
      <w:r w:rsidRPr="00712340">
        <w:rPr>
          <w:rFonts w:ascii="GHEA Grapalat" w:hAnsi="GHEA Grapalat" w:cs="Arial"/>
          <w:sz w:val="20"/>
          <w:vertAlign w:val="superscript"/>
          <w:lang w:val="hy-AM"/>
        </w:rPr>
        <w:t xml:space="preserve"> </w:t>
      </w:r>
      <w:r w:rsidRPr="00712340">
        <w:rPr>
          <w:rFonts w:ascii="GHEA Grapalat" w:hAnsi="GHEA Grapalat" w:cs="Sylfaen"/>
          <w:sz w:val="20"/>
          <w:vertAlign w:val="superscript"/>
        </w:rPr>
        <w:t>ա</w:t>
      </w:r>
      <w:r w:rsidRPr="00712340">
        <w:rPr>
          <w:rFonts w:ascii="GHEA Grapalat" w:hAnsi="GHEA Grapalat" w:cs="Sylfaen"/>
          <w:sz w:val="20"/>
          <w:vertAlign w:val="superscript"/>
          <w:lang w:val="hy-AM"/>
        </w:rPr>
        <w:t>զգանունը</w:t>
      </w:r>
      <w:r w:rsidRPr="00712340">
        <w:rPr>
          <w:rFonts w:ascii="GHEA Grapalat" w:hAnsi="GHEA Grapalat" w:cs="Arial"/>
          <w:sz w:val="20"/>
          <w:vertAlign w:val="superscript"/>
          <w:lang w:val="hy-AM"/>
        </w:rPr>
        <w:t xml:space="preserve">)                                             </w:t>
      </w:r>
      <w:r w:rsidRPr="00712340">
        <w:rPr>
          <w:rFonts w:ascii="GHEA Grapalat" w:hAnsi="GHEA Grapalat" w:cs="Arial"/>
          <w:sz w:val="20"/>
          <w:vertAlign w:val="superscript"/>
          <w:lang w:val="es-ES"/>
        </w:rPr>
        <w:t xml:space="preserve">               </w:t>
      </w:r>
      <w:r w:rsidRPr="00712340">
        <w:rPr>
          <w:rFonts w:ascii="GHEA Grapalat" w:hAnsi="GHEA Grapalat" w:cs="Sylfaen"/>
          <w:sz w:val="20"/>
          <w:vertAlign w:val="superscript"/>
          <w:lang w:val="hy-AM"/>
        </w:rPr>
        <w:t>ստորագրությունը</w:t>
      </w:r>
      <w:r w:rsidRPr="00712340">
        <w:rPr>
          <w:rFonts w:ascii="GHEA Grapalat" w:hAnsi="GHEA Grapalat" w:cs="Arial"/>
          <w:sz w:val="20"/>
          <w:vertAlign w:val="superscript"/>
          <w:lang w:val="hy-AM"/>
        </w:rPr>
        <w:t>)</w:t>
      </w:r>
    </w:p>
    <w:p w:rsidR="003337BC" w:rsidRPr="00712340" w:rsidRDefault="003337BC" w:rsidP="003337BC">
      <w:pPr>
        <w:jc w:val="both"/>
        <w:rPr>
          <w:rFonts w:ascii="GHEA Grapalat" w:hAnsi="GHEA Grapalat" w:cs="Arial"/>
          <w:sz w:val="20"/>
          <w:vertAlign w:val="superscript"/>
          <w:lang w:val="es-ES"/>
        </w:rPr>
      </w:pPr>
    </w:p>
    <w:p w:rsidR="003337BC" w:rsidRPr="00712340" w:rsidRDefault="003337BC" w:rsidP="003337BC">
      <w:pPr>
        <w:jc w:val="both"/>
        <w:rPr>
          <w:rFonts w:ascii="GHEA Grapalat" w:hAnsi="GHEA Grapalat"/>
          <w:sz w:val="20"/>
          <w:lang w:val="hy-AM"/>
        </w:rPr>
      </w:pPr>
      <w:r w:rsidRPr="00712340">
        <w:rPr>
          <w:rFonts w:ascii="GHEA Grapalat" w:hAnsi="GHEA Grapalat"/>
          <w:sz w:val="20"/>
          <w:lang w:val="hy-AM"/>
        </w:rPr>
        <w:t xml:space="preserve">    </w:t>
      </w:r>
    </w:p>
    <w:p w:rsidR="003337BC" w:rsidRPr="00712340" w:rsidRDefault="003337BC" w:rsidP="003337BC">
      <w:pPr>
        <w:jc w:val="right"/>
        <w:rPr>
          <w:rFonts w:ascii="GHEA Grapalat" w:hAnsi="GHEA Grapalat" w:cs="Arial"/>
          <w:sz w:val="20"/>
          <w:lang w:val="hy-AM"/>
        </w:rPr>
      </w:pPr>
      <w:r w:rsidRPr="00712340">
        <w:rPr>
          <w:rFonts w:ascii="GHEA Grapalat" w:hAnsi="GHEA Grapalat" w:cs="Sylfaen"/>
          <w:sz w:val="20"/>
          <w:lang w:val="hy-AM"/>
        </w:rPr>
        <w:t>Կ</w:t>
      </w:r>
      <w:r w:rsidRPr="00712340">
        <w:rPr>
          <w:rFonts w:ascii="GHEA Grapalat" w:hAnsi="GHEA Grapalat" w:cs="Arial"/>
          <w:sz w:val="20"/>
          <w:lang w:val="hy-AM"/>
        </w:rPr>
        <w:t xml:space="preserve">. </w:t>
      </w:r>
      <w:r w:rsidRPr="00712340">
        <w:rPr>
          <w:rFonts w:ascii="GHEA Grapalat" w:hAnsi="GHEA Grapalat" w:cs="Sylfaen"/>
          <w:sz w:val="20"/>
          <w:lang w:val="hy-AM"/>
        </w:rPr>
        <w:t>Տ</w:t>
      </w:r>
      <w:r w:rsidRPr="00712340">
        <w:rPr>
          <w:rFonts w:ascii="GHEA Grapalat" w:hAnsi="GHEA Grapalat" w:cs="Arial"/>
          <w:sz w:val="20"/>
          <w:lang w:val="hy-AM"/>
        </w:rPr>
        <w:t>.</w:t>
      </w:r>
      <w:r w:rsidRPr="00712340">
        <w:rPr>
          <w:rStyle w:val="af6"/>
          <w:rFonts w:ascii="GHEA Grapalat" w:hAnsi="GHEA Grapalat" w:cs="Arial"/>
          <w:color w:val="FFFFFF"/>
          <w:sz w:val="20"/>
          <w:lang w:val="hy-AM"/>
        </w:rPr>
        <w:footnoteReference w:id="15"/>
      </w:r>
      <w:r w:rsidRPr="00712340">
        <w:rPr>
          <w:rFonts w:ascii="GHEA Grapalat" w:hAnsi="GHEA Grapalat" w:cs="Arial"/>
          <w:sz w:val="20"/>
          <w:lang w:val="hy-AM"/>
        </w:rPr>
        <w:tab/>
      </w:r>
      <w:r w:rsidRPr="00712340">
        <w:rPr>
          <w:rFonts w:ascii="GHEA Grapalat" w:hAnsi="GHEA Grapalat" w:cs="Arial"/>
          <w:sz w:val="20"/>
          <w:lang w:val="hy-AM"/>
        </w:rPr>
        <w:tab/>
        <w:t xml:space="preserve"> </w:t>
      </w:r>
    </w:p>
    <w:p w:rsidR="003337BC" w:rsidRPr="00712340" w:rsidRDefault="003337BC" w:rsidP="003337BC">
      <w:pPr>
        <w:pStyle w:val="31"/>
        <w:spacing w:line="240" w:lineRule="auto"/>
        <w:jc w:val="right"/>
        <w:rPr>
          <w:rFonts w:ascii="GHEA Grapalat" w:hAnsi="GHEA Grapalat"/>
          <w:b/>
          <w:lang w:val="hy-AM"/>
        </w:rPr>
      </w:pPr>
    </w:p>
    <w:p w:rsidR="003337BC" w:rsidRPr="00712340" w:rsidRDefault="003337BC" w:rsidP="003337BC">
      <w:pPr>
        <w:pStyle w:val="31"/>
        <w:spacing w:line="240" w:lineRule="auto"/>
        <w:jc w:val="right"/>
        <w:rPr>
          <w:rFonts w:ascii="GHEA Grapalat" w:hAnsi="GHEA Grapalat"/>
          <w:b/>
          <w:lang w:val="hy-AM"/>
        </w:rPr>
      </w:pPr>
    </w:p>
    <w:p w:rsidR="003337BC" w:rsidRPr="00712340" w:rsidRDefault="003337BC" w:rsidP="003337BC">
      <w:pPr>
        <w:pStyle w:val="31"/>
        <w:spacing w:line="240" w:lineRule="auto"/>
        <w:jc w:val="right"/>
        <w:rPr>
          <w:rFonts w:ascii="GHEA Grapalat" w:hAnsi="GHEA Grapalat" w:cs="Sylfaen"/>
          <w:b/>
          <w:lang w:val="hy-AM"/>
        </w:rPr>
      </w:pPr>
      <w:r w:rsidRPr="00712340">
        <w:rPr>
          <w:rFonts w:ascii="GHEA Grapalat" w:hAnsi="GHEA Grapalat" w:cs="Sylfaen"/>
          <w:b/>
          <w:lang w:val="hy-AM"/>
        </w:rPr>
        <w:br w:type="page"/>
      </w:r>
      <w:r w:rsidRPr="00712340">
        <w:rPr>
          <w:rFonts w:ascii="GHEA Grapalat" w:hAnsi="GHEA Grapalat" w:cs="Sylfaen"/>
          <w:b/>
          <w:lang w:val="hy-AM"/>
        </w:rPr>
        <w:lastRenderedPageBreak/>
        <w:t xml:space="preserve"> </w:t>
      </w:r>
    </w:p>
    <w:p w:rsidR="003337BC" w:rsidRPr="00E81BDB" w:rsidRDefault="003337BC" w:rsidP="003337BC">
      <w:pPr>
        <w:pStyle w:val="31"/>
        <w:spacing w:line="240" w:lineRule="auto"/>
        <w:ind w:firstLine="0"/>
        <w:jc w:val="right"/>
        <w:rPr>
          <w:rFonts w:ascii="GHEA Grapalat" w:hAnsi="GHEA Grapalat" w:cs="Arial"/>
          <w:b/>
          <w:lang w:val="hy-AM"/>
        </w:rPr>
      </w:pPr>
      <w:r w:rsidRPr="00712340">
        <w:rPr>
          <w:rFonts w:ascii="GHEA Grapalat" w:hAnsi="GHEA Grapalat" w:cs="Sylfaen"/>
          <w:b/>
          <w:lang w:val="hy-AM"/>
        </w:rPr>
        <w:t>Հավելված</w:t>
      </w:r>
      <w:r w:rsidRPr="00712340">
        <w:rPr>
          <w:rFonts w:ascii="GHEA Grapalat" w:hAnsi="GHEA Grapalat" w:cs="Arial"/>
          <w:b/>
          <w:lang w:val="hy-AM"/>
        </w:rPr>
        <w:t xml:space="preserve"> </w:t>
      </w:r>
      <w:r w:rsidRPr="00E81BDB">
        <w:rPr>
          <w:rFonts w:ascii="GHEA Grapalat" w:hAnsi="GHEA Grapalat" w:cs="Arial"/>
          <w:b/>
          <w:lang w:val="hy-AM"/>
        </w:rPr>
        <w:t>2</w:t>
      </w:r>
    </w:p>
    <w:p w:rsidR="003337BC" w:rsidRPr="00712340" w:rsidRDefault="003337BC" w:rsidP="003337BC">
      <w:pPr>
        <w:pStyle w:val="31"/>
        <w:spacing w:line="240" w:lineRule="auto"/>
        <w:jc w:val="right"/>
        <w:rPr>
          <w:rFonts w:ascii="GHEA Grapalat" w:hAnsi="GHEA Grapalat" w:cs="Arial"/>
          <w:b/>
          <w:lang w:val="hy-AM"/>
        </w:rPr>
      </w:pPr>
      <w:r w:rsidRPr="0055079F">
        <w:rPr>
          <w:rFonts w:ascii="GHEA Grapalat" w:hAnsi="GHEA Grapalat"/>
          <w:lang w:val="af-ZA"/>
        </w:rPr>
        <w:t>ՀՀ</w:t>
      </w:r>
      <w:r w:rsidRPr="00756518">
        <w:rPr>
          <w:rFonts w:ascii="GHEA Grapalat" w:hAnsi="GHEA Grapalat"/>
          <w:lang w:val="hy-AM"/>
        </w:rPr>
        <w:t>ԱՄԳՀ</w:t>
      </w:r>
      <w:r w:rsidRPr="0055079F">
        <w:rPr>
          <w:rFonts w:ascii="GHEA Grapalat" w:hAnsi="GHEA Grapalat"/>
          <w:lang w:val="af-ZA"/>
        </w:rPr>
        <w:t>-</w:t>
      </w:r>
      <w:r w:rsidRPr="0055079F">
        <w:rPr>
          <w:rFonts w:ascii="GHEA Grapalat" w:hAnsi="GHEA Grapalat"/>
          <w:bCs/>
          <w:i/>
          <w:lang w:val="af-ZA"/>
        </w:rPr>
        <w:t xml:space="preserve"> ՀՄԱԾՁԲ</w:t>
      </w:r>
      <w:r w:rsidRPr="0055079F">
        <w:rPr>
          <w:rFonts w:ascii="GHEA Grapalat" w:hAnsi="GHEA Grapalat"/>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b/>
          <w:lang w:val="hy-AM"/>
        </w:rPr>
        <w:t xml:space="preserve">  </w:t>
      </w:r>
      <w:r w:rsidRPr="00712340">
        <w:rPr>
          <w:rFonts w:ascii="GHEA Grapalat" w:hAnsi="GHEA Grapalat" w:cs="Sylfaen"/>
          <w:b/>
          <w:lang w:val="hy-AM"/>
        </w:rPr>
        <w:t>ծածկագրով</w:t>
      </w:r>
    </w:p>
    <w:p w:rsidR="003337BC" w:rsidRPr="00712340" w:rsidRDefault="003337BC" w:rsidP="003337BC">
      <w:pPr>
        <w:pStyle w:val="31"/>
        <w:spacing w:line="240" w:lineRule="auto"/>
        <w:jc w:val="right"/>
        <w:rPr>
          <w:rFonts w:ascii="GHEA Grapalat" w:hAnsi="GHEA Grapalat" w:cs="Arial"/>
          <w:b/>
          <w:lang w:val="hy-AM"/>
        </w:rPr>
      </w:pPr>
      <w:r w:rsidRPr="00756518">
        <w:rPr>
          <w:rFonts w:ascii="GHEA Grapalat" w:hAnsi="GHEA Grapalat" w:cs="Sylfaen"/>
          <w:b/>
          <w:lang w:val="hy-AM"/>
        </w:rPr>
        <w:t xml:space="preserve">Ընթացակարգի </w:t>
      </w:r>
      <w:r w:rsidRPr="00712340">
        <w:rPr>
          <w:rFonts w:ascii="GHEA Grapalat" w:hAnsi="GHEA Grapalat" w:cs="Arial"/>
          <w:b/>
          <w:lang w:val="hy-AM"/>
        </w:rPr>
        <w:t xml:space="preserve">մրցույթի </w:t>
      </w:r>
      <w:r w:rsidRPr="00712340">
        <w:rPr>
          <w:rFonts w:ascii="GHEA Grapalat" w:hAnsi="GHEA Grapalat" w:cs="Sylfaen"/>
          <w:b/>
          <w:lang w:val="hy-AM"/>
        </w:rPr>
        <w:t>հրավերի</w:t>
      </w:r>
    </w:p>
    <w:p w:rsidR="003337BC" w:rsidRPr="00712340" w:rsidRDefault="003337BC" w:rsidP="003337BC">
      <w:pPr>
        <w:rPr>
          <w:rFonts w:ascii="GHEA Grapalat" w:hAnsi="GHEA Grapalat"/>
          <w:lang w:val="hy-AM"/>
        </w:rPr>
      </w:pPr>
    </w:p>
    <w:p w:rsidR="003337BC" w:rsidRPr="00712340" w:rsidRDefault="003337BC" w:rsidP="003337BC">
      <w:pPr>
        <w:ind w:firstLine="567"/>
        <w:jc w:val="center"/>
        <w:rPr>
          <w:rFonts w:ascii="GHEA Grapalat" w:hAnsi="GHEA Grapalat"/>
          <w:sz w:val="20"/>
          <w:lang w:val="hy-AM"/>
        </w:rPr>
      </w:pPr>
    </w:p>
    <w:p w:rsidR="003337BC" w:rsidRPr="00712340" w:rsidRDefault="003337BC" w:rsidP="003337BC">
      <w:pPr>
        <w:ind w:left="-66"/>
        <w:jc w:val="center"/>
        <w:rPr>
          <w:rFonts w:ascii="GHEA Grapalat" w:hAnsi="GHEA Grapalat"/>
          <w:b/>
          <w:sz w:val="20"/>
          <w:lang w:val="hy-AM"/>
        </w:rPr>
      </w:pPr>
      <w:r w:rsidRPr="00712340">
        <w:rPr>
          <w:rFonts w:ascii="GHEA Grapalat" w:hAnsi="GHEA Grapalat"/>
          <w:b/>
          <w:sz w:val="20"/>
          <w:lang w:val="hy-AM"/>
        </w:rPr>
        <w:t>Գ Ն Ա Յ Ի Ն   Ա Ռ Ա Ջ Ա Ր Կ</w:t>
      </w:r>
    </w:p>
    <w:p w:rsidR="003337BC" w:rsidRPr="00712340" w:rsidRDefault="003337BC" w:rsidP="003337BC">
      <w:pPr>
        <w:ind w:firstLine="567"/>
        <w:rPr>
          <w:rFonts w:ascii="GHEA Grapalat" w:hAnsi="GHEA Grapalat"/>
          <w:lang w:val="hy-AM"/>
        </w:rPr>
      </w:pPr>
    </w:p>
    <w:p w:rsidR="003337BC" w:rsidRPr="00712340" w:rsidRDefault="003337BC" w:rsidP="003337BC">
      <w:pPr>
        <w:ind w:firstLine="567"/>
        <w:jc w:val="both"/>
        <w:rPr>
          <w:rFonts w:ascii="GHEA Grapalat" w:hAnsi="GHEA Grapalat" w:cs="Arial"/>
          <w:lang w:val="hy-AM"/>
        </w:rPr>
      </w:pPr>
      <w:r w:rsidRPr="00712340">
        <w:rPr>
          <w:rFonts w:ascii="GHEA Grapalat" w:hAnsi="GHEA Grapalat" w:cs="Arial"/>
          <w:sz w:val="20"/>
          <w:szCs w:val="20"/>
          <w:lang w:val="es-ES"/>
        </w:rPr>
        <w:t xml:space="preserve">Ուսումնասիրելով </w:t>
      </w:r>
      <w:r w:rsidRPr="0055079F">
        <w:rPr>
          <w:rFonts w:ascii="GHEA Grapalat" w:hAnsi="GHEA Grapalat"/>
          <w:sz w:val="20"/>
          <w:szCs w:val="20"/>
          <w:lang w:val="af-ZA"/>
        </w:rPr>
        <w:t>ՀՀ</w:t>
      </w:r>
      <w:r w:rsidRPr="00756518">
        <w:rPr>
          <w:rFonts w:ascii="GHEA Grapalat" w:hAnsi="GHEA Grapalat"/>
          <w:sz w:val="20"/>
          <w:szCs w:val="20"/>
          <w:lang w:val="hy-AM"/>
        </w:rPr>
        <w:t>ԱՄԳՀ</w:t>
      </w:r>
      <w:r w:rsidRPr="0055079F">
        <w:rPr>
          <w:rFonts w:ascii="GHEA Grapalat" w:hAnsi="GHEA Grapalat"/>
          <w:sz w:val="20"/>
          <w:szCs w:val="20"/>
          <w:lang w:val="af-ZA"/>
        </w:rPr>
        <w:t>-</w:t>
      </w:r>
      <w:r w:rsidRPr="0055079F">
        <w:rPr>
          <w:rFonts w:ascii="GHEA Grapalat" w:hAnsi="GHEA Grapalat"/>
          <w:bCs/>
          <w:i/>
          <w:sz w:val="20"/>
          <w:szCs w:val="20"/>
          <w:lang w:val="af-ZA"/>
        </w:rPr>
        <w:t xml:space="preserve"> ՀՄԱԾՁԲ</w:t>
      </w:r>
      <w:r w:rsidRPr="0055079F">
        <w:rPr>
          <w:rFonts w:ascii="GHEA Grapalat" w:hAnsi="GHEA Grapalat"/>
          <w:sz w:val="20"/>
          <w:szCs w:val="20"/>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cs="Arial"/>
          <w:sz w:val="20"/>
          <w:szCs w:val="20"/>
          <w:lang w:val="es-ES"/>
        </w:rPr>
        <w:t xml:space="preserve">ծածկագրով </w:t>
      </w:r>
      <w:r w:rsidRPr="00756518">
        <w:rPr>
          <w:rFonts w:ascii="GHEA Grapalat" w:hAnsi="GHEA Grapalat" w:cs="Arial"/>
          <w:sz w:val="20"/>
          <w:szCs w:val="20"/>
          <w:lang w:val="hy-AM"/>
        </w:rPr>
        <w:t xml:space="preserve">ընթացակարգի </w:t>
      </w:r>
      <w:r w:rsidRPr="00712340">
        <w:rPr>
          <w:rFonts w:ascii="GHEA Grapalat" w:hAnsi="GHEA Grapalat" w:cs="Arial"/>
          <w:sz w:val="20"/>
          <w:szCs w:val="20"/>
          <w:lang w:val="es-ES"/>
        </w:rPr>
        <w:t>մրցույթի հրավերը, այդ թվում կնքվելիք  պայմանագրի նախագիծը</w:t>
      </w:r>
      <w:r w:rsidRPr="00712340">
        <w:rPr>
          <w:rFonts w:ascii="GHEA Grapalat" w:hAnsi="GHEA Grapalat" w:cs="Arial"/>
          <w:lang w:val="hy-AM"/>
        </w:rPr>
        <w:t xml:space="preserve">, </w:t>
      </w:r>
      <w:r w:rsidRPr="00712340">
        <w:rPr>
          <w:rFonts w:ascii="GHEA Grapalat" w:hAnsi="GHEA Grapalat"/>
          <w:sz w:val="20"/>
          <w:u w:val="single"/>
          <w:lang w:val="hy-AM"/>
        </w:rPr>
        <w:t xml:space="preserve">                  </w:t>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sz w:val="20"/>
          <w:u w:val="single"/>
          <w:lang w:val="hy-AM"/>
        </w:rPr>
        <w:tab/>
      </w:r>
      <w:r w:rsidRPr="00712340">
        <w:rPr>
          <w:rFonts w:ascii="GHEA Grapalat" w:hAnsi="GHEA Grapalat"/>
          <w:sz w:val="20"/>
          <w:u w:val="single"/>
          <w:lang w:val="hy-AM"/>
        </w:rPr>
        <w:tab/>
        <w:t xml:space="preserve">           </w:t>
      </w:r>
      <w:r w:rsidRPr="00712340">
        <w:rPr>
          <w:rFonts w:ascii="GHEA Grapalat" w:hAnsi="GHEA Grapalat" w:cs="Arial"/>
          <w:sz w:val="20"/>
          <w:szCs w:val="20"/>
          <w:lang w:val="es-ES"/>
        </w:rPr>
        <w:t>-ն առաջարկում է</w:t>
      </w:r>
      <w:r w:rsidRPr="00712340">
        <w:rPr>
          <w:rFonts w:ascii="GHEA Grapalat" w:hAnsi="GHEA Grapalat" w:cs="Arial"/>
          <w:lang w:val="hy-AM"/>
        </w:rPr>
        <w:t xml:space="preserve">   </w:t>
      </w:r>
    </w:p>
    <w:p w:rsidR="003337BC" w:rsidRPr="00712340" w:rsidRDefault="003337BC" w:rsidP="003337BC">
      <w:pPr>
        <w:ind w:firstLine="567"/>
        <w:jc w:val="both"/>
        <w:rPr>
          <w:rFonts w:ascii="GHEA Grapalat" w:hAnsi="GHEA Grapalat" w:cs="Arial"/>
        </w:rPr>
      </w:pPr>
      <w:bookmarkStart w:id="13" w:name="_Hlk23147299"/>
      <w:r w:rsidRPr="00712340">
        <w:rPr>
          <w:rFonts w:ascii="GHEA Grapalat" w:hAnsi="GHEA Grapalat" w:cs="Sylfaen"/>
          <w:vertAlign w:val="superscript"/>
          <w:lang w:val="hy-AM"/>
        </w:rPr>
        <w:t xml:space="preserve">                                                                                     մասնակցի անվանումը</w:t>
      </w:r>
    </w:p>
    <w:bookmarkEnd w:id="13"/>
    <w:p w:rsidR="003337BC" w:rsidRPr="00712340" w:rsidRDefault="003337BC" w:rsidP="003337BC">
      <w:pPr>
        <w:jc w:val="both"/>
        <w:rPr>
          <w:rFonts w:ascii="GHEA Grapalat" w:hAnsi="GHEA Grapalat"/>
          <w:sz w:val="20"/>
          <w:lang w:val="hy-AM"/>
        </w:rPr>
      </w:pPr>
      <w:r w:rsidRPr="00712340">
        <w:rPr>
          <w:rFonts w:ascii="GHEA Grapalat" w:hAnsi="GHEA Grapalat" w:cs="Arial"/>
          <w:sz w:val="20"/>
          <w:szCs w:val="20"/>
          <w:lang w:val="es-ES"/>
        </w:rPr>
        <w:t>պայմանագիրը կատարել ներքոհիշյալ ընդհանուր գներով.</w:t>
      </w:r>
    </w:p>
    <w:p w:rsidR="003337BC" w:rsidRPr="00712340" w:rsidRDefault="003337BC" w:rsidP="003337BC">
      <w:pPr>
        <w:jc w:val="center"/>
        <w:rPr>
          <w:rFonts w:ascii="GHEA Grapalat" w:hAnsi="GHEA Grapalat"/>
          <w:sz w:val="20"/>
          <w:lang w:val="hy-AM"/>
        </w:rPr>
      </w:pPr>
      <w:r w:rsidRPr="00712340">
        <w:rPr>
          <w:rFonts w:ascii="GHEA Grapalat" w:hAnsi="GHEA Grapalat"/>
          <w:sz w:val="20"/>
          <w:szCs w:val="20"/>
          <w:lang w:val="es-ES"/>
        </w:rPr>
        <w:t xml:space="preserve">                                                                                                                                   </w:t>
      </w:r>
      <w:r w:rsidRPr="00712340">
        <w:rPr>
          <w:rFonts w:ascii="GHEA Grapalat" w:hAnsi="GHEA Grapalat"/>
          <w:sz w:val="20"/>
          <w:lang w:val="es-ES"/>
        </w:rPr>
        <w:t>ՀՀ դրամ</w:t>
      </w:r>
    </w:p>
    <w:tbl>
      <w:tblPr>
        <w:tblW w:w="9482"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3337BC" w:rsidRPr="00BF3030" w:rsidTr="00C60131">
        <w:trPr>
          <w:cantSplit/>
          <w:trHeight w:val="916"/>
          <w:jc w:val="center"/>
        </w:trPr>
        <w:tc>
          <w:tcPr>
            <w:tcW w:w="1260" w:type="dxa"/>
            <w:tcBorders>
              <w:top w:val="single" w:sz="4" w:space="0" w:color="auto"/>
              <w:left w:val="single" w:sz="4" w:space="0" w:color="auto"/>
              <w:right w:val="single" w:sz="4" w:space="0" w:color="auto"/>
            </w:tcBorders>
            <w:vAlign w:val="center"/>
          </w:tcPr>
          <w:p w:rsidR="003337BC" w:rsidRPr="00712340" w:rsidRDefault="003337BC" w:rsidP="00C60131">
            <w:pPr>
              <w:jc w:val="center"/>
              <w:rPr>
                <w:rFonts w:ascii="GHEA Grapalat" w:hAnsi="GHEA Grapalat"/>
                <w:b/>
                <w:bCs/>
                <w:sz w:val="16"/>
                <w:szCs w:val="18"/>
                <w:lang w:val="es-ES"/>
              </w:rPr>
            </w:pPr>
            <w:r w:rsidRPr="00712340">
              <w:rPr>
                <w:rFonts w:ascii="GHEA Grapalat" w:hAnsi="GHEA Grapalat"/>
                <w:b/>
                <w:bCs/>
                <w:sz w:val="16"/>
                <w:szCs w:val="18"/>
                <w:lang w:val="es-ES"/>
              </w:rPr>
              <w:t>Չափա-</w:t>
            </w:r>
          </w:p>
          <w:p w:rsidR="003337BC" w:rsidRPr="00712340" w:rsidRDefault="003337BC" w:rsidP="00C60131">
            <w:pPr>
              <w:jc w:val="center"/>
              <w:rPr>
                <w:rFonts w:ascii="GHEA Grapalat" w:hAnsi="GHEA Grapalat"/>
                <w:b/>
                <w:bCs/>
                <w:sz w:val="16"/>
                <w:lang w:val="es-ES"/>
              </w:rPr>
            </w:pPr>
            <w:r w:rsidRPr="00712340">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3337BC" w:rsidRPr="00712340" w:rsidRDefault="003337BC" w:rsidP="00C60131">
            <w:pPr>
              <w:jc w:val="center"/>
              <w:rPr>
                <w:rFonts w:ascii="GHEA Grapalat" w:hAnsi="GHEA Grapalat"/>
                <w:b/>
                <w:bCs/>
                <w:sz w:val="16"/>
                <w:szCs w:val="18"/>
                <w:lang w:val="es-ES"/>
              </w:rPr>
            </w:pPr>
            <w:r w:rsidRPr="00712340">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3337BC" w:rsidRDefault="003337BC" w:rsidP="00C60131">
            <w:pPr>
              <w:jc w:val="center"/>
              <w:rPr>
                <w:rFonts w:ascii="GHEA Grapalat" w:hAnsi="GHEA Grapalat"/>
                <w:b/>
                <w:bCs/>
                <w:sz w:val="16"/>
                <w:szCs w:val="18"/>
                <w:lang w:val="es-ES"/>
              </w:rPr>
            </w:pPr>
            <w:r>
              <w:rPr>
                <w:rFonts w:ascii="GHEA Grapalat" w:hAnsi="GHEA Grapalat"/>
                <w:b/>
                <w:bCs/>
                <w:sz w:val="16"/>
                <w:szCs w:val="18"/>
                <w:lang w:val="es-ES"/>
              </w:rPr>
              <w:t>Ա</w:t>
            </w:r>
            <w:r w:rsidRPr="00712340">
              <w:rPr>
                <w:rFonts w:ascii="GHEA Grapalat" w:hAnsi="GHEA Grapalat"/>
                <w:b/>
                <w:bCs/>
                <w:sz w:val="16"/>
                <w:szCs w:val="18"/>
                <w:lang w:val="es-ES"/>
              </w:rPr>
              <w:t xml:space="preserve">րժեք </w:t>
            </w:r>
          </w:p>
          <w:p w:rsidR="003337BC" w:rsidRDefault="003337BC" w:rsidP="00C60131">
            <w:pPr>
              <w:jc w:val="center"/>
              <w:rPr>
                <w:rFonts w:ascii="GHEA Grapalat" w:hAnsi="GHEA Grapalat"/>
                <w:bCs/>
                <w:sz w:val="16"/>
                <w:szCs w:val="18"/>
                <w:lang w:val="es-ES"/>
              </w:rPr>
            </w:pPr>
            <w:r w:rsidRPr="00D04B1C">
              <w:rPr>
                <w:rFonts w:ascii="GHEA Grapalat" w:hAnsi="GHEA Grapalat"/>
                <w:bCs/>
                <w:sz w:val="16"/>
                <w:szCs w:val="18"/>
                <w:lang w:val="es-ES"/>
              </w:rPr>
              <w:t>(ինքնարժեքի և կանխատեսվող շահույթի հանրագումարը)</w:t>
            </w:r>
          </w:p>
          <w:p w:rsidR="003337BC" w:rsidRPr="00712340" w:rsidRDefault="003337BC" w:rsidP="00C60131">
            <w:pPr>
              <w:jc w:val="center"/>
              <w:rPr>
                <w:rFonts w:ascii="GHEA Grapalat" w:hAnsi="GHEA Grapalat"/>
                <w:b/>
                <w:bCs/>
                <w:sz w:val="16"/>
                <w:szCs w:val="18"/>
                <w:lang w:val="es-ES"/>
              </w:rPr>
            </w:pPr>
            <w:r w:rsidRPr="00D04B1C">
              <w:rPr>
                <w:rFonts w:ascii="GHEA Grapalat" w:hAnsi="GHEA Grapalat"/>
                <w:b/>
                <w:bCs/>
                <w:sz w:val="16"/>
                <w:szCs w:val="18"/>
                <w:lang w:val="es-ES"/>
              </w:rPr>
              <w:t xml:space="preserve"> </w:t>
            </w:r>
            <w:r w:rsidRPr="00712340">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3337BC" w:rsidRPr="00712340" w:rsidRDefault="003337BC" w:rsidP="00C60131">
            <w:pPr>
              <w:jc w:val="center"/>
              <w:rPr>
                <w:rFonts w:ascii="GHEA Grapalat" w:hAnsi="GHEA Grapalat"/>
                <w:b/>
                <w:bCs/>
                <w:sz w:val="16"/>
                <w:szCs w:val="18"/>
                <w:lang w:val="es-ES"/>
              </w:rPr>
            </w:pPr>
            <w:r w:rsidRPr="00712340">
              <w:rPr>
                <w:rFonts w:ascii="GHEA Grapalat" w:hAnsi="GHEA Grapalat"/>
                <w:b/>
                <w:bCs/>
                <w:sz w:val="16"/>
                <w:szCs w:val="18"/>
                <w:lang w:val="es-ES"/>
              </w:rPr>
              <w:t>ԱԱՀ**</w:t>
            </w:r>
          </w:p>
          <w:p w:rsidR="003337BC" w:rsidRPr="00712340" w:rsidRDefault="003337BC" w:rsidP="00C60131">
            <w:pPr>
              <w:jc w:val="center"/>
              <w:rPr>
                <w:rFonts w:ascii="GHEA Grapalat" w:hAnsi="GHEA Grapalat"/>
                <w:b/>
                <w:bCs/>
                <w:sz w:val="16"/>
                <w:szCs w:val="18"/>
                <w:lang w:val="es-ES"/>
              </w:rPr>
            </w:pPr>
            <w:r w:rsidRPr="00712340">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3337BC" w:rsidRPr="00712340" w:rsidRDefault="003337BC" w:rsidP="00C60131">
            <w:pPr>
              <w:jc w:val="center"/>
              <w:rPr>
                <w:rFonts w:ascii="GHEA Grapalat" w:hAnsi="GHEA Grapalat"/>
                <w:b/>
                <w:bCs/>
                <w:sz w:val="16"/>
                <w:szCs w:val="18"/>
                <w:lang w:val="es-ES"/>
              </w:rPr>
            </w:pPr>
            <w:r w:rsidRPr="00712340">
              <w:rPr>
                <w:rFonts w:ascii="GHEA Grapalat" w:hAnsi="GHEA Grapalat"/>
                <w:b/>
                <w:bCs/>
                <w:sz w:val="16"/>
                <w:szCs w:val="18"/>
                <w:lang w:val="es-ES"/>
              </w:rPr>
              <w:t>Ընդհանուր գինը</w:t>
            </w:r>
          </w:p>
          <w:p w:rsidR="003337BC" w:rsidRPr="00712340" w:rsidRDefault="003337BC" w:rsidP="00C60131">
            <w:pPr>
              <w:jc w:val="center"/>
              <w:rPr>
                <w:rFonts w:ascii="GHEA Grapalat" w:hAnsi="GHEA Grapalat"/>
                <w:b/>
                <w:bCs/>
                <w:sz w:val="16"/>
                <w:szCs w:val="18"/>
                <w:lang w:val="es-ES"/>
              </w:rPr>
            </w:pPr>
            <w:r w:rsidRPr="00712340">
              <w:rPr>
                <w:rFonts w:ascii="GHEA Grapalat" w:hAnsi="GHEA Grapalat"/>
                <w:b/>
                <w:bCs/>
                <w:sz w:val="16"/>
                <w:szCs w:val="18"/>
                <w:lang w:val="es-ES"/>
              </w:rPr>
              <w:t xml:space="preserve"> /տառերով և թվերով/</w:t>
            </w:r>
          </w:p>
        </w:tc>
      </w:tr>
      <w:tr w:rsidR="003337BC" w:rsidRPr="00712340" w:rsidTr="00C6013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3337BC" w:rsidRPr="00712340" w:rsidRDefault="003337BC" w:rsidP="00C60131">
            <w:pPr>
              <w:jc w:val="center"/>
              <w:rPr>
                <w:rFonts w:ascii="GHEA Grapalat" w:hAnsi="GHEA Grapalat"/>
                <w:b/>
                <w:i/>
                <w:sz w:val="16"/>
                <w:lang w:val="es-ES"/>
              </w:rPr>
            </w:pPr>
            <w:r w:rsidRPr="00712340">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3337BC" w:rsidRPr="00712340" w:rsidRDefault="003337BC" w:rsidP="00C60131">
            <w:pPr>
              <w:jc w:val="center"/>
              <w:rPr>
                <w:rFonts w:ascii="GHEA Grapalat" w:hAnsi="GHEA Grapalat"/>
                <w:b/>
                <w:i/>
                <w:sz w:val="16"/>
                <w:lang w:val="es-ES"/>
              </w:rPr>
            </w:pPr>
            <w:r w:rsidRPr="00712340">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3337BC" w:rsidRPr="00712340" w:rsidRDefault="003337BC" w:rsidP="00C60131">
            <w:pPr>
              <w:jc w:val="center"/>
              <w:rPr>
                <w:rFonts w:ascii="GHEA Grapalat" w:hAnsi="GHEA Grapalat"/>
                <w:i/>
                <w:sz w:val="16"/>
                <w:lang w:val="es-ES"/>
              </w:rPr>
            </w:pPr>
            <w:r w:rsidRPr="00712340">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3337BC" w:rsidRPr="00712340" w:rsidRDefault="003337BC" w:rsidP="00C60131">
            <w:pPr>
              <w:jc w:val="center"/>
              <w:rPr>
                <w:rFonts w:ascii="GHEA Grapalat" w:hAnsi="GHEA Grapalat"/>
                <w:i/>
                <w:sz w:val="16"/>
                <w:lang w:val="es-ES"/>
              </w:rPr>
            </w:pPr>
            <w:r>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3337BC" w:rsidRPr="00712340" w:rsidRDefault="003337BC" w:rsidP="00C60131">
            <w:pPr>
              <w:jc w:val="center"/>
              <w:rPr>
                <w:rFonts w:ascii="GHEA Grapalat" w:hAnsi="GHEA Grapalat"/>
                <w:i/>
                <w:sz w:val="16"/>
                <w:lang w:val="es-ES"/>
              </w:rPr>
            </w:pPr>
            <w:r>
              <w:rPr>
                <w:rFonts w:ascii="GHEA Grapalat" w:hAnsi="GHEA Grapalat"/>
                <w:b/>
                <w:i/>
                <w:sz w:val="16"/>
                <w:lang w:val="es-ES"/>
              </w:rPr>
              <w:t>5</w:t>
            </w:r>
            <w:r w:rsidRPr="00712340">
              <w:rPr>
                <w:rFonts w:ascii="GHEA Grapalat" w:hAnsi="GHEA Grapalat"/>
                <w:b/>
                <w:i/>
                <w:sz w:val="16"/>
                <w:lang w:val="es-ES"/>
              </w:rPr>
              <w:t>=3+4</w:t>
            </w:r>
          </w:p>
        </w:tc>
      </w:tr>
      <w:tr w:rsidR="003337BC" w:rsidRPr="00BF3030" w:rsidTr="00C6013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jc w:val="center"/>
              <w:rPr>
                <w:rFonts w:ascii="GHEA Grapalat" w:hAnsi="GHEA Grapalat"/>
                <w:b/>
                <w:bCs/>
                <w:sz w:val="18"/>
                <w:lang w:val="es-ES"/>
              </w:rPr>
            </w:pPr>
            <w:r w:rsidRPr="00712340">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3337BC" w:rsidRPr="00421598" w:rsidRDefault="003337BC" w:rsidP="00C60131">
            <w:pPr>
              <w:pStyle w:val="af4"/>
              <w:ind w:left="-70"/>
              <w:jc w:val="both"/>
              <w:rPr>
                <w:rFonts w:ascii="GHEA Grapalat" w:hAnsi="GHEA Grapalat" w:cs="Sylfaen"/>
                <w:b/>
                <w:sz w:val="20"/>
                <w:szCs w:val="20"/>
                <w:lang w:val="es-ES"/>
              </w:rPr>
            </w:pPr>
            <w:r w:rsidRPr="008025C1">
              <w:rPr>
                <w:rFonts w:ascii="GHEA Grapalat" w:hAnsi="GHEA Grapalat"/>
                <w:b/>
                <w:sz w:val="20"/>
                <w:szCs w:val="20"/>
                <w:lang w:val="af-ZA"/>
              </w:rPr>
              <w:t xml:space="preserve">  </w:t>
            </w:r>
            <w:r w:rsidRPr="0055432F">
              <w:rPr>
                <w:rFonts w:ascii="GHEA Grapalat" w:hAnsi="GHEA Grapalat"/>
                <w:b/>
                <w:sz w:val="20"/>
                <w:szCs w:val="20"/>
                <w:lang w:val="ru-RU"/>
              </w:rPr>
              <w:t>ԳԵՂԱԿԵՐՏ</w:t>
            </w:r>
            <w:r w:rsidRPr="0055432F">
              <w:rPr>
                <w:rFonts w:ascii="GHEA Grapalat" w:hAnsi="GHEA Grapalat"/>
                <w:b/>
                <w:sz w:val="20"/>
                <w:szCs w:val="20"/>
                <w:lang w:val="af-ZA"/>
              </w:rPr>
              <w:t xml:space="preserve"> </w:t>
            </w:r>
            <w:r w:rsidRPr="0055432F">
              <w:rPr>
                <w:rFonts w:ascii="GHEA Grapalat" w:hAnsi="GHEA Grapalat"/>
                <w:b/>
                <w:sz w:val="20"/>
                <w:szCs w:val="20"/>
                <w:lang w:val="ru-RU"/>
              </w:rPr>
              <w:t>ՀԱՄԱՅՆՔՈՒՄ</w:t>
            </w:r>
            <w:r w:rsidRPr="0055432F">
              <w:rPr>
                <w:rFonts w:ascii="GHEA Grapalat" w:hAnsi="GHEA Grapalat"/>
                <w:b/>
                <w:i/>
                <w:sz w:val="20"/>
                <w:szCs w:val="20"/>
                <w:lang w:val="af-ZA"/>
              </w:rPr>
              <w:t xml:space="preserve"> </w:t>
            </w:r>
            <w:r w:rsidRPr="0055432F">
              <w:rPr>
                <w:rFonts w:ascii="GHEA Grapalat" w:hAnsi="GHEA Grapalat"/>
                <w:b/>
                <w:sz w:val="20"/>
                <w:szCs w:val="20"/>
                <w:lang w:val="af-ZA"/>
              </w:rPr>
              <w:t xml:space="preserve"> </w:t>
            </w:r>
            <w:r w:rsidRPr="0055432F">
              <w:rPr>
                <w:rFonts w:ascii="GHEA Grapalat" w:hAnsi="GHEA Grapalat" w:cs="Sylfaen"/>
                <w:b/>
                <w:color w:val="000000"/>
                <w:sz w:val="20"/>
                <w:szCs w:val="20"/>
              </w:rPr>
              <w:t>Հ</w:t>
            </w:r>
            <w:r w:rsidRPr="0055432F">
              <w:rPr>
                <w:rFonts w:ascii="GHEA Grapalat" w:eastAsia="MS Mincho" w:hAnsi="MS Mincho" w:cs="MS Mincho"/>
                <w:b/>
                <w:color w:val="000000"/>
                <w:sz w:val="20"/>
                <w:szCs w:val="20"/>
                <w:lang w:val="af-ZA"/>
              </w:rPr>
              <w:t>․</w:t>
            </w:r>
            <w:r w:rsidRPr="0055432F">
              <w:rPr>
                <w:rFonts w:ascii="GHEA Grapalat" w:hAnsi="GHEA Grapalat"/>
                <w:b/>
                <w:color w:val="000000"/>
                <w:sz w:val="20"/>
                <w:szCs w:val="20"/>
                <w:lang w:val="af-ZA"/>
              </w:rPr>
              <w:t xml:space="preserve"> </w:t>
            </w:r>
            <w:r w:rsidRPr="0055432F">
              <w:rPr>
                <w:rFonts w:ascii="GHEA Grapalat" w:hAnsi="GHEA Grapalat"/>
                <w:b/>
                <w:color w:val="000000"/>
                <w:sz w:val="20"/>
                <w:szCs w:val="20"/>
                <w:lang w:val="ru-RU"/>
              </w:rPr>
              <w:t>ԱՎԵՏԻՍՅԱՆ</w:t>
            </w:r>
            <w:r w:rsidRPr="0055432F">
              <w:rPr>
                <w:rFonts w:ascii="GHEA Grapalat" w:hAnsi="GHEA Grapalat"/>
                <w:b/>
                <w:color w:val="000000"/>
                <w:sz w:val="20"/>
                <w:szCs w:val="20"/>
                <w:lang w:val="af-ZA"/>
              </w:rPr>
              <w:t xml:space="preserve">, </w:t>
            </w:r>
            <w:r w:rsidRPr="0055432F">
              <w:rPr>
                <w:rFonts w:ascii="GHEA Grapalat" w:hAnsi="GHEA Grapalat" w:cs="Sylfaen"/>
                <w:b/>
                <w:color w:val="000000"/>
                <w:sz w:val="20"/>
                <w:szCs w:val="20"/>
              </w:rPr>
              <w:t>Տ</w:t>
            </w:r>
            <w:r w:rsidRPr="0055432F">
              <w:rPr>
                <w:rFonts w:ascii="GHEA Grapalat" w:hAnsi="GHEA Grapalat" w:cs="Sylfaen"/>
                <w:b/>
                <w:color w:val="000000"/>
                <w:sz w:val="20"/>
                <w:szCs w:val="20"/>
                <w:lang w:val="ru-RU"/>
              </w:rPr>
              <w:t>ԻԳՐԱՆ</w:t>
            </w:r>
            <w:r w:rsidRPr="0055432F">
              <w:rPr>
                <w:rFonts w:ascii="GHEA Grapalat" w:hAnsi="GHEA Grapalat"/>
                <w:b/>
                <w:color w:val="000000"/>
                <w:sz w:val="20"/>
                <w:szCs w:val="20"/>
                <w:lang w:val="af-ZA"/>
              </w:rPr>
              <w:t xml:space="preserve"> </w:t>
            </w:r>
            <w:r w:rsidRPr="0055432F">
              <w:rPr>
                <w:rFonts w:ascii="GHEA Grapalat" w:hAnsi="GHEA Grapalat" w:cs="Sylfaen"/>
                <w:b/>
                <w:color w:val="000000"/>
                <w:sz w:val="20"/>
                <w:szCs w:val="20"/>
              </w:rPr>
              <w:t>Մ</w:t>
            </w:r>
            <w:r w:rsidRPr="0055432F">
              <w:rPr>
                <w:rFonts w:ascii="GHEA Grapalat" w:hAnsi="GHEA Grapalat" w:cs="Sylfaen"/>
                <w:b/>
                <w:color w:val="000000"/>
                <w:sz w:val="20"/>
                <w:szCs w:val="20"/>
                <w:lang w:val="ru-RU"/>
              </w:rPr>
              <w:t>ԵԾԻ</w:t>
            </w:r>
            <w:r w:rsidRPr="0055432F">
              <w:rPr>
                <w:rFonts w:ascii="GHEA Grapalat" w:hAnsi="GHEA Grapalat"/>
                <w:b/>
                <w:color w:val="000000"/>
                <w:sz w:val="20"/>
                <w:szCs w:val="20"/>
                <w:lang w:val="af-ZA"/>
              </w:rPr>
              <w:t xml:space="preserve">, </w:t>
            </w:r>
            <w:r w:rsidRPr="0055432F">
              <w:rPr>
                <w:rFonts w:ascii="GHEA Grapalat" w:hAnsi="GHEA Grapalat" w:cs="Sylfaen"/>
                <w:b/>
                <w:color w:val="000000"/>
                <w:sz w:val="20"/>
                <w:szCs w:val="20"/>
              </w:rPr>
              <w:t>Գ</w:t>
            </w:r>
            <w:r w:rsidRPr="0055432F">
              <w:rPr>
                <w:rFonts w:ascii="GHEA Grapalat" w:eastAsia="MS Mincho" w:hAnsi="MS Mincho" w:cs="MS Mincho"/>
                <w:b/>
                <w:color w:val="000000"/>
                <w:sz w:val="20"/>
                <w:szCs w:val="20"/>
                <w:lang w:val="af-ZA"/>
              </w:rPr>
              <w:t>․</w:t>
            </w:r>
            <w:r w:rsidRPr="0055432F">
              <w:rPr>
                <w:rFonts w:ascii="GHEA Grapalat" w:hAnsi="GHEA Grapalat"/>
                <w:b/>
                <w:color w:val="000000"/>
                <w:sz w:val="20"/>
                <w:szCs w:val="20"/>
                <w:lang w:val="af-ZA"/>
              </w:rPr>
              <w:t xml:space="preserve"> </w:t>
            </w:r>
            <w:r w:rsidRPr="0055432F">
              <w:rPr>
                <w:rFonts w:ascii="GHEA Grapalat" w:hAnsi="GHEA Grapalat" w:cs="Sylfaen"/>
                <w:b/>
                <w:color w:val="000000"/>
                <w:sz w:val="20"/>
                <w:szCs w:val="20"/>
              </w:rPr>
              <w:t>Ն</w:t>
            </w:r>
            <w:r w:rsidRPr="0055432F">
              <w:rPr>
                <w:rFonts w:ascii="GHEA Grapalat" w:hAnsi="GHEA Grapalat" w:cs="Sylfaen"/>
                <w:b/>
                <w:color w:val="000000"/>
                <w:sz w:val="20"/>
                <w:szCs w:val="20"/>
                <w:lang w:val="ru-RU"/>
              </w:rPr>
              <w:t>ԱՐԵԿԱՑՈՒ</w:t>
            </w:r>
            <w:r w:rsidRPr="0055432F">
              <w:rPr>
                <w:rFonts w:ascii="GHEA Grapalat" w:hAnsi="GHEA Grapalat"/>
                <w:b/>
                <w:color w:val="000000"/>
                <w:sz w:val="20"/>
                <w:szCs w:val="20"/>
                <w:lang w:val="af-ZA"/>
              </w:rPr>
              <w:t xml:space="preserve">, </w:t>
            </w:r>
            <w:r w:rsidRPr="0055432F">
              <w:rPr>
                <w:rFonts w:ascii="GHEA Grapalat" w:hAnsi="GHEA Grapalat" w:cs="Sylfaen"/>
                <w:b/>
                <w:color w:val="000000"/>
                <w:sz w:val="20"/>
                <w:szCs w:val="20"/>
              </w:rPr>
              <w:t>Ն</w:t>
            </w:r>
            <w:r w:rsidRPr="0055432F">
              <w:rPr>
                <w:rFonts w:ascii="GHEA Grapalat" w:eastAsia="MS Mincho" w:hAnsi="MS Mincho" w:cs="MS Mincho"/>
                <w:b/>
                <w:color w:val="000000"/>
                <w:sz w:val="20"/>
                <w:szCs w:val="20"/>
                <w:lang w:val="af-ZA"/>
              </w:rPr>
              <w:t>․</w:t>
            </w:r>
            <w:r w:rsidRPr="0055432F">
              <w:rPr>
                <w:rFonts w:ascii="GHEA Grapalat" w:hAnsi="GHEA Grapalat"/>
                <w:b/>
                <w:color w:val="000000"/>
                <w:sz w:val="20"/>
                <w:szCs w:val="20"/>
                <w:lang w:val="af-ZA"/>
              </w:rPr>
              <w:t xml:space="preserve"> </w:t>
            </w:r>
            <w:r w:rsidRPr="0055432F">
              <w:rPr>
                <w:rFonts w:ascii="GHEA Grapalat" w:hAnsi="GHEA Grapalat" w:cs="Sylfaen"/>
                <w:b/>
                <w:color w:val="000000"/>
                <w:sz w:val="20"/>
                <w:szCs w:val="20"/>
              </w:rPr>
              <w:t>Շ</w:t>
            </w:r>
            <w:r w:rsidRPr="0055432F">
              <w:rPr>
                <w:rFonts w:ascii="GHEA Grapalat" w:hAnsi="GHEA Grapalat" w:cs="Sylfaen"/>
                <w:b/>
                <w:color w:val="000000"/>
                <w:sz w:val="20"/>
                <w:szCs w:val="20"/>
                <w:lang w:val="ru-RU"/>
              </w:rPr>
              <w:t>ՆՈՐՀԱԼԻ</w:t>
            </w:r>
            <w:r w:rsidRPr="0055432F">
              <w:rPr>
                <w:rFonts w:ascii="GHEA Grapalat" w:hAnsi="GHEA Grapalat"/>
                <w:b/>
                <w:color w:val="000000"/>
                <w:sz w:val="20"/>
                <w:szCs w:val="20"/>
                <w:lang w:val="af-ZA"/>
              </w:rPr>
              <w:t xml:space="preserve"> </w:t>
            </w:r>
            <w:r w:rsidRPr="0055432F">
              <w:rPr>
                <w:rFonts w:ascii="GHEA Grapalat" w:hAnsi="GHEA Grapalat" w:cs="Sylfaen"/>
                <w:b/>
                <w:color w:val="000000"/>
                <w:sz w:val="20"/>
                <w:szCs w:val="20"/>
                <w:lang w:val="ru-RU"/>
              </w:rPr>
              <w:t>ՓՈՂՈՑՆԵՐԻ</w:t>
            </w:r>
            <w:r w:rsidRPr="0055432F">
              <w:rPr>
                <w:rFonts w:ascii="GHEA Grapalat" w:hAnsi="GHEA Grapalat"/>
                <w:b/>
                <w:color w:val="000000"/>
                <w:sz w:val="20"/>
                <w:szCs w:val="20"/>
                <w:lang w:val="af-ZA"/>
              </w:rPr>
              <w:t xml:space="preserve"> </w:t>
            </w:r>
            <w:r w:rsidRPr="0055432F">
              <w:rPr>
                <w:rFonts w:ascii="GHEA Grapalat" w:hAnsi="GHEA Grapalat"/>
                <w:b/>
                <w:sz w:val="20"/>
                <w:szCs w:val="20"/>
                <w:lang w:val="af-ZA"/>
              </w:rPr>
              <w:t>1750</w:t>
            </w:r>
            <w:r w:rsidRPr="0055432F">
              <w:rPr>
                <w:rFonts w:ascii="GHEA Grapalat" w:hAnsi="GHEA Grapalat"/>
                <w:b/>
                <w:sz w:val="20"/>
                <w:szCs w:val="20"/>
                <w:lang w:val="ru-RU"/>
              </w:rPr>
              <w:t>ԳԾՄ</w:t>
            </w:r>
            <w:r w:rsidRPr="0055432F">
              <w:rPr>
                <w:rFonts w:ascii="GHEA Grapalat" w:hAnsi="GHEA Grapalat"/>
                <w:b/>
                <w:sz w:val="20"/>
                <w:szCs w:val="20"/>
                <w:lang w:val="af-ZA"/>
              </w:rPr>
              <w:t xml:space="preserve"> </w:t>
            </w:r>
            <w:r w:rsidRPr="0055432F">
              <w:rPr>
                <w:rFonts w:ascii="GHEA Grapalat" w:hAnsi="GHEA Grapalat"/>
                <w:b/>
                <w:sz w:val="20"/>
                <w:szCs w:val="20"/>
                <w:lang w:val="ru-RU"/>
              </w:rPr>
              <w:t>ԳԱԶԱՏԱՐԻ</w:t>
            </w:r>
            <w:r w:rsidRPr="0055432F">
              <w:rPr>
                <w:rFonts w:ascii="GHEA Grapalat" w:hAnsi="GHEA Grapalat"/>
                <w:b/>
                <w:sz w:val="20"/>
                <w:szCs w:val="20"/>
                <w:lang w:val="af-ZA"/>
              </w:rPr>
              <w:t xml:space="preserve"> </w:t>
            </w:r>
            <w:r>
              <w:rPr>
                <w:rFonts w:ascii="GHEA Grapalat" w:hAnsi="GHEA Grapalat"/>
                <w:b/>
                <w:sz w:val="20"/>
                <w:szCs w:val="20"/>
                <w:lang w:val="ru-RU"/>
              </w:rPr>
              <w:t>ԿԱՌՈՒ</w:t>
            </w:r>
            <w:r w:rsidRPr="0055432F">
              <w:rPr>
                <w:rFonts w:ascii="GHEA Grapalat" w:hAnsi="GHEA Grapalat"/>
                <w:b/>
                <w:sz w:val="20"/>
                <w:szCs w:val="20"/>
                <w:lang w:val="ru-RU"/>
              </w:rPr>
              <w:t>Մ</w:t>
            </w:r>
            <w:r>
              <w:rPr>
                <w:rFonts w:ascii="GHEA Grapalat" w:hAnsi="GHEA Grapalat"/>
                <w:b/>
                <w:sz w:val="20"/>
                <w:szCs w:val="20"/>
                <w:lang w:val="ru-RU"/>
              </w:rPr>
              <w:t>ԱՆ</w:t>
            </w:r>
            <w:r w:rsidRPr="00421598">
              <w:rPr>
                <w:rFonts w:ascii="GHEA Grapalat" w:hAnsi="GHEA Grapalat"/>
                <w:b/>
                <w:sz w:val="20"/>
                <w:szCs w:val="20"/>
                <w:lang w:val="af-ZA"/>
              </w:rPr>
              <w:t>, նախագծա-</w:t>
            </w:r>
            <w:r>
              <w:rPr>
                <w:rFonts w:ascii="GHEA Grapalat" w:hAnsi="GHEA Grapalat"/>
                <w:b/>
                <w:sz w:val="20"/>
                <w:szCs w:val="20"/>
                <w:lang w:val="af-ZA"/>
              </w:rPr>
              <w:t>նախահաշվային փաստաթղթերի կազմ</w:t>
            </w:r>
            <w:r>
              <w:rPr>
                <w:rFonts w:ascii="GHEA Grapalat" w:hAnsi="GHEA Grapalat"/>
                <w:b/>
                <w:sz w:val="20"/>
                <w:szCs w:val="20"/>
                <w:lang w:val="ru-RU"/>
              </w:rPr>
              <w:t>ու</w:t>
            </w:r>
            <w:r>
              <w:rPr>
                <w:rFonts w:ascii="GHEA Grapalat" w:hAnsi="GHEA Grapalat"/>
                <w:b/>
                <w:sz w:val="20"/>
                <w:szCs w:val="20"/>
                <w:lang w:val="af-ZA"/>
              </w:rPr>
              <w:t>մ</w:t>
            </w:r>
            <w:r w:rsidRPr="00421598">
              <w:rPr>
                <w:rFonts w:ascii="GHEA Grapalat" w:hAnsi="GHEA Grapalat"/>
                <w:b/>
                <w:sz w:val="20"/>
                <w:szCs w:val="20"/>
                <w:lang w:val="af-ZA"/>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337BC" w:rsidRPr="00712340" w:rsidRDefault="003337BC" w:rsidP="00C6013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3337BC" w:rsidRPr="00712340" w:rsidRDefault="003337BC" w:rsidP="00C6013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3337BC" w:rsidRPr="00712340" w:rsidRDefault="003337BC" w:rsidP="00C60131">
            <w:pPr>
              <w:jc w:val="center"/>
              <w:rPr>
                <w:rFonts w:ascii="GHEA Grapalat" w:hAnsi="GHEA Grapalat"/>
                <w:lang w:val="es-ES"/>
              </w:rPr>
            </w:pPr>
          </w:p>
        </w:tc>
      </w:tr>
      <w:tr w:rsidR="003337BC" w:rsidRPr="00BF3030" w:rsidTr="00C6013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jc w:val="center"/>
              <w:rPr>
                <w:rFonts w:ascii="GHEA Grapalat" w:hAnsi="GHEA Grapalat"/>
                <w:b/>
                <w:bCs/>
                <w:sz w:val="18"/>
                <w:lang w:val="es-ES"/>
              </w:rPr>
            </w:pPr>
            <w:r w:rsidRPr="00712340">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3337BC" w:rsidRPr="00421598" w:rsidRDefault="003337BC" w:rsidP="00C60131">
            <w:pPr>
              <w:pStyle w:val="af4"/>
              <w:ind w:left="-70"/>
              <w:jc w:val="both"/>
              <w:rPr>
                <w:rFonts w:ascii="GHEA Grapalat" w:hAnsi="GHEA Grapalat"/>
                <w:b/>
                <w:sz w:val="20"/>
                <w:szCs w:val="20"/>
                <w:lang w:val="af-ZA"/>
              </w:rPr>
            </w:pPr>
            <w:r w:rsidRPr="00421598">
              <w:rPr>
                <w:rFonts w:ascii="GHEA Grapalat" w:hAnsi="GHEA Grapalat"/>
                <w:b/>
                <w:i/>
                <w:sz w:val="20"/>
                <w:szCs w:val="20"/>
                <w:lang w:val="ru-RU"/>
              </w:rPr>
              <w:t>ԳԵՂԱԿԵՐՏ</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ՀԱՄԱՅՆՔԻ</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ՆԵՐՏՆՏԵՍԱՅԻՆ</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ՈՌՈԳՄԱՆ</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ՋՐԱԳԾԵՐԻ</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ԿԱՌՈՒՑՈՒՄ</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ԵՎ</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ԽՈՐՔԱՅԻՆ</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ՀՈՐԵՐԻ</w:t>
            </w:r>
            <w:r w:rsidRPr="00421598">
              <w:rPr>
                <w:rFonts w:ascii="GHEA Grapalat" w:hAnsi="GHEA Grapalat"/>
                <w:b/>
                <w:i/>
                <w:sz w:val="20"/>
                <w:szCs w:val="20"/>
                <w:lang w:val="af-ZA"/>
              </w:rPr>
              <w:t xml:space="preserve"> </w:t>
            </w:r>
            <w:r w:rsidRPr="00421598">
              <w:rPr>
                <w:rFonts w:ascii="GHEA Grapalat" w:hAnsi="GHEA Grapalat"/>
                <w:b/>
                <w:i/>
                <w:sz w:val="20"/>
                <w:szCs w:val="20"/>
                <w:lang w:val="ru-RU"/>
              </w:rPr>
              <w:t>ՆՈՐՈԳՄԱՆ</w:t>
            </w:r>
            <w:r w:rsidRPr="00421598">
              <w:rPr>
                <w:rFonts w:ascii="GHEA Grapalat" w:hAnsi="GHEA Grapalat"/>
                <w:b/>
                <w:i/>
                <w:sz w:val="20"/>
                <w:szCs w:val="20"/>
                <w:lang w:val="af-ZA"/>
              </w:rPr>
              <w:t xml:space="preserve">  նախագծա-</w:t>
            </w:r>
            <w:r>
              <w:rPr>
                <w:rFonts w:ascii="GHEA Grapalat" w:hAnsi="GHEA Grapalat"/>
                <w:b/>
                <w:i/>
                <w:sz w:val="20"/>
                <w:szCs w:val="20"/>
                <w:lang w:val="af-ZA"/>
              </w:rPr>
              <w:t>նախահաշվային փաստաթղթերի կազմ</w:t>
            </w:r>
            <w:r>
              <w:rPr>
                <w:rFonts w:ascii="GHEA Grapalat" w:hAnsi="GHEA Grapalat"/>
                <w:b/>
                <w:i/>
                <w:sz w:val="20"/>
                <w:szCs w:val="20"/>
                <w:lang w:val="ru-RU"/>
              </w:rPr>
              <w:t>ու</w:t>
            </w:r>
            <w:r>
              <w:rPr>
                <w:rFonts w:ascii="GHEA Grapalat" w:hAnsi="GHEA Grapalat"/>
                <w:b/>
                <w:i/>
                <w:sz w:val="20"/>
                <w:szCs w:val="20"/>
                <w:lang w:val="af-ZA"/>
              </w:rPr>
              <w:t>մ</w:t>
            </w:r>
            <w:r w:rsidRPr="00421598">
              <w:rPr>
                <w:rFonts w:ascii="GHEA Grapalat" w:hAnsi="GHEA Grapalat"/>
                <w:b/>
                <w:i/>
                <w:sz w:val="20"/>
                <w:szCs w:val="20"/>
                <w:lang w:val="af-ZA"/>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337BC" w:rsidRPr="00712340" w:rsidRDefault="003337BC" w:rsidP="00C60131">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3337BC" w:rsidRPr="00712340" w:rsidRDefault="003337BC" w:rsidP="00C60131">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3337BC" w:rsidRPr="00712340" w:rsidRDefault="003337BC" w:rsidP="00C60131">
            <w:pPr>
              <w:rPr>
                <w:rFonts w:ascii="GHEA Grapalat" w:hAnsi="GHEA Grapalat"/>
                <w:lang w:val="es-ES"/>
              </w:rPr>
            </w:pPr>
          </w:p>
        </w:tc>
      </w:tr>
    </w:tbl>
    <w:p w:rsidR="003337BC" w:rsidRPr="00712340" w:rsidRDefault="003337BC" w:rsidP="003337BC">
      <w:pPr>
        <w:rPr>
          <w:rFonts w:ascii="GHEA Grapalat" w:hAnsi="GHEA Grapalat"/>
          <w:sz w:val="18"/>
          <w:szCs w:val="18"/>
          <w:lang w:val="es-ES"/>
        </w:rPr>
      </w:pPr>
    </w:p>
    <w:p w:rsidR="003337BC" w:rsidRPr="00712340" w:rsidRDefault="003337BC" w:rsidP="003337BC">
      <w:pPr>
        <w:rPr>
          <w:rFonts w:ascii="GHEA Grapalat" w:hAnsi="GHEA Grapalat"/>
          <w:sz w:val="18"/>
          <w:szCs w:val="18"/>
          <w:lang w:val="es-ES"/>
        </w:rPr>
      </w:pPr>
    </w:p>
    <w:p w:rsidR="003337BC" w:rsidRPr="00712340" w:rsidRDefault="003337BC" w:rsidP="003337BC">
      <w:pPr>
        <w:rPr>
          <w:rFonts w:ascii="GHEA Grapalat" w:hAnsi="GHEA Grapalat"/>
          <w:sz w:val="18"/>
          <w:szCs w:val="18"/>
          <w:lang w:val="hy-AM"/>
        </w:rPr>
      </w:pPr>
    </w:p>
    <w:p w:rsidR="003337BC" w:rsidRPr="00712340" w:rsidRDefault="003337BC" w:rsidP="003337BC">
      <w:pPr>
        <w:ind w:left="720" w:firstLine="720"/>
        <w:jc w:val="both"/>
        <w:rPr>
          <w:rFonts w:ascii="GHEA Grapalat" w:hAnsi="GHEA Grapalat"/>
          <w:sz w:val="20"/>
          <w:lang w:val="hy-AM"/>
        </w:rPr>
      </w:pPr>
      <w:r w:rsidRPr="00D13A81">
        <w:rPr>
          <w:rFonts w:ascii="GHEA Grapalat" w:hAnsi="GHEA Grapalat"/>
          <w:sz w:val="20"/>
          <w:lang w:val="hy-AM"/>
        </w:rPr>
        <w:t xml:space="preserve">     </w:t>
      </w:r>
      <w:r w:rsidRPr="00712340">
        <w:rPr>
          <w:rFonts w:ascii="GHEA Grapalat" w:hAnsi="GHEA Grapalat"/>
          <w:sz w:val="20"/>
          <w:lang w:val="hy-AM"/>
        </w:rPr>
        <w:t xml:space="preserve">___________________________________________ </w:t>
      </w:r>
      <w:r w:rsidRPr="00712340">
        <w:rPr>
          <w:rFonts w:ascii="GHEA Grapalat" w:hAnsi="GHEA Grapalat"/>
          <w:sz w:val="20"/>
          <w:lang w:val="hy-AM"/>
        </w:rPr>
        <w:tab/>
        <w:t xml:space="preserve">                </w:t>
      </w:r>
      <w:r w:rsidRPr="00D13A81">
        <w:rPr>
          <w:rFonts w:ascii="GHEA Grapalat" w:hAnsi="GHEA Grapalat"/>
          <w:sz w:val="20"/>
          <w:lang w:val="hy-AM"/>
        </w:rPr>
        <w:t xml:space="preserve">       </w:t>
      </w:r>
      <w:r w:rsidRPr="00712340">
        <w:rPr>
          <w:rFonts w:ascii="GHEA Grapalat" w:hAnsi="GHEA Grapalat"/>
          <w:sz w:val="20"/>
          <w:lang w:val="hy-AM"/>
        </w:rPr>
        <w:t xml:space="preserve">_____________ </w:t>
      </w:r>
    </w:p>
    <w:p w:rsidR="003337BC" w:rsidRPr="00712340" w:rsidRDefault="003337BC" w:rsidP="003337BC">
      <w:pPr>
        <w:jc w:val="both"/>
        <w:rPr>
          <w:rFonts w:ascii="GHEA Grapalat" w:hAnsi="GHEA Grapalat"/>
          <w:sz w:val="20"/>
          <w:vertAlign w:val="superscript"/>
          <w:lang w:val="hy-AM"/>
        </w:rPr>
      </w:pPr>
      <w:r w:rsidRPr="00712340">
        <w:rPr>
          <w:rFonts w:ascii="GHEA Grapalat" w:hAnsi="GHEA Grapalat"/>
          <w:sz w:val="20"/>
          <w:vertAlign w:val="superscript"/>
          <w:lang w:val="hy-AM"/>
        </w:rPr>
        <w:t xml:space="preserve">                                                      մասնակցի անվանումը (ղեկավարի պաշտոնը, անուն ազգանունը)                                                       </w:t>
      </w:r>
      <w:r w:rsidRPr="00D13A81">
        <w:rPr>
          <w:rFonts w:ascii="GHEA Grapalat" w:hAnsi="GHEA Grapalat"/>
          <w:sz w:val="20"/>
          <w:vertAlign w:val="superscript"/>
          <w:lang w:val="hy-AM"/>
        </w:rPr>
        <w:t xml:space="preserve">          </w:t>
      </w:r>
      <w:r w:rsidRPr="00712340">
        <w:rPr>
          <w:rFonts w:ascii="GHEA Grapalat" w:hAnsi="GHEA Grapalat"/>
          <w:sz w:val="20"/>
          <w:vertAlign w:val="superscript"/>
          <w:lang w:val="hy-AM"/>
        </w:rPr>
        <w:t>ստորագրությունը</w:t>
      </w:r>
      <w:r w:rsidRPr="00712340">
        <w:rPr>
          <w:rFonts w:ascii="GHEA Grapalat" w:hAnsi="GHEA Grapalat"/>
          <w:sz w:val="20"/>
          <w:vertAlign w:val="superscript"/>
          <w:lang w:val="hy-AM"/>
        </w:rPr>
        <w:tab/>
      </w:r>
    </w:p>
    <w:p w:rsidR="003337BC" w:rsidRPr="00712340" w:rsidRDefault="003337BC" w:rsidP="003337BC">
      <w:pPr>
        <w:jc w:val="right"/>
        <w:rPr>
          <w:rFonts w:ascii="GHEA Grapalat" w:hAnsi="GHEA Grapalat"/>
          <w:sz w:val="20"/>
          <w:lang w:val="hy-AM"/>
        </w:rPr>
      </w:pPr>
      <w:r w:rsidRPr="00712340">
        <w:rPr>
          <w:rFonts w:ascii="GHEA Grapalat" w:hAnsi="GHEA Grapalat"/>
          <w:sz w:val="20"/>
          <w:lang w:val="hy-AM"/>
        </w:rPr>
        <w:t xml:space="preserve">    </w:t>
      </w:r>
    </w:p>
    <w:p w:rsidR="003337BC" w:rsidRPr="00712340" w:rsidRDefault="003337BC" w:rsidP="003337BC">
      <w:pPr>
        <w:jc w:val="right"/>
        <w:rPr>
          <w:rFonts w:ascii="GHEA Grapalat" w:hAnsi="GHEA Grapalat"/>
          <w:sz w:val="20"/>
          <w:lang w:val="hy-AM"/>
        </w:rPr>
      </w:pPr>
      <w:r w:rsidRPr="00712340">
        <w:rPr>
          <w:rFonts w:ascii="GHEA Grapalat" w:hAnsi="GHEA Grapalat"/>
          <w:sz w:val="20"/>
          <w:lang w:val="hy-AM"/>
        </w:rPr>
        <w:t>Կ. Տ.</w:t>
      </w:r>
      <w:r w:rsidRPr="00712340">
        <w:rPr>
          <w:rStyle w:val="af6"/>
          <w:rFonts w:ascii="GHEA Grapalat" w:hAnsi="GHEA Grapalat"/>
          <w:color w:val="FFFFFF"/>
          <w:sz w:val="20"/>
          <w:lang w:val="hy-AM"/>
        </w:rPr>
        <w:footnoteReference w:id="16"/>
      </w:r>
      <w:r w:rsidRPr="00712340">
        <w:rPr>
          <w:rFonts w:ascii="GHEA Grapalat" w:hAnsi="GHEA Grapalat"/>
          <w:sz w:val="20"/>
          <w:lang w:val="hy-AM"/>
        </w:rPr>
        <w:tab/>
      </w:r>
      <w:r w:rsidRPr="00712340">
        <w:rPr>
          <w:rFonts w:ascii="GHEA Grapalat" w:hAnsi="GHEA Grapalat"/>
          <w:sz w:val="20"/>
          <w:lang w:val="hy-AM"/>
        </w:rPr>
        <w:tab/>
        <w:t xml:space="preserve"> </w:t>
      </w:r>
    </w:p>
    <w:p w:rsidR="003337BC" w:rsidRPr="00712340" w:rsidRDefault="003337BC" w:rsidP="003337BC">
      <w:pPr>
        <w:jc w:val="right"/>
        <w:rPr>
          <w:rFonts w:ascii="GHEA Grapalat" w:hAnsi="GHEA Grapalat"/>
          <w:sz w:val="20"/>
          <w:lang w:val="hy-AM"/>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rPr>
          <w:rFonts w:ascii="GHEA Grapalat" w:hAnsi="GHEA Grapalat" w:cs="Sylfaen"/>
          <w:i/>
          <w:sz w:val="16"/>
          <w:szCs w:val="16"/>
          <w:lang w:val="hy-AM" w:eastAsia="ru-RU"/>
        </w:rPr>
      </w:pPr>
    </w:p>
    <w:p w:rsidR="003337BC" w:rsidRPr="00712340" w:rsidRDefault="003337BC" w:rsidP="003337BC">
      <w:pPr>
        <w:pStyle w:val="31"/>
        <w:spacing w:line="240" w:lineRule="auto"/>
        <w:jc w:val="right"/>
        <w:rPr>
          <w:rFonts w:ascii="GHEA Grapalat" w:hAnsi="GHEA Grapalat"/>
          <w:i/>
          <w:lang w:val="hy-AM"/>
        </w:rPr>
      </w:pPr>
    </w:p>
    <w:p w:rsidR="003337BC" w:rsidRPr="00712340" w:rsidRDefault="003337BC" w:rsidP="003337BC">
      <w:pPr>
        <w:pStyle w:val="31"/>
        <w:spacing w:line="240" w:lineRule="auto"/>
        <w:jc w:val="right"/>
        <w:rPr>
          <w:rFonts w:ascii="GHEA Grapalat" w:hAnsi="GHEA Grapalat"/>
          <w:i/>
          <w:lang w:val="hy-AM"/>
        </w:rPr>
      </w:pPr>
    </w:p>
    <w:p w:rsidR="003337BC" w:rsidRPr="00712340" w:rsidRDefault="003337BC" w:rsidP="003337BC">
      <w:pPr>
        <w:pStyle w:val="31"/>
        <w:spacing w:line="240" w:lineRule="auto"/>
        <w:jc w:val="right"/>
        <w:rPr>
          <w:rFonts w:ascii="GHEA Grapalat" w:hAnsi="GHEA Grapalat"/>
          <w:i/>
          <w:lang w:val="hy-AM"/>
        </w:rPr>
      </w:pPr>
    </w:p>
    <w:p w:rsidR="003337BC" w:rsidRPr="00712340" w:rsidRDefault="003337BC" w:rsidP="003337BC">
      <w:pPr>
        <w:pStyle w:val="31"/>
        <w:spacing w:line="240" w:lineRule="auto"/>
        <w:jc w:val="right"/>
        <w:rPr>
          <w:rFonts w:ascii="GHEA Grapalat" w:hAnsi="GHEA Grapalat"/>
          <w:i/>
          <w:lang w:val="es-ES" w:eastAsia="ru-RU"/>
        </w:rPr>
      </w:pPr>
    </w:p>
    <w:p w:rsidR="003337BC" w:rsidRPr="00712340" w:rsidRDefault="003337BC" w:rsidP="003337BC">
      <w:pPr>
        <w:pStyle w:val="31"/>
        <w:spacing w:line="240" w:lineRule="auto"/>
        <w:jc w:val="right"/>
        <w:rPr>
          <w:rFonts w:ascii="GHEA Grapalat" w:hAnsi="GHEA Grapalat" w:cs="Sylfaen"/>
          <w:b/>
          <w:lang w:val="hy-AM"/>
        </w:rPr>
      </w:pPr>
      <w:r w:rsidRPr="00712340">
        <w:rPr>
          <w:rFonts w:ascii="GHEA Grapalat" w:hAnsi="GHEA Grapalat"/>
          <w:i/>
          <w:lang w:val="es-ES" w:eastAsia="ru-RU"/>
        </w:rPr>
        <w:br w:type="page"/>
      </w:r>
    </w:p>
    <w:p w:rsidR="003337BC" w:rsidRPr="00033C79" w:rsidRDefault="003337BC" w:rsidP="003337BC">
      <w:pPr>
        <w:pStyle w:val="31"/>
        <w:spacing w:line="240" w:lineRule="auto"/>
        <w:jc w:val="right"/>
        <w:rPr>
          <w:rFonts w:ascii="GHEA Grapalat" w:hAnsi="GHEA Grapalat" w:cs="Arial"/>
          <w:b/>
          <w:lang w:val="hy-AM"/>
        </w:rPr>
      </w:pPr>
      <w:r w:rsidRPr="00712340">
        <w:rPr>
          <w:rFonts w:ascii="GHEA Grapalat" w:hAnsi="GHEA Grapalat" w:cs="Sylfaen"/>
          <w:b/>
          <w:lang w:val="hy-AM"/>
        </w:rPr>
        <w:lastRenderedPageBreak/>
        <w:t>Հավելված</w:t>
      </w:r>
      <w:r w:rsidRPr="00712340">
        <w:rPr>
          <w:rFonts w:ascii="GHEA Grapalat" w:hAnsi="GHEA Grapalat" w:cs="Arial"/>
          <w:b/>
          <w:lang w:val="hy-AM"/>
        </w:rPr>
        <w:t xml:space="preserve"> </w:t>
      </w:r>
      <w:r w:rsidRPr="00E81BDB">
        <w:rPr>
          <w:rFonts w:ascii="GHEA Grapalat" w:hAnsi="GHEA Grapalat" w:cs="Arial"/>
          <w:b/>
          <w:lang w:val="hy-AM"/>
        </w:rPr>
        <w:t>4.</w:t>
      </w:r>
      <w:r w:rsidRPr="00033C79">
        <w:rPr>
          <w:rFonts w:ascii="GHEA Grapalat" w:hAnsi="GHEA Grapalat" w:cs="Arial"/>
          <w:b/>
          <w:lang w:val="hy-AM"/>
        </w:rPr>
        <w:t>2</w:t>
      </w:r>
    </w:p>
    <w:p w:rsidR="003337BC" w:rsidRPr="00712340" w:rsidRDefault="003337BC" w:rsidP="003337BC">
      <w:pPr>
        <w:pStyle w:val="31"/>
        <w:spacing w:line="240" w:lineRule="auto"/>
        <w:jc w:val="right"/>
        <w:rPr>
          <w:rFonts w:ascii="GHEA Grapalat" w:hAnsi="GHEA Grapalat" w:cs="Arial"/>
          <w:b/>
          <w:lang w:val="hy-AM"/>
        </w:rPr>
      </w:pPr>
      <w:r w:rsidRPr="0055079F">
        <w:rPr>
          <w:rFonts w:ascii="GHEA Grapalat" w:hAnsi="GHEA Grapalat"/>
          <w:lang w:val="af-ZA"/>
        </w:rPr>
        <w:t>ՀՀ</w:t>
      </w:r>
      <w:r w:rsidRPr="00033C79">
        <w:rPr>
          <w:rFonts w:ascii="GHEA Grapalat" w:hAnsi="GHEA Grapalat"/>
          <w:lang w:val="hy-AM"/>
        </w:rPr>
        <w:t>ԱՄԳՀ</w:t>
      </w:r>
      <w:r w:rsidRPr="0055079F">
        <w:rPr>
          <w:rFonts w:ascii="GHEA Grapalat" w:hAnsi="GHEA Grapalat"/>
          <w:lang w:val="af-ZA"/>
        </w:rPr>
        <w:t>-</w:t>
      </w:r>
      <w:r w:rsidRPr="0055079F">
        <w:rPr>
          <w:rFonts w:ascii="GHEA Grapalat" w:hAnsi="GHEA Grapalat"/>
          <w:bCs/>
          <w:i/>
          <w:lang w:val="af-ZA"/>
        </w:rPr>
        <w:t xml:space="preserve"> ՀՄԱԾՁԲ</w:t>
      </w:r>
      <w:r w:rsidRPr="0055079F">
        <w:rPr>
          <w:rFonts w:ascii="GHEA Grapalat" w:hAnsi="GHEA Grapalat"/>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b/>
          <w:lang w:val="hy-AM"/>
        </w:rPr>
        <w:t xml:space="preserve"> </w:t>
      </w:r>
      <w:r w:rsidRPr="00712340">
        <w:rPr>
          <w:rFonts w:ascii="GHEA Grapalat" w:hAnsi="GHEA Grapalat" w:cs="Sylfaen"/>
          <w:b/>
          <w:lang w:val="hy-AM"/>
        </w:rPr>
        <w:t>ծածկագրով</w:t>
      </w:r>
    </w:p>
    <w:p w:rsidR="003337BC" w:rsidRPr="00712340" w:rsidRDefault="003337BC" w:rsidP="003337BC">
      <w:pPr>
        <w:pStyle w:val="31"/>
        <w:spacing w:line="240" w:lineRule="auto"/>
        <w:jc w:val="right"/>
        <w:rPr>
          <w:rFonts w:ascii="GHEA Grapalat" w:hAnsi="GHEA Grapalat" w:cs="Sylfaen"/>
          <w:b/>
          <w:lang w:val="hy-AM"/>
        </w:rPr>
      </w:pPr>
      <w:r w:rsidRPr="00712340">
        <w:rPr>
          <w:rFonts w:ascii="GHEA Grapalat" w:hAnsi="GHEA Grapalat" w:cs="Arial"/>
          <w:b/>
          <w:lang w:val="hy-AM"/>
        </w:rPr>
        <w:t xml:space="preserve">մրցույթի </w:t>
      </w:r>
      <w:r w:rsidRPr="00712340">
        <w:rPr>
          <w:rFonts w:ascii="GHEA Grapalat" w:hAnsi="GHEA Grapalat" w:cs="Sylfaen"/>
          <w:b/>
          <w:lang w:val="hy-AM"/>
        </w:rPr>
        <w:t>հրավերի</w:t>
      </w:r>
    </w:p>
    <w:p w:rsidR="003337BC" w:rsidRPr="00712340" w:rsidRDefault="003337BC" w:rsidP="003337BC">
      <w:pPr>
        <w:pStyle w:val="31"/>
        <w:spacing w:line="240" w:lineRule="auto"/>
        <w:jc w:val="right"/>
        <w:rPr>
          <w:rFonts w:ascii="GHEA Grapalat" w:hAnsi="GHEA Grapalat" w:cs="Sylfaen"/>
          <w:b/>
          <w:lang w:val="hy-AM"/>
        </w:rPr>
      </w:pPr>
    </w:p>
    <w:p w:rsidR="003337BC" w:rsidRPr="00712340" w:rsidRDefault="003337BC" w:rsidP="003337BC">
      <w:pPr>
        <w:jc w:val="center"/>
        <w:rPr>
          <w:rFonts w:ascii="GHEA Grapalat" w:hAnsi="GHEA Grapalat" w:cs="GHEA Grapalat"/>
          <w:b/>
          <w:sz w:val="20"/>
          <w:szCs w:val="20"/>
          <w:lang w:val="hy-AM"/>
        </w:rPr>
      </w:pPr>
      <w:r w:rsidRPr="00E81BDB">
        <w:rPr>
          <w:rFonts w:ascii="GHEA Grapalat" w:hAnsi="GHEA Grapalat" w:cs="GHEA Grapalat"/>
          <w:b/>
          <w:sz w:val="18"/>
          <w:szCs w:val="18"/>
          <w:lang w:val="hy-AM"/>
        </w:rPr>
        <w:t xml:space="preserve">       </w:t>
      </w:r>
      <w:r w:rsidRPr="00712340">
        <w:rPr>
          <w:rFonts w:ascii="GHEA Grapalat" w:hAnsi="GHEA Grapalat" w:cs="GHEA Grapalat"/>
          <w:b/>
          <w:sz w:val="20"/>
          <w:szCs w:val="20"/>
          <w:lang w:val="hy-AM"/>
        </w:rPr>
        <w:t xml:space="preserve">ՏՈւԺԱՆՔԻ ՄԱՍԻՆ ՀԱՄԱՁԱՅՆԱԳԻՐ </w:t>
      </w:r>
    </w:p>
    <w:p w:rsidR="003337BC" w:rsidRPr="00712340" w:rsidRDefault="003337BC" w:rsidP="003337BC">
      <w:pPr>
        <w:jc w:val="center"/>
        <w:rPr>
          <w:rFonts w:ascii="GHEA Grapalat" w:hAnsi="GHEA Grapalat" w:cs="GHEA Grapalat"/>
          <w:b/>
          <w:sz w:val="20"/>
          <w:szCs w:val="20"/>
          <w:lang w:val="hy-AM"/>
        </w:rPr>
      </w:pPr>
      <w:r w:rsidRPr="00E81BDB">
        <w:rPr>
          <w:rFonts w:ascii="GHEA Grapalat" w:hAnsi="GHEA Grapalat" w:cs="GHEA Grapalat"/>
          <w:b/>
          <w:sz w:val="18"/>
          <w:szCs w:val="18"/>
          <w:lang w:val="hy-AM"/>
        </w:rPr>
        <w:t xml:space="preserve">         </w:t>
      </w:r>
      <w:r w:rsidRPr="00712340">
        <w:rPr>
          <w:rFonts w:ascii="GHEA Grapalat" w:hAnsi="GHEA Grapalat" w:cs="GHEA Grapalat"/>
          <w:b/>
          <w:sz w:val="18"/>
          <w:szCs w:val="18"/>
          <w:lang w:val="hy-AM"/>
        </w:rPr>
        <w:t>(</w:t>
      </w:r>
      <w:r w:rsidRPr="00E81BDB">
        <w:rPr>
          <w:rFonts w:ascii="GHEA Grapalat" w:hAnsi="GHEA Grapalat" w:cs="GHEA Grapalat"/>
          <w:b/>
          <w:sz w:val="18"/>
          <w:szCs w:val="18"/>
          <w:lang w:val="hy-AM"/>
        </w:rPr>
        <w:t xml:space="preserve">որակավորման </w:t>
      </w:r>
      <w:r w:rsidRPr="00712340">
        <w:rPr>
          <w:rFonts w:ascii="GHEA Grapalat" w:hAnsi="GHEA Grapalat" w:cs="GHEA Grapalat"/>
          <w:b/>
          <w:sz w:val="18"/>
          <w:szCs w:val="18"/>
          <w:lang w:val="hy-AM"/>
        </w:rPr>
        <w:t>ապահովում)</w:t>
      </w:r>
    </w:p>
    <w:p w:rsidR="003337BC" w:rsidRPr="00712340" w:rsidRDefault="003337BC" w:rsidP="003337BC">
      <w:pPr>
        <w:rPr>
          <w:rFonts w:ascii="GHEA Grapalat" w:hAnsi="GHEA Grapalat" w:cs="GHEA Grapalat"/>
          <w:b/>
          <w:sz w:val="20"/>
          <w:szCs w:val="20"/>
          <w:lang w:val="hy-AM"/>
        </w:rPr>
      </w:pPr>
      <w:r w:rsidRPr="00712340">
        <w:rPr>
          <w:rFonts w:ascii="GHEA Grapalat" w:hAnsi="GHEA Grapalat" w:cs="GHEA Grapalat"/>
          <w:color w:val="FF0000"/>
          <w:sz w:val="20"/>
          <w:szCs w:val="20"/>
          <w:shd w:val="clear" w:color="auto" w:fill="92CDDC"/>
          <w:lang w:val="hy-AM"/>
        </w:rPr>
        <w:t xml:space="preserve">                                                    </w:t>
      </w:r>
      <w:r w:rsidRPr="00E81BDB">
        <w:rPr>
          <w:rFonts w:ascii="GHEA Grapalat" w:hAnsi="GHEA Grapalat" w:cs="GHEA Grapalat"/>
          <w:color w:val="FF0000"/>
          <w:sz w:val="20"/>
          <w:szCs w:val="20"/>
          <w:shd w:val="clear" w:color="auto" w:fill="92CDDC"/>
          <w:lang w:val="hy-AM"/>
        </w:rPr>
        <w:t xml:space="preserve">          </w:t>
      </w:r>
    </w:p>
    <w:p w:rsidR="003337BC" w:rsidRPr="00712340" w:rsidRDefault="003337BC" w:rsidP="003337BC">
      <w:pPr>
        <w:rPr>
          <w:rFonts w:ascii="GHEA Grapalat" w:hAnsi="GHEA Grapalat" w:cs="GHEA Grapalat"/>
          <w:sz w:val="20"/>
          <w:szCs w:val="20"/>
          <w:lang w:val="hy-AM"/>
        </w:rPr>
      </w:pPr>
      <w:r w:rsidRPr="00712340">
        <w:rPr>
          <w:rFonts w:ascii="GHEA Grapalat" w:hAnsi="GHEA Grapalat" w:cs="GHEA Grapalat"/>
          <w:sz w:val="20"/>
          <w:szCs w:val="20"/>
          <w:lang w:val="hy-AM"/>
        </w:rPr>
        <w:t xml:space="preserve">     ք. Երևան</w:t>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lang w:val="hy-AM"/>
        </w:rPr>
        <w:t xml:space="preserve"> 20   թ.**</w:t>
      </w:r>
    </w:p>
    <w:p w:rsidR="003337BC" w:rsidRPr="00712340" w:rsidRDefault="003337BC" w:rsidP="003337BC">
      <w:pPr>
        <w:rPr>
          <w:rFonts w:ascii="GHEA Grapalat" w:hAnsi="GHEA Grapalat" w:cs="GHEA Grapalat"/>
          <w:sz w:val="20"/>
          <w:szCs w:val="20"/>
          <w:lang w:val="hy-AM"/>
        </w:rPr>
      </w:pPr>
    </w:p>
    <w:p w:rsidR="003337BC" w:rsidRPr="002B4E08" w:rsidRDefault="003337BC" w:rsidP="003337BC">
      <w:pPr>
        <w:jc w:val="both"/>
        <w:rPr>
          <w:rFonts w:ascii="GHEA Grapalat" w:hAnsi="GHEA Grapalat" w:cs="GHEA Grapalat"/>
          <w:sz w:val="20"/>
          <w:szCs w:val="20"/>
          <w:u w:val="single"/>
          <w:vertAlign w:val="subscript"/>
          <w:lang w:val="hy-AM"/>
        </w:rPr>
      </w:pPr>
      <w:r w:rsidRPr="002B4E08">
        <w:rPr>
          <w:rFonts w:ascii="GHEA Grapalat" w:hAnsi="GHEA Grapalat" w:cs="GHEA Grapalat"/>
          <w:sz w:val="20"/>
          <w:szCs w:val="20"/>
          <w:u w:val="single"/>
          <w:vertAlign w:val="subscript"/>
          <w:lang w:val="hy-AM"/>
        </w:rPr>
        <w:tab/>
      </w:r>
      <w:r w:rsidRPr="002B4E08">
        <w:rPr>
          <w:rFonts w:ascii="GHEA Grapalat" w:hAnsi="GHEA Grapalat" w:cs="GHEA Grapalat"/>
          <w:sz w:val="20"/>
          <w:szCs w:val="20"/>
          <w:u w:val="single"/>
          <w:vertAlign w:val="subscript"/>
          <w:lang w:val="hy-AM"/>
        </w:rPr>
        <w:tab/>
      </w:r>
      <w:r w:rsidRPr="002B4E08">
        <w:rPr>
          <w:rFonts w:ascii="GHEA Grapalat" w:hAnsi="GHEA Grapalat" w:cs="GHEA Grapalat"/>
          <w:sz w:val="20"/>
          <w:szCs w:val="20"/>
          <w:u w:val="single"/>
          <w:vertAlign w:val="subscript"/>
          <w:lang w:val="hy-AM"/>
        </w:rPr>
        <w:tab/>
      </w:r>
      <w:r w:rsidRPr="002B4E08">
        <w:rPr>
          <w:rFonts w:ascii="GHEA Grapalat" w:hAnsi="GHEA Grapalat" w:cs="GHEA Grapalat"/>
          <w:sz w:val="20"/>
          <w:szCs w:val="20"/>
          <w:vertAlign w:val="subscript"/>
          <w:lang w:val="hy-AM"/>
        </w:rPr>
        <w:t xml:space="preserve">, </w:t>
      </w:r>
      <w:r w:rsidRPr="002B4E08">
        <w:rPr>
          <w:rFonts w:ascii="GHEA Grapalat" w:hAnsi="GHEA Grapalat" w:cs="GHEA Grapalat"/>
          <w:sz w:val="20"/>
          <w:szCs w:val="20"/>
          <w:lang w:val="hy-AM"/>
        </w:rPr>
        <w:t xml:space="preserve">ի դեմս Ընկերության տնօրեն </w:t>
      </w:r>
      <w:r w:rsidRPr="002B4E08">
        <w:rPr>
          <w:rFonts w:ascii="GHEA Grapalat" w:hAnsi="GHEA Grapalat" w:cs="GHEA Grapalat"/>
          <w:sz w:val="20"/>
          <w:szCs w:val="20"/>
          <w:u w:val="single"/>
          <w:lang w:val="hy-AM"/>
        </w:rPr>
        <w:tab/>
      </w:r>
      <w:r w:rsidRPr="002B4E08">
        <w:rPr>
          <w:rFonts w:ascii="GHEA Grapalat" w:hAnsi="GHEA Grapalat" w:cs="GHEA Grapalat"/>
          <w:sz w:val="20"/>
          <w:szCs w:val="20"/>
          <w:u w:val="single"/>
          <w:lang w:val="hy-AM"/>
        </w:rPr>
        <w:tab/>
      </w:r>
      <w:r w:rsidRPr="002B4E08">
        <w:rPr>
          <w:rFonts w:ascii="GHEA Grapalat" w:hAnsi="GHEA Grapalat" w:cs="GHEA Grapalat"/>
          <w:sz w:val="20"/>
          <w:szCs w:val="20"/>
          <w:u w:val="single"/>
          <w:lang w:val="hy-AM"/>
        </w:rPr>
        <w:tab/>
      </w:r>
      <w:r w:rsidRPr="002B4E08">
        <w:rPr>
          <w:rFonts w:ascii="GHEA Grapalat" w:hAnsi="GHEA Grapalat" w:cs="GHEA Grapalat"/>
          <w:sz w:val="20"/>
          <w:szCs w:val="20"/>
          <w:u w:val="single"/>
          <w:lang w:val="hy-AM"/>
        </w:rPr>
        <w:tab/>
      </w:r>
      <w:r w:rsidRPr="002B4E08">
        <w:rPr>
          <w:rFonts w:ascii="GHEA Grapalat" w:hAnsi="GHEA Grapalat" w:cs="GHEA Grapalat"/>
          <w:sz w:val="20"/>
          <w:szCs w:val="20"/>
          <w:u w:val="single"/>
          <w:lang w:val="hy-AM"/>
        </w:rPr>
        <w:tab/>
      </w:r>
      <w:r w:rsidRPr="002B4E08">
        <w:rPr>
          <w:rFonts w:ascii="GHEA Grapalat" w:hAnsi="GHEA Grapalat" w:cs="GHEA Grapalat"/>
          <w:sz w:val="20"/>
          <w:szCs w:val="20"/>
          <w:u w:val="single"/>
          <w:lang w:val="hy-AM"/>
        </w:rPr>
        <w:tab/>
      </w:r>
      <w:r w:rsidRPr="002B4E08">
        <w:rPr>
          <w:rFonts w:ascii="GHEA Grapalat" w:hAnsi="GHEA Grapalat" w:cs="GHEA Grapalat"/>
          <w:sz w:val="20"/>
          <w:szCs w:val="20"/>
          <w:u w:val="single"/>
          <w:lang w:val="hy-AM"/>
        </w:rPr>
        <w:tab/>
      </w:r>
    </w:p>
    <w:p w:rsidR="003337BC" w:rsidRPr="002B4E08" w:rsidRDefault="003337BC" w:rsidP="003337BC">
      <w:pPr>
        <w:jc w:val="both"/>
        <w:rPr>
          <w:rFonts w:ascii="GHEA Grapalat" w:hAnsi="GHEA Grapalat" w:cs="GHEA Grapalat"/>
          <w:sz w:val="20"/>
          <w:szCs w:val="20"/>
          <w:lang w:val="hy-AM"/>
        </w:rPr>
      </w:pPr>
      <w:r w:rsidRPr="002B4E08">
        <w:rPr>
          <w:rFonts w:ascii="GHEA Grapalat" w:hAnsi="GHEA Grapalat"/>
          <w:sz w:val="20"/>
          <w:szCs w:val="20"/>
          <w:vertAlign w:val="superscript"/>
          <w:lang w:val="hy-AM"/>
        </w:rPr>
        <w:t xml:space="preserve">       Ընկերության անվանումը</w:t>
      </w:r>
      <w:r w:rsidRPr="002B4E08">
        <w:rPr>
          <w:rFonts w:ascii="GHEA Grapalat" w:hAnsi="GHEA Grapalat" w:cs="GHEA Grapalat"/>
          <w:sz w:val="20"/>
          <w:szCs w:val="20"/>
          <w:vertAlign w:val="subscript"/>
          <w:lang w:val="hy-AM"/>
        </w:rPr>
        <w:tab/>
      </w:r>
      <w:r w:rsidRPr="002B4E08">
        <w:rPr>
          <w:rFonts w:ascii="GHEA Grapalat" w:hAnsi="GHEA Grapalat" w:cs="GHEA Grapalat"/>
          <w:sz w:val="20"/>
          <w:szCs w:val="20"/>
          <w:vertAlign w:val="subscript"/>
          <w:lang w:val="hy-AM"/>
        </w:rPr>
        <w:tab/>
      </w:r>
      <w:r w:rsidRPr="002B4E08">
        <w:rPr>
          <w:rFonts w:ascii="GHEA Grapalat" w:hAnsi="GHEA Grapalat" w:cs="GHEA Grapalat"/>
          <w:sz w:val="20"/>
          <w:szCs w:val="20"/>
          <w:vertAlign w:val="subscript"/>
          <w:lang w:val="hy-AM"/>
        </w:rPr>
        <w:tab/>
      </w:r>
      <w:r w:rsidRPr="002B4E08">
        <w:rPr>
          <w:rFonts w:ascii="GHEA Grapalat" w:hAnsi="GHEA Grapalat" w:cs="GHEA Grapalat"/>
          <w:sz w:val="20"/>
          <w:szCs w:val="20"/>
          <w:vertAlign w:val="subscript"/>
          <w:lang w:val="hy-AM"/>
        </w:rPr>
        <w:tab/>
      </w:r>
      <w:r w:rsidRPr="002B4E08">
        <w:rPr>
          <w:rFonts w:ascii="GHEA Grapalat" w:hAnsi="GHEA Grapalat" w:cs="GHEA Grapalat"/>
          <w:sz w:val="20"/>
          <w:szCs w:val="20"/>
          <w:vertAlign w:val="subscript"/>
          <w:lang w:val="hy-AM"/>
        </w:rPr>
        <w:tab/>
        <w:t xml:space="preserve">    </w:t>
      </w:r>
      <w:r w:rsidRPr="002B4E08">
        <w:rPr>
          <w:rFonts w:ascii="GHEA Grapalat" w:hAnsi="GHEA Grapalat"/>
          <w:sz w:val="20"/>
          <w:szCs w:val="20"/>
          <w:vertAlign w:val="superscript"/>
          <w:lang w:val="hy-AM"/>
        </w:rPr>
        <w:t>Ընկերության տնօրենի անուն ազգանունը, անձնագրային տվյալները</w:t>
      </w:r>
      <w:r w:rsidRPr="002B4E08">
        <w:rPr>
          <w:rFonts w:ascii="GHEA Grapalat" w:hAnsi="GHEA Grapalat" w:cs="GHEA Grapalat"/>
          <w:sz w:val="20"/>
          <w:szCs w:val="20"/>
          <w:vertAlign w:val="subscript"/>
          <w:lang w:val="hy-AM"/>
        </w:rPr>
        <w:t xml:space="preserve">, </w:t>
      </w:r>
      <w:r w:rsidRPr="002B4E0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337BC" w:rsidRPr="00712340" w:rsidRDefault="003337BC" w:rsidP="003337BC">
      <w:pPr>
        <w:ind w:firstLine="708"/>
        <w:jc w:val="both"/>
        <w:rPr>
          <w:rFonts w:ascii="GHEA Grapalat" w:hAnsi="GHEA Grapalat" w:cs="GHEA Grapalat"/>
          <w:sz w:val="20"/>
          <w:szCs w:val="20"/>
          <w:lang w:val="hy-AM"/>
        </w:rPr>
      </w:pPr>
    </w:p>
    <w:p w:rsidR="003337BC" w:rsidRPr="00712340" w:rsidRDefault="003337BC" w:rsidP="003337BC">
      <w:pPr>
        <w:numPr>
          <w:ilvl w:val="0"/>
          <w:numId w:val="6"/>
        </w:numPr>
        <w:jc w:val="center"/>
        <w:rPr>
          <w:rFonts w:ascii="GHEA Grapalat" w:hAnsi="GHEA Grapalat" w:cs="GHEA Grapalat"/>
          <w:b/>
          <w:bCs/>
          <w:sz w:val="20"/>
          <w:szCs w:val="20"/>
          <w:lang w:val="pt-BR"/>
        </w:rPr>
      </w:pPr>
      <w:r w:rsidRPr="00712340">
        <w:rPr>
          <w:rFonts w:ascii="GHEA Grapalat" w:hAnsi="GHEA Grapalat" w:cs="GHEA Grapalat"/>
          <w:b/>
          <w:sz w:val="20"/>
          <w:szCs w:val="20"/>
          <w:lang w:val="hy-AM"/>
        </w:rPr>
        <w:t xml:space="preserve"> Հ</w:t>
      </w:r>
      <w:r w:rsidRPr="00712340">
        <w:rPr>
          <w:rFonts w:ascii="GHEA Grapalat" w:hAnsi="GHEA Grapalat" w:cs="GHEA Grapalat"/>
          <w:b/>
          <w:sz w:val="20"/>
          <w:szCs w:val="20"/>
        </w:rPr>
        <w:t>ամաձայնության առարկան</w:t>
      </w:r>
    </w:p>
    <w:p w:rsidR="003337BC" w:rsidRPr="00712340" w:rsidRDefault="003337BC" w:rsidP="003337BC">
      <w:pPr>
        <w:jc w:val="both"/>
        <w:rPr>
          <w:rFonts w:ascii="GHEA Grapalat" w:hAnsi="GHEA Grapalat" w:cs="GHEA Grapalat"/>
          <w:b/>
          <w:bCs/>
          <w:sz w:val="20"/>
          <w:szCs w:val="20"/>
          <w:lang w:val="pt-BR"/>
        </w:rPr>
      </w:pPr>
      <w:r w:rsidRPr="00712340">
        <w:rPr>
          <w:rFonts w:ascii="GHEA Grapalat" w:hAnsi="GHEA Grapalat" w:cs="GHEA Grapalat"/>
          <w:sz w:val="20"/>
          <w:szCs w:val="20"/>
          <w:lang w:val="pt-BR"/>
        </w:rPr>
        <w:tab/>
      </w:r>
      <w:r w:rsidRPr="00712340">
        <w:rPr>
          <w:rFonts w:ascii="GHEA Grapalat" w:hAnsi="GHEA Grapalat" w:cs="GHEA Grapalat"/>
          <w:sz w:val="20"/>
          <w:szCs w:val="20"/>
          <w:lang w:val="pt-BR"/>
        </w:rPr>
        <w:tab/>
        <w:t xml:space="preserve">                               </w:t>
      </w:r>
    </w:p>
    <w:p w:rsidR="003337BC" w:rsidRPr="00712340" w:rsidRDefault="003337BC" w:rsidP="003337BC">
      <w:pPr>
        <w:numPr>
          <w:ilvl w:val="1"/>
          <w:numId w:val="7"/>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Ընկերությունը մասնակցում է </w:t>
      </w:r>
      <w:r w:rsidRPr="00712340">
        <w:rPr>
          <w:rFonts w:ascii="GHEA Grapalat" w:hAnsi="GHEA Grapalat" w:cs="GHEA Grapalat"/>
          <w:sz w:val="20"/>
          <w:szCs w:val="20"/>
          <w:u w:val="single"/>
          <w:lang w:val="pt-BR"/>
        </w:rPr>
        <w:tab/>
      </w:r>
      <w:r w:rsidRPr="00712340">
        <w:rPr>
          <w:rFonts w:ascii="GHEA Grapalat" w:hAnsi="GHEA Grapalat" w:cs="GHEA Grapalat"/>
          <w:sz w:val="20"/>
          <w:szCs w:val="20"/>
          <w:u w:val="single"/>
          <w:lang w:val="pt-BR"/>
        </w:rPr>
        <w:tab/>
      </w:r>
      <w:r w:rsidRPr="00712340">
        <w:rPr>
          <w:rFonts w:ascii="GHEA Grapalat" w:hAnsi="GHEA Grapalat" w:cs="GHEA Grapalat"/>
          <w:sz w:val="20"/>
          <w:szCs w:val="20"/>
          <w:u w:val="single"/>
          <w:lang w:val="pt-BR"/>
        </w:rPr>
        <w:tab/>
        <w:t xml:space="preserve">    </w:t>
      </w:r>
      <w:r w:rsidRPr="00712340">
        <w:rPr>
          <w:rFonts w:ascii="GHEA Grapalat" w:hAnsi="GHEA Grapalat" w:cs="GHEA Grapalat"/>
          <w:sz w:val="20"/>
          <w:szCs w:val="20"/>
          <w:u w:val="single"/>
          <w:lang w:val="pt-BR"/>
        </w:rPr>
        <w:tab/>
        <w:t xml:space="preserve">           </w:t>
      </w:r>
      <w:r w:rsidRPr="00712340">
        <w:rPr>
          <w:rFonts w:ascii="GHEA Grapalat" w:hAnsi="GHEA Grapalat" w:cs="GHEA Grapalat"/>
          <w:sz w:val="20"/>
          <w:szCs w:val="20"/>
          <w:u w:val="single"/>
          <w:lang w:val="pt-BR"/>
        </w:rPr>
        <w:tab/>
      </w:r>
      <w:r w:rsidRPr="00712340">
        <w:rPr>
          <w:rFonts w:ascii="GHEA Grapalat" w:hAnsi="GHEA Grapalat" w:cs="GHEA Grapalat"/>
          <w:sz w:val="20"/>
          <w:szCs w:val="20"/>
          <w:lang w:val="pt-BR"/>
        </w:rPr>
        <w:t xml:space="preserve">*  (այսուհետ` Պատվիրատու) կողմից </w:t>
      </w:r>
    </w:p>
    <w:p w:rsidR="003337BC" w:rsidRPr="00712340" w:rsidRDefault="003337BC" w:rsidP="003337BC">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w:t>
      </w:r>
      <w:r w:rsidRPr="00712340">
        <w:rPr>
          <w:rFonts w:ascii="GHEA Grapalat" w:hAnsi="GHEA Grapalat"/>
          <w:sz w:val="20"/>
          <w:szCs w:val="20"/>
          <w:vertAlign w:val="superscript"/>
          <w:lang w:val="hy-AM"/>
        </w:rPr>
        <w:t>պատվիրատուի անվանումը</w:t>
      </w:r>
    </w:p>
    <w:p w:rsidR="003337BC" w:rsidRPr="00712340" w:rsidRDefault="003337BC" w:rsidP="003337BC">
      <w:pPr>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կազմակերպված` </w:t>
      </w:r>
      <w:r w:rsidRPr="00712340">
        <w:rPr>
          <w:rFonts w:ascii="GHEA Grapalat" w:hAnsi="GHEA Grapalat" w:cs="GHEA Grapalat"/>
          <w:sz w:val="20"/>
          <w:szCs w:val="20"/>
          <w:u w:val="single"/>
          <w:lang w:val="pt-BR"/>
        </w:rPr>
        <w:t xml:space="preserve"> </w:t>
      </w:r>
      <w:r w:rsidRPr="00712340">
        <w:rPr>
          <w:rFonts w:ascii="GHEA Grapalat" w:hAnsi="GHEA Grapalat" w:cs="GHEA Grapalat"/>
          <w:sz w:val="20"/>
          <w:szCs w:val="20"/>
          <w:u w:val="single"/>
          <w:lang w:val="pt-BR"/>
        </w:rPr>
        <w:tab/>
        <w:t xml:space="preserve">                                             </w:t>
      </w:r>
      <w:r w:rsidRPr="00712340">
        <w:rPr>
          <w:rFonts w:ascii="GHEA Grapalat" w:hAnsi="GHEA Grapalat" w:cs="GHEA Grapalat"/>
          <w:sz w:val="20"/>
          <w:szCs w:val="20"/>
          <w:lang w:val="pt-BR"/>
        </w:rPr>
        <w:t>* ծածկագրով գնման ընթացակարգին:</w:t>
      </w:r>
    </w:p>
    <w:p w:rsidR="003337BC" w:rsidRPr="00712340" w:rsidRDefault="003337BC" w:rsidP="003337BC">
      <w:pPr>
        <w:ind w:left="426"/>
        <w:jc w:val="both"/>
        <w:rPr>
          <w:rFonts w:ascii="GHEA Grapalat" w:hAnsi="GHEA Grapalat" w:cs="GHEA Grapalat"/>
          <w:sz w:val="20"/>
          <w:szCs w:val="20"/>
          <w:lang w:val="pt-BR"/>
        </w:rPr>
      </w:pPr>
      <w:r w:rsidRPr="00E81BDB">
        <w:rPr>
          <w:rFonts w:ascii="GHEA Grapalat" w:hAnsi="GHEA Grapalat"/>
          <w:sz w:val="20"/>
          <w:szCs w:val="20"/>
          <w:vertAlign w:val="superscript"/>
          <w:lang w:val="pt-BR"/>
        </w:rPr>
        <w:t xml:space="preserve">                                                        </w:t>
      </w:r>
      <w:r w:rsidRPr="00712340">
        <w:rPr>
          <w:rFonts w:ascii="GHEA Grapalat" w:hAnsi="GHEA Grapalat"/>
          <w:sz w:val="20"/>
          <w:szCs w:val="20"/>
          <w:vertAlign w:val="superscript"/>
          <w:lang w:val="hy-AM"/>
        </w:rPr>
        <w:t>ընթացակարգի ծածկագիրը</w:t>
      </w:r>
    </w:p>
    <w:p w:rsidR="003337BC" w:rsidRPr="00712340" w:rsidRDefault="003337BC" w:rsidP="003337BC">
      <w:pPr>
        <w:ind w:firstLine="360"/>
        <w:jc w:val="both"/>
        <w:rPr>
          <w:rFonts w:ascii="GHEA Grapalat" w:hAnsi="GHEA Grapalat" w:cs="GHEA Grapalat"/>
          <w:color w:val="5B9BD5"/>
          <w:sz w:val="20"/>
          <w:szCs w:val="20"/>
          <w:lang w:val="hy-AM"/>
        </w:rPr>
      </w:pPr>
      <w:r w:rsidRPr="00712340">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337BC" w:rsidRPr="00712340" w:rsidRDefault="003337BC" w:rsidP="003337BC">
      <w:pPr>
        <w:ind w:firstLine="360"/>
        <w:jc w:val="both"/>
        <w:rPr>
          <w:rFonts w:ascii="GHEA Grapalat" w:hAnsi="GHEA Grapalat" w:cs="GHEA Grapalat"/>
          <w:color w:val="000000"/>
          <w:sz w:val="20"/>
          <w:szCs w:val="20"/>
          <w:lang w:val="pt-BR"/>
        </w:rPr>
      </w:pPr>
      <w:r w:rsidRPr="00712340">
        <w:rPr>
          <w:rFonts w:ascii="GHEA Grapalat" w:hAnsi="GHEA Grapalat" w:cs="GHEA Grapalat"/>
          <w:color w:val="000000"/>
          <w:sz w:val="20"/>
          <w:szCs w:val="20"/>
          <w:lang w:val="pt-BR"/>
        </w:rPr>
        <w:t>1.3 Ընկերությունը</w:t>
      </w:r>
      <w:r w:rsidRPr="00712340">
        <w:rPr>
          <w:rFonts w:ascii="GHEA Grapalat" w:hAnsi="GHEA Grapalat" w:cs="GHEA Grapalat"/>
          <w:color w:val="000000"/>
          <w:sz w:val="20"/>
          <w:szCs w:val="20"/>
          <w:lang w:val="hy-AM"/>
        </w:rPr>
        <w:t xml:space="preserve"> սույն </w:t>
      </w:r>
      <w:r w:rsidRPr="00712340">
        <w:rPr>
          <w:rFonts w:ascii="GHEA Grapalat" w:hAnsi="GHEA Grapalat" w:cs="GHEA Grapalat"/>
          <w:color w:val="000000"/>
          <w:sz w:val="20"/>
          <w:szCs w:val="20"/>
          <w:lang w:val="pt-BR"/>
        </w:rPr>
        <w:t>տուժանքի համաձայնագ</w:t>
      </w:r>
      <w:r w:rsidRPr="00712340">
        <w:rPr>
          <w:rFonts w:ascii="GHEA Grapalat" w:hAnsi="GHEA Grapalat" w:cs="GHEA Grapalat"/>
          <w:color w:val="000000"/>
          <w:sz w:val="20"/>
          <w:szCs w:val="20"/>
          <w:lang w:val="hy-AM"/>
        </w:rPr>
        <w:t>ր</w:t>
      </w:r>
      <w:r w:rsidRPr="00712340">
        <w:rPr>
          <w:rFonts w:ascii="GHEA Grapalat" w:hAnsi="GHEA Grapalat" w:cs="GHEA Grapalat"/>
          <w:color w:val="000000"/>
          <w:sz w:val="20"/>
          <w:szCs w:val="20"/>
          <w:lang w:val="pt-BR"/>
        </w:rPr>
        <w:t>ի</w:t>
      </w:r>
      <w:r w:rsidRPr="00712340">
        <w:rPr>
          <w:rFonts w:ascii="GHEA Grapalat" w:hAnsi="GHEA Grapalat" w:cs="GHEA Grapalat"/>
          <w:color w:val="000000"/>
          <w:sz w:val="20"/>
          <w:szCs w:val="20"/>
          <w:lang w:val="hy-AM"/>
        </w:rPr>
        <w:t xml:space="preserve">ն կից ներկայացվող վճարման պահանջագրի </w:t>
      </w:r>
      <w:r w:rsidRPr="00E81BDB">
        <w:rPr>
          <w:rFonts w:ascii="GHEA Grapalat" w:hAnsi="GHEA Grapalat" w:cs="GHEA Grapalat"/>
          <w:color w:val="000000"/>
          <w:sz w:val="20"/>
          <w:szCs w:val="20"/>
          <w:lang w:val="hy-AM"/>
        </w:rPr>
        <w:t>(</w:t>
      </w:r>
      <w:r w:rsidRPr="00712340">
        <w:rPr>
          <w:rFonts w:ascii="GHEA Grapalat" w:hAnsi="GHEA Grapalat" w:cs="GHEA Grapalat"/>
          <w:color w:val="000000"/>
          <w:sz w:val="20"/>
          <w:szCs w:val="20"/>
          <w:lang w:val="hy-AM"/>
        </w:rPr>
        <w:t>այսուհետ` Պահանջագիր</w:t>
      </w:r>
      <w:r w:rsidRPr="00E81BDB">
        <w:rPr>
          <w:rFonts w:ascii="GHEA Grapalat" w:hAnsi="GHEA Grapalat" w:cs="GHEA Grapalat"/>
          <w:color w:val="000000"/>
          <w:sz w:val="20"/>
          <w:szCs w:val="20"/>
          <w:lang w:val="hy-AM"/>
        </w:rPr>
        <w:t>)</w:t>
      </w:r>
      <w:r w:rsidRPr="00712340">
        <w:rPr>
          <w:rFonts w:ascii="GHEA Grapalat" w:hAnsi="GHEA Grapalat" w:cs="GHEA Grapalat"/>
          <w:color w:val="000000"/>
          <w:sz w:val="20"/>
          <w:szCs w:val="20"/>
          <w:lang w:val="hy-AM"/>
        </w:rPr>
        <w:t xml:space="preserve"> ստորագրմամբ անհետկանչելիորեն  համաձայնվում է, որ</w:t>
      </w:r>
      <w:r w:rsidRPr="00E81BDB">
        <w:rPr>
          <w:rFonts w:ascii="GHEA Grapalat" w:hAnsi="GHEA Grapalat" w:cs="GHEA Grapalat"/>
          <w:color w:val="000000"/>
          <w:sz w:val="20"/>
          <w:szCs w:val="20"/>
          <w:lang w:val="hy-AM"/>
        </w:rPr>
        <w:t>՝</w:t>
      </w:r>
      <w:r w:rsidRPr="00712340">
        <w:rPr>
          <w:rFonts w:ascii="GHEA Grapalat" w:hAnsi="GHEA Grapalat" w:cs="GHEA Grapalat"/>
          <w:color w:val="000000"/>
          <w:sz w:val="20"/>
          <w:szCs w:val="20"/>
          <w:lang w:val="hy-AM"/>
        </w:rPr>
        <w:t xml:space="preserve"> </w:t>
      </w:r>
    </w:p>
    <w:p w:rsidR="003337BC" w:rsidRPr="00712340" w:rsidRDefault="003337BC" w:rsidP="003337BC">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337BC" w:rsidRPr="00712340" w:rsidRDefault="003337BC" w:rsidP="003337BC">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12340">
        <w:rPr>
          <w:rFonts w:ascii="GHEA Grapalat" w:hAnsi="GHEA Grapalat" w:cs="GHEA Grapalat"/>
          <w:color w:val="000000"/>
          <w:sz w:val="20"/>
          <w:szCs w:val="20"/>
          <w:lang w:val="pt-BR"/>
        </w:rPr>
        <w:t>Ընկերության</w:t>
      </w:r>
      <w:r w:rsidRPr="00712340">
        <w:rPr>
          <w:rFonts w:ascii="GHEA Grapalat" w:hAnsi="GHEA Grapalat" w:cs="GHEA Grapalat"/>
          <w:color w:val="000000"/>
          <w:sz w:val="20"/>
          <w:szCs w:val="20"/>
          <w:lang w:val="hy-AM"/>
        </w:rPr>
        <w:t xml:space="preserve"> հաշվից  գանձելու համար՝ առանց լրացուցիչ ակցեպտավորման: </w:t>
      </w:r>
    </w:p>
    <w:p w:rsidR="003337BC" w:rsidRPr="00712340" w:rsidRDefault="003337BC" w:rsidP="003337BC">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գ)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3337BC" w:rsidRPr="00712340" w:rsidRDefault="003337BC" w:rsidP="003337BC">
      <w:pPr>
        <w:ind w:left="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դ)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3337BC" w:rsidRPr="00712340" w:rsidRDefault="003337BC" w:rsidP="003337BC">
      <w:pPr>
        <w:ind w:firstLine="426"/>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337BC" w:rsidRPr="00712340" w:rsidRDefault="003337BC" w:rsidP="003337BC">
      <w:pPr>
        <w:ind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712340">
        <w:rPr>
          <w:rFonts w:ascii="GHEA Grapalat" w:hAnsi="GHEA Grapalat" w:cs="GHEA Grapalat"/>
          <w:sz w:val="20"/>
          <w:szCs w:val="20"/>
          <w:lang w:val="hy-AM"/>
        </w:rPr>
        <w:t xml:space="preserve">Պահանջագիրը բնօրինակներով </w:t>
      </w:r>
      <w:r w:rsidRPr="00712340">
        <w:rPr>
          <w:rFonts w:ascii="GHEA Grapalat" w:hAnsi="GHEA Grapalat" w:cs="GHEA Grapalat"/>
          <w:sz w:val="20"/>
          <w:szCs w:val="20"/>
          <w:lang w:val="pt-BR"/>
        </w:rPr>
        <w:t xml:space="preserve">ներկայացնում է </w:t>
      </w:r>
      <w:r w:rsidRPr="00712340">
        <w:rPr>
          <w:rFonts w:ascii="GHEA Grapalat" w:hAnsi="GHEA Grapalat" w:cs="GHEA Grapalat"/>
          <w:sz w:val="20"/>
          <w:szCs w:val="20"/>
          <w:lang w:val="hy-AM"/>
        </w:rPr>
        <w:t>Վճարող Բանկին</w:t>
      </w:r>
      <w:r w:rsidRPr="007123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12340">
        <w:rPr>
          <w:rFonts w:ascii="GHEA Grapalat" w:hAnsi="GHEA Grapalat" w:cs="GHEA Grapalat"/>
          <w:sz w:val="20"/>
          <w:szCs w:val="20"/>
          <w:lang w:val="hy-AM"/>
        </w:rPr>
        <w:t>Պահանջագիրը</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էլեկտրոնային</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թվային</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ստորագրությամբ</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հաստատված</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լինելու</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դեպքում</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դրանք</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Վճարող</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Բանկին</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են</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ներկայացվում</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էլեկտրոնային</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կրիչներով</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ինչպես</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նաև</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դրանցից</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արտատպված</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թղթային</w:t>
      </w:r>
      <w:r w:rsidRPr="00712340">
        <w:rPr>
          <w:rFonts w:ascii="GHEA Grapalat" w:hAnsi="GHEA Grapalat" w:cs="GHEA Grapalat"/>
          <w:sz w:val="20"/>
          <w:szCs w:val="20"/>
          <w:lang w:val="pt-BR"/>
        </w:rPr>
        <w:t xml:space="preserve"> </w:t>
      </w:r>
      <w:r w:rsidRPr="00E81BDB">
        <w:rPr>
          <w:rFonts w:ascii="GHEA Grapalat" w:hAnsi="GHEA Grapalat" w:cs="GHEA Grapalat"/>
          <w:sz w:val="20"/>
          <w:szCs w:val="20"/>
          <w:lang w:val="hy-AM"/>
        </w:rPr>
        <w:t>տարբերակներով</w:t>
      </w:r>
      <w:r w:rsidRPr="00712340">
        <w:rPr>
          <w:rFonts w:ascii="GHEA Grapalat" w:hAnsi="GHEA Grapalat" w:cs="GHEA Grapalat"/>
          <w:sz w:val="20"/>
          <w:szCs w:val="20"/>
          <w:lang w:val="pt-BR"/>
        </w:rPr>
        <w:t>:</w:t>
      </w:r>
    </w:p>
    <w:p w:rsidR="003337BC" w:rsidRPr="00712340" w:rsidRDefault="003337BC" w:rsidP="003337BC">
      <w:pPr>
        <w:numPr>
          <w:ilvl w:val="1"/>
          <w:numId w:val="25"/>
        </w:numPr>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3337BC" w:rsidRPr="00712340" w:rsidRDefault="003337BC" w:rsidP="003337BC">
      <w:pPr>
        <w:ind w:firstLine="426"/>
        <w:jc w:val="both"/>
        <w:rPr>
          <w:rFonts w:ascii="GHEA Grapalat" w:hAnsi="GHEA Grapalat" w:cs="GHEA Grapalat"/>
          <w:sz w:val="20"/>
          <w:szCs w:val="20"/>
          <w:lang w:val="pt-BR"/>
        </w:rPr>
      </w:pPr>
      <w:r w:rsidRPr="00E81BDB">
        <w:rPr>
          <w:rFonts w:ascii="GHEA Grapalat" w:hAnsi="GHEA Grapalat" w:cs="GHEA Grapalat"/>
          <w:sz w:val="20"/>
          <w:szCs w:val="20"/>
          <w:lang w:val="hy-AM"/>
        </w:rPr>
        <w:t xml:space="preserve">1.6 </w:t>
      </w:r>
      <w:r w:rsidRPr="00712340">
        <w:rPr>
          <w:rFonts w:ascii="GHEA Grapalat" w:hAnsi="GHEA Grapalat" w:cs="GHEA Grapalat"/>
          <w:sz w:val="20"/>
          <w:szCs w:val="20"/>
          <w:lang w:val="hy-AM"/>
        </w:rPr>
        <w:t>Վճարող Բանկի կողմից Պ</w:t>
      </w:r>
      <w:r w:rsidRPr="00712340">
        <w:rPr>
          <w:rFonts w:ascii="GHEA Grapalat" w:hAnsi="GHEA Grapalat" w:cs="GHEA Grapalat"/>
          <w:sz w:val="20"/>
          <w:szCs w:val="20"/>
          <w:lang w:val="pt-BR"/>
        </w:rPr>
        <w:t xml:space="preserve">ահանջագրում նշված գումարի վճարման հետևանքով </w:t>
      </w:r>
      <w:r w:rsidRPr="00712340">
        <w:rPr>
          <w:rFonts w:ascii="GHEA Grapalat" w:hAnsi="GHEA Grapalat" w:cs="GHEA Grapalat"/>
          <w:sz w:val="20"/>
          <w:szCs w:val="20"/>
          <w:lang w:val="hy-AM"/>
        </w:rPr>
        <w:t xml:space="preserve">Ընկերության </w:t>
      </w:r>
      <w:r w:rsidRPr="00712340">
        <w:rPr>
          <w:rFonts w:ascii="GHEA Grapalat" w:hAnsi="GHEA Grapalat" w:cs="GHEA Grapalat"/>
          <w:sz w:val="20"/>
          <w:szCs w:val="20"/>
          <w:lang w:val="pt-BR"/>
        </w:rPr>
        <w:t xml:space="preserve">առաջացած ռիսկերի (Ընկերության կրած վնասների) </w:t>
      </w:r>
      <w:r w:rsidRPr="00712340">
        <w:rPr>
          <w:rFonts w:ascii="GHEA Grapalat" w:hAnsi="GHEA Grapalat" w:cs="GHEA Grapalat"/>
          <w:sz w:val="20"/>
          <w:szCs w:val="20"/>
          <w:lang w:val="hy-AM"/>
        </w:rPr>
        <w:t xml:space="preserve">և բացասական հետևանքների </w:t>
      </w:r>
      <w:r w:rsidRPr="00712340">
        <w:rPr>
          <w:rFonts w:ascii="GHEA Grapalat" w:hAnsi="GHEA Grapalat" w:cs="GHEA Grapalat"/>
          <w:sz w:val="20"/>
          <w:szCs w:val="20"/>
          <w:lang w:val="pt-BR"/>
        </w:rPr>
        <w:t>համար Բանկը</w:t>
      </w:r>
      <w:r w:rsidRPr="00712340">
        <w:rPr>
          <w:rFonts w:ascii="GHEA Grapalat" w:hAnsi="GHEA Grapalat" w:cs="GHEA Grapalat"/>
          <w:sz w:val="20"/>
          <w:szCs w:val="20"/>
          <w:lang w:val="hy-AM"/>
        </w:rPr>
        <w:t xml:space="preserve"> որևէ</w:t>
      </w:r>
      <w:r w:rsidRPr="00712340">
        <w:rPr>
          <w:rFonts w:ascii="GHEA Grapalat" w:hAnsi="GHEA Grapalat" w:cs="GHEA Grapalat"/>
          <w:sz w:val="20"/>
          <w:szCs w:val="20"/>
          <w:lang w:val="pt-BR"/>
        </w:rPr>
        <w:t xml:space="preserve"> պատասխանատվություն չի կրում</w:t>
      </w:r>
      <w:r w:rsidRPr="00712340">
        <w:rPr>
          <w:rFonts w:ascii="GHEA Grapalat" w:hAnsi="GHEA Grapalat" w:cs="GHEA Grapalat"/>
          <w:sz w:val="20"/>
          <w:szCs w:val="20"/>
          <w:lang w:val="hy-AM"/>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3337BC" w:rsidRPr="00712340" w:rsidRDefault="003337BC" w:rsidP="003337BC">
      <w:pPr>
        <w:ind w:firstLine="426"/>
        <w:jc w:val="both"/>
        <w:rPr>
          <w:rFonts w:ascii="GHEA Grapalat" w:hAnsi="GHEA Grapalat" w:cs="GHEA Grapalat"/>
          <w:sz w:val="20"/>
          <w:szCs w:val="20"/>
          <w:lang w:val="pt-BR"/>
        </w:rPr>
      </w:pPr>
      <w:r w:rsidRPr="00E81BDB">
        <w:rPr>
          <w:rFonts w:ascii="GHEA Grapalat" w:hAnsi="GHEA Grapalat" w:cs="GHEA Grapalat"/>
          <w:sz w:val="20"/>
          <w:szCs w:val="20"/>
          <w:lang w:val="pt-BR"/>
        </w:rPr>
        <w:t xml:space="preserve">1.7 </w:t>
      </w:r>
      <w:r w:rsidRPr="00712340">
        <w:rPr>
          <w:rFonts w:ascii="GHEA Grapalat" w:hAnsi="GHEA Grapalat" w:cs="GHEA Grapalat"/>
          <w:sz w:val="20"/>
          <w:szCs w:val="20"/>
          <w:lang w:val="hy-AM"/>
        </w:rPr>
        <w:t>Այն դեպքում</w:t>
      </w:r>
      <w:r w:rsidRPr="00712340">
        <w:rPr>
          <w:rFonts w:ascii="GHEA Grapalat" w:hAnsi="GHEA Grapalat" w:cs="GHEA Grapalat"/>
          <w:sz w:val="20"/>
          <w:szCs w:val="20"/>
          <w:lang w:val="pt-BR"/>
        </w:rPr>
        <w:t>,</w:t>
      </w:r>
      <w:r w:rsidRPr="00712340">
        <w:rPr>
          <w:rFonts w:ascii="GHEA Grapalat" w:hAnsi="GHEA Grapalat" w:cs="GHEA Grapalat"/>
          <w:sz w:val="20"/>
          <w:szCs w:val="20"/>
          <w:lang w:val="hy-AM"/>
        </w:rPr>
        <w:t xml:space="preserve"> երբ Ընկերության հաշվի միջոցները չեն բավարարում</w:t>
      </w:r>
      <w:r w:rsidRPr="00712340">
        <w:rPr>
          <w:rFonts w:ascii="GHEA Grapalat" w:hAnsi="GHEA Grapalat" w:cs="GHEA Grapalat"/>
          <w:sz w:val="20"/>
          <w:szCs w:val="20"/>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վճարման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ստանալուց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հետո՝</w:t>
      </w:r>
      <w:r w:rsidRPr="00712340">
        <w:rPr>
          <w:rFonts w:ascii="GHEA Grapalat" w:hAnsi="GHEA Grapalat" w:cs="GHEA Grapalat"/>
          <w:sz w:val="20"/>
          <w:szCs w:val="20"/>
          <w:lang w:val="pt-BR"/>
        </w:rPr>
        <w:t xml:space="preserve"> 2 (</w:t>
      </w:r>
      <w:r w:rsidRPr="00712340">
        <w:rPr>
          <w:rFonts w:ascii="GHEA Grapalat" w:hAnsi="GHEA Grapalat" w:cs="GHEA Grapalat"/>
          <w:sz w:val="20"/>
          <w:szCs w:val="20"/>
        </w:rPr>
        <w:t>երկու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աշխատանքային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օրվա</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ընթացքում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պետք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տեղեկացնի</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Պատվիրատուին՝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գրավոր</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ձևով</w:t>
      </w:r>
      <w:r w:rsidRPr="00712340">
        <w:rPr>
          <w:rFonts w:ascii="GHEA Grapalat" w:hAnsi="GHEA Grapalat" w:cs="GHEA Grapalat"/>
          <w:sz w:val="20"/>
          <w:szCs w:val="20"/>
          <w:lang w:val="pt-BR"/>
        </w:rPr>
        <w:t>:</w:t>
      </w:r>
    </w:p>
    <w:p w:rsidR="003337BC" w:rsidRPr="00712340" w:rsidRDefault="003337BC" w:rsidP="003337BC">
      <w:pPr>
        <w:ind w:firstLine="360"/>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1.8 Սույն համաձայնագիրը և կից </w:t>
      </w:r>
      <w:r w:rsidRPr="00712340">
        <w:rPr>
          <w:rFonts w:ascii="GHEA Grapalat" w:hAnsi="GHEA Grapalat" w:cs="GHEA Grapalat"/>
          <w:sz w:val="20"/>
          <w:szCs w:val="20"/>
          <w:lang w:val="hy-AM"/>
        </w:rPr>
        <w:t>Պ</w:t>
      </w:r>
      <w:r w:rsidRPr="0071234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337BC" w:rsidRPr="00712340" w:rsidRDefault="003337BC" w:rsidP="003337BC">
      <w:pPr>
        <w:jc w:val="both"/>
        <w:rPr>
          <w:rFonts w:ascii="GHEA Grapalat" w:hAnsi="GHEA Grapalat" w:cs="GHEA Grapalat"/>
          <w:sz w:val="20"/>
          <w:szCs w:val="20"/>
          <w:lang w:val="hy-AM"/>
        </w:rPr>
      </w:pPr>
    </w:p>
    <w:p w:rsidR="003337BC" w:rsidRPr="00712340" w:rsidRDefault="003337BC" w:rsidP="003337BC">
      <w:pPr>
        <w:numPr>
          <w:ilvl w:val="0"/>
          <w:numId w:val="6"/>
        </w:numPr>
        <w:jc w:val="center"/>
        <w:rPr>
          <w:rFonts w:ascii="GHEA Grapalat" w:hAnsi="GHEA Grapalat" w:cs="GHEA Grapalat"/>
          <w:b/>
          <w:bCs/>
          <w:sz w:val="20"/>
          <w:szCs w:val="20"/>
        </w:rPr>
      </w:pPr>
      <w:r w:rsidRPr="00712340">
        <w:rPr>
          <w:rFonts w:ascii="GHEA Grapalat" w:hAnsi="GHEA Grapalat" w:cs="GHEA Grapalat"/>
          <w:b/>
          <w:bCs/>
          <w:sz w:val="20"/>
          <w:szCs w:val="20"/>
        </w:rPr>
        <w:t>Այլ պայմաններ</w:t>
      </w:r>
    </w:p>
    <w:p w:rsidR="003337BC" w:rsidRPr="00712340"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rPr>
        <w:t>2.1 Սույն համաձայնագիրը</w:t>
      </w:r>
      <w:r w:rsidRPr="00712340">
        <w:rPr>
          <w:rFonts w:ascii="GHEA Grapalat" w:hAnsi="GHEA Grapalat" w:cs="GHEA Grapalat"/>
          <w:sz w:val="20"/>
          <w:szCs w:val="20"/>
          <w:lang w:val="hy-AM"/>
        </w:rPr>
        <w:t xml:space="preserve"> և Պահանջագիրը անհետկանչելի են,</w:t>
      </w:r>
      <w:r w:rsidRPr="00712340">
        <w:rPr>
          <w:rFonts w:ascii="GHEA Grapalat" w:hAnsi="GHEA Grapalat" w:cs="GHEA Grapalat"/>
          <w:sz w:val="20"/>
          <w:szCs w:val="20"/>
        </w:rPr>
        <w:t xml:space="preserve"> ուժի մեջ </w:t>
      </w:r>
      <w:r w:rsidRPr="00712340">
        <w:rPr>
          <w:rFonts w:ascii="GHEA Grapalat" w:hAnsi="GHEA Grapalat" w:cs="GHEA Grapalat"/>
          <w:sz w:val="20"/>
          <w:szCs w:val="20"/>
          <w:lang w:val="hy-AM"/>
        </w:rPr>
        <w:t>են</w:t>
      </w:r>
      <w:r w:rsidRPr="00712340">
        <w:rPr>
          <w:rFonts w:ascii="GHEA Grapalat" w:hAnsi="GHEA Grapalat" w:cs="GHEA Grapalat"/>
          <w:sz w:val="20"/>
          <w:szCs w:val="20"/>
        </w:rPr>
        <w:t xml:space="preserve"> մտնում Ընկերության կողմից վավերացման պահից և ուժի մեջ</w:t>
      </w:r>
      <w:r w:rsidRPr="00712340">
        <w:rPr>
          <w:rFonts w:ascii="GHEA Grapalat" w:hAnsi="GHEA Grapalat" w:cs="GHEA Grapalat"/>
          <w:sz w:val="20"/>
          <w:szCs w:val="20"/>
          <w:lang w:val="hy-AM"/>
        </w:rPr>
        <w:t xml:space="preserve"> են մինչև </w:t>
      </w:r>
      <w:r w:rsidRPr="00712340">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3337BC" w:rsidRPr="00712340"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3337BC" w:rsidRPr="00712340"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3337BC" w:rsidRPr="00712340" w:rsidDel="00A13215"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337BC" w:rsidRPr="00712340"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337BC" w:rsidRPr="00712340" w:rsidRDefault="003337BC" w:rsidP="003337BC">
      <w:pPr>
        <w:ind w:firstLine="567"/>
        <w:jc w:val="both"/>
        <w:rPr>
          <w:rFonts w:ascii="GHEA Grapalat" w:hAnsi="GHEA Grapalat" w:cs="GHEA Grapalat"/>
          <w:sz w:val="20"/>
          <w:szCs w:val="20"/>
          <w:lang w:val="hy-AM"/>
        </w:rPr>
      </w:pPr>
    </w:p>
    <w:p w:rsidR="003337BC" w:rsidRPr="00712340" w:rsidRDefault="003337BC" w:rsidP="003337BC">
      <w:pPr>
        <w:ind w:firstLine="567"/>
        <w:jc w:val="center"/>
        <w:rPr>
          <w:rFonts w:ascii="GHEA Grapalat" w:hAnsi="GHEA Grapalat" w:cs="GHEA Grapalat"/>
          <w:sz w:val="20"/>
          <w:szCs w:val="20"/>
          <w:lang w:val="hy-AM"/>
        </w:rPr>
      </w:pPr>
      <w:r w:rsidRPr="00712340">
        <w:rPr>
          <w:rFonts w:ascii="GHEA Grapalat" w:hAnsi="GHEA Grapalat" w:cs="GHEA Grapalat"/>
          <w:b/>
          <w:sz w:val="20"/>
          <w:szCs w:val="20"/>
          <w:lang w:val="hy-AM"/>
        </w:rPr>
        <w:t>3. Ընկերության հասցեն, բանկային վավերապայմանները`</w:t>
      </w:r>
    </w:p>
    <w:p w:rsidR="003337BC" w:rsidRPr="00712340" w:rsidRDefault="003337BC" w:rsidP="003337BC">
      <w:pPr>
        <w:jc w:val="both"/>
        <w:rPr>
          <w:rFonts w:ascii="GHEA Grapalat" w:hAnsi="GHEA Grapalat" w:cs="GHEA Grapalat"/>
          <w:sz w:val="20"/>
          <w:szCs w:val="20"/>
          <w:u w:val="single"/>
          <w:lang w:val="hy-AM"/>
        </w:rPr>
      </w:pP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3337BC" w:rsidRPr="00712340" w:rsidRDefault="003337BC" w:rsidP="003337BC">
      <w:pPr>
        <w:jc w:val="both"/>
        <w:rPr>
          <w:rFonts w:ascii="GHEA Grapalat" w:hAnsi="GHEA Grapalat"/>
          <w:sz w:val="18"/>
          <w:szCs w:val="18"/>
          <w:vertAlign w:val="superscript"/>
          <w:lang w:val="hy-AM"/>
        </w:rPr>
      </w:pPr>
      <w:r w:rsidRPr="00712340">
        <w:rPr>
          <w:rFonts w:ascii="GHEA Grapalat" w:hAnsi="GHEA Grapalat"/>
          <w:sz w:val="18"/>
          <w:szCs w:val="18"/>
          <w:vertAlign w:val="superscript"/>
          <w:lang w:val="hy-AM"/>
        </w:rPr>
        <w:t xml:space="preserve">                               ընկերության անվանումը</w:t>
      </w:r>
    </w:p>
    <w:p w:rsidR="003337BC" w:rsidRPr="00712340" w:rsidRDefault="003337BC" w:rsidP="003337BC">
      <w:pPr>
        <w:jc w:val="both"/>
        <w:rPr>
          <w:rFonts w:ascii="GHEA Grapalat" w:hAnsi="GHEA Grapalat"/>
          <w:sz w:val="18"/>
          <w:szCs w:val="18"/>
          <w:u w:val="single"/>
          <w:vertAlign w:val="superscript"/>
          <w:lang w:val="hy-AM"/>
        </w:rPr>
      </w:pPr>
      <w:r w:rsidRPr="00712340">
        <w:rPr>
          <w:rFonts w:ascii="GHEA Grapalat" w:hAnsi="GHEA Grapalat"/>
          <w:sz w:val="18"/>
          <w:szCs w:val="18"/>
          <w:vertAlign w:val="superscript"/>
          <w:lang w:val="hy-AM"/>
        </w:rPr>
        <w:t xml:space="preserve"> </w:t>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p>
    <w:p w:rsidR="003337BC" w:rsidRPr="00712340" w:rsidRDefault="003337BC" w:rsidP="003337BC">
      <w:pPr>
        <w:jc w:val="both"/>
        <w:rPr>
          <w:rFonts w:ascii="GHEA Grapalat" w:hAnsi="GHEA Grapalat"/>
          <w:sz w:val="18"/>
          <w:szCs w:val="18"/>
          <w:vertAlign w:val="superscript"/>
          <w:lang w:val="hy-AM"/>
        </w:rPr>
      </w:pPr>
      <w:r w:rsidRPr="00712340">
        <w:rPr>
          <w:rFonts w:ascii="GHEA Grapalat" w:hAnsi="GHEA Grapalat"/>
          <w:sz w:val="18"/>
          <w:szCs w:val="18"/>
          <w:vertAlign w:val="superscript"/>
          <w:lang w:val="hy-AM"/>
        </w:rPr>
        <w:t xml:space="preserve">                              ընկերության հասցեն</w:t>
      </w:r>
    </w:p>
    <w:p w:rsidR="003337BC" w:rsidRPr="00712340" w:rsidRDefault="003337BC" w:rsidP="003337BC">
      <w:pPr>
        <w:jc w:val="both"/>
        <w:rPr>
          <w:rFonts w:ascii="GHEA Grapalat" w:hAnsi="GHEA Grapalat"/>
          <w:sz w:val="18"/>
          <w:szCs w:val="18"/>
          <w:u w:val="single"/>
          <w:vertAlign w:val="superscript"/>
          <w:lang w:val="hy-AM"/>
        </w:rPr>
      </w:pP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p>
    <w:p w:rsidR="003337BC" w:rsidRPr="00712340" w:rsidRDefault="003337BC" w:rsidP="003337BC">
      <w:pPr>
        <w:jc w:val="both"/>
        <w:rPr>
          <w:rFonts w:ascii="GHEA Grapalat" w:hAnsi="GHEA Grapalat"/>
          <w:sz w:val="18"/>
          <w:szCs w:val="18"/>
          <w:vertAlign w:val="superscript"/>
          <w:lang w:val="hy-AM"/>
        </w:rPr>
      </w:pPr>
      <w:r w:rsidRPr="00712340">
        <w:rPr>
          <w:rFonts w:ascii="GHEA Grapalat" w:hAnsi="GHEA Grapalat"/>
          <w:sz w:val="18"/>
          <w:szCs w:val="18"/>
          <w:vertAlign w:val="superscript"/>
          <w:lang w:val="hy-AM"/>
        </w:rPr>
        <w:t xml:space="preserve">              ընկերությանը սպասարկող բանկի անվանումը</w:t>
      </w:r>
    </w:p>
    <w:p w:rsidR="003337BC" w:rsidRPr="00712340" w:rsidRDefault="003337BC" w:rsidP="003337BC">
      <w:pPr>
        <w:jc w:val="both"/>
        <w:rPr>
          <w:rFonts w:ascii="GHEA Grapalat" w:hAnsi="GHEA Grapalat"/>
          <w:sz w:val="18"/>
          <w:szCs w:val="18"/>
          <w:u w:val="single"/>
          <w:vertAlign w:val="superscript"/>
          <w:lang w:val="hy-AM"/>
        </w:rPr>
      </w:pP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r w:rsidRPr="00712340">
        <w:rPr>
          <w:rFonts w:ascii="GHEA Grapalat" w:hAnsi="GHEA Grapalat"/>
          <w:sz w:val="18"/>
          <w:szCs w:val="18"/>
          <w:u w:val="single"/>
          <w:vertAlign w:val="superscript"/>
          <w:lang w:val="hy-AM"/>
        </w:rPr>
        <w:tab/>
      </w:r>
    </w:p>
    <w:p w:rsidR="003337BC" w:rsidRPr="00712340" w:rsidRDefault="003337BC" w:rsidP="003337BC">
      <w:pPr>
        <w:jc w:val="both"/>
        <w:rPr>
          <w:rFonts w:ascii="GHEA Grapalat" w:hAnsi="GHEA Grapalat"/>
          <w:sz w:val="18"/>
          <w:szCs w:val="18"/>
          <w:u w:val="single"/>
          <w:vertAlign w:val="superscript"/>
          <w:lang w:val="hy-AM"/>
        </w:rPr>
      </w:pPr>
    </w:p>
    <w:p w:rsidR="003337BC" w:rsidRPr="00712340" w:rsidRDefault="003337BC" w:rsidP="003337BC">
      <w:pPr>
        <w:jc w:val="both"/>
        <w:rPr>
          <w:rFonts w:ascii="GHEA Grapalat" w:hAnsi="GHEA Grapalat"/>
          <w:sz w:val="20"/>
          <w:szCs w:val="20"/>
          <w:lang w:val="hy-AM"/>
        </w:rPr>
      </w:pPr>
      <w:r w:rsidRPr="00712340">
        <w:rPr>
          <w:rFonts w:ascii="GHEA Grapalat" w:hAnsi="GHEA Grapalat"/>
          <w:sz w:val="20"/>
          <w:szCs w:val="20"/>
          <w:lang w:val="hy-AM"/>
        </w:rPr>
        <w:t>Կ.Տ</w:t>
      </w:r>
    </w:p>
    <w:p w:rsidR="003337BC" w:rsidRPr="00712340" w:rsidRDefault="003337BC" w:rsidP="003337BC">
      <w:pPr>
        <w:jc w:val="both"/>
        <w:rPr>
          <w:rFonts w:ascii="GHEA Grapalat" w:hAnsi="GHEA Grapalat"/>
          <w:sz w:val="20"/>
          <w:szCs w:val="20"/>
          <w:lang w:val="hy-AM"/>
        </w:rPr>
      </w:pPr>
    </w:p>
    <w:p w:rsidR="003337BC" w:rsidRPr="00712340" w:rsidRDefault="003337BC" w:rsidP="003337BC">
      <w:pPr>
        <w:jc w:val="both"/>
        <w:rPr>
          <w:rFonts w:ascii="GHEA Grapalat" w:hAnsi="GHEA Grapalat"/>
          <w:sz w:val="20"/>
          <w:szCs w:val="20"/>
          <w:lang w:val="hy-AM"/>
        </w:rPr>
      </w:pPr>
      <w:r w:rsidRPr="00712340">
        <w:rPr>
          <w:rFonts w:ascii="GHEA Grapalat" w:hAnsi="GHEA Grapalat"/>
          <w:sz w:val="20"/>
          <w:szCs w:val="20"/>
          <w:lang w:val="hy-AM"/>
        </w:rPr>
        <w:t>Օր/ամիս/տարի</w:t>
      </w:r>
    </w:p>
    <w:p w:rsidR="003337BC" w:rsidRPr="00712340" w:rsidRDefault="003337BC" w:rsidP="003337BC">
      <w:pPr>
        <w:jc w:val="both"/>
        <w:rPr>
          <w:rFonts w:ascii="GHEA Grapalat" w:hAnsi="GHEA Grapalat"/>
          <w:sz w:val="18"/>
          <w:szCs w:val="18"/>
          <w:vertAlign w:val="superscript"/>
          <w:lang w:val="hy-AM"/>
        </w:rPr>
      </w:pPr>
    </w:p>
    <w:p w:rsidR="003337BC" w:rsidRPr="00712340" w:rsidRDefault="003337BC" w:rsidP="003337BC">
      <w:pPr>
        <w:jc w:val="both"/>
        <w:rPr>
          <w:rFonts w:ascii="GHEA Grapalat" w:hAnsi="GHEA Grapalat" w:cs="GHEA Grapalat"/>
          <w:i/>
          <w:sz w:val="18"/>
          <w:szCs w:val="18"/>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712340">
        <w:rPr>
          <w:rFonts w:ascii="GHEA Grapalat" w:hAnsi="GHEA Grapalat" w:cs="Sylfaen"/>
          <w:i/>
          <w:sz w:val="16"/>
          <w:szCs w:val="16"/>
          <w:lang w:val="hy-AM"/>
        </w:rPr>
        <w:t xml:space="preserve">* </w:t>
      </w:r>
      <w:r w:rsidRPr="00712340">
        <w:rPr>
          <w:rFonts w:ascii="GHEA Grapalat" w:hAnsi="GHEA Grapalat"/>
          <w:i/>
          <w:sz w:val="16"/>
          <w:szCs w:val="16"/>
          <w:lang w:val="hy-AM"/>
        </w:rPr>
        <w:t>լրացվում է հանձնաժողովի քարտուղարի կողմից` մինչև հրավերը տեղեկագրում հրապարակելը:</w:t>
      </w:r>
    </w:p>
    <w:p w:rsidR="003337BC" w:rsidRPr="00712340" w:rsidRDefault="003337BC" w:rsidP="003337BC">
      <w:pPr>
        <w:pStyle w:val="31"/>
        <w:spacing w:line="240" w:lineRule="auto"/>
        <w:jc w:val="right"/>
        <w:rPr>
          <w:rFonts w:ascii="GHEA Grapalat" w:hAnsi="GHEA Grapalat"/>
          <w:b/>
          <w:lang w:val="hy-AM"/>
        </w:rPr>
      </w:pPr>
      <w:r w:rsidRPr="00712340">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b/>
                <w:bCs/>
                <w:sz w:val="20"/>
                <w:szCs w:val="20"/>
                <w:lang w:val="hy-AM"/>
              </w:rPr>
            </w:pPr>
            <w:r w:rsidRPr="00712340">
              <w:rPr>
                <w:rFonts w:ascii="GHEA Grapalat" w:hAnsi="GHEA Grapalat" w:cs="Sylfaen"/>
                <w:sz w:val="20"/>
                <w:szCs w:val="20"/>
              </w:rPr>
              <w:lastRenderedPageBreak/>
              <w:t xml:space="preserve">1.                                                              </w:t>
            </w:r>
            <w:r w:rsidRPr="00712340">
              <w:rPr>
                <w:rFonts w:ascii="GHEA Grapalat" w:hAnsi="GHEA Grapalat" w:cs="Sylfaen"/>
                <w:b/>
                <w:bCs/>
                <w:sz w:val="20"/>
                <w:szCs w:val="20"/>
              </w:rPr>
              <w:t>ՎՃԱՐՄԱՆ</w:t>
            </w:r>
            <w:r w:rsidRPr="00712340">
              <w:rPr>
                <w:rFonts w:ascii="GHEA Grapalat" w:hAnsi="GHEA Grapalat" w:cs="Arial"/>
                <w:b/>
                <w:bCs/>
                <w:sz w:val="20"/>
                <w:szCs w:val="20"/>
              </w:rPr>
              <w:t xml:space="preserve"> </w:t>
            </w:r>
            <w:r w:rsidRPr="00712340">
              <w:rPr>
                <w:rFonts w:ascii="GHEA Grapalat" w:hAnsi="GHEA Grapalat" w:cs="Sylfaen"/>
                <w:b/>
                <w:bCs/>
                <w:sz w:val="20"/>
                <w:szCs w:val="20"/>
              </w:rPr>
              <w:t xml:space="preserve">ՊԱՀԱՆՋԱԳԻՐ* </w:t>
            </w:r>
          </w:p>
          <w:p w:rsidR="003337BC" w:rsidRPr="00712340" w:rsidRDefault="003337BC" w:rsidP="00C60131">
            <w:pPr>
              <w:jc w:val="center"/>
              <w:rPr>
                <w:rFonts w:ascii="GHEA Grapalat" w:hAnsi="GHEA Grapalat" w:cs="Arial"/>
                <w:bCs/>
                <w:i/>
                <w:sz w:val="20"/>
                <w:szCs w:val="20"/>
              </w:rPr>
            </w:pP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lang w:val="hy-AM"/>
              </w:rPr>
            </w:pPr>
            <w:r w:rsidRPr="00712340">
              <w:rPr>
                <w:rFonts w:ascii="GHEA Grapalat" w:hAnsi="GHEA Grapalat" w:cs="Sylfaen"/>
                <w:sz w:val="20"/>
                <w:szCs w:val="20"/>
                <w:lang w:val="hy-AM"/>
              </w:rPr>
              <w:t>2</w:t>
            </w:r>
            <w:r w:rsidRPr="00712340">
              <w:rPr>
                <w:rFonts w:ascii="GHEA Grapalat" w:hAnsi="GHEA Grapalat" w:cs="Sylfaen"/>
                <w:sz w:val="20"/>
                <w:szCs w:val="20"/>
              </w:rPr>
              <w:t>.</w:t>
            </w:r>
            <w:r w:rsidRPr="00712340">
              <w:rPr>
                <w:rFonts w:ascii="GHEA Grapalat" w:hAnsi="GHEA Grapalat" w:cs="Sylfaen"/>
                <w:sz w:val="20"/>
                <w:szCs w:val="20"/>
                <w:lang w:val="hy-AM"/>
              </w:rPr>
              <w:t xml:space="preserve"> Թիվ </w:t>
            </w:r>
          </w:p>
        </w:tc>
      </w:tr>
      <w:tr w:rsidR="003337BC" w:rsidRPr="00712340" w:rsidTr="00C601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lang w:val="hy-AM"/>
              </w:rPr>
              <w:t>3</w:t>
            </w:r>
            <w:r w:rsidRPr="00712340">
              <w:rPr>
                <w:rFonts w:ascii="GHEA Grapalat" w:hAnsi="GHEA Grapalat" w:cs="Sylfaen"/>
                <w:sz w:val="20"/>
                <w:szCs w:val="20"/>
              </w:rPr>
              <w:t>.                                                         Ներկայացման</w:t>
            </w:r>
            <w:r w:rsidRPr="00712340">
              <w:rPr>
                <w:rFonts w:ascii="GHEA Grapalat" w:hAnsi="GHEA Grapalat" w:cs="Arial"/>
                <w:sz w:val="20"/>
                <w:szCs w:val="20"/>
              </w:rPr>
              <w:t xml:space="preserve"> </w:t>
            </w:r>
            <w:r w:rsidRPr="00712340">
              <w:rPr>
                <w:rFonts w:ascii="GHEA Grapalat" w:hAnsi="GHEA Grapalat" w:cs="Sylfaen"/>
                <w:sz w:val="20"/>
                <w:szCs w:val="20"/>
              </w:rPr>
              <w:t>ամսաթիվը</w:t>
            </w:r>
            <w:r w:rsidRPr="00712340">
              <w:rPr>
                <w:rFonts w:ascii="GHEA Grapalat" w:hAnsi="GHEA Grapalat" w:cs="Arial"/>
                <w:sz w:val="20"/>
                <w:szCs w:val="20"/>
              </w:rPr>
              <w:t xml:space="preserve">`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tc>
      </w:tr>
      <w:tr w:rsidR="003337BC" w:rsidRPr="00712340" w:rsidTr="00C601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4</w:t>
            </w:r>
            <w:r w:rsidRPr="00712340">
              <w:rPr>
                <w:rFonts w:ascii="GHEA Grapalat" w:hAnsi="GHEA Grapalat" w:cs="Sylfaen"/>
                <w:sz w:val="20"/>
                <w:szCs w:val="20"/>
              </w:rPr>
              <w:t xml:space="preserve">. </w:t>
            </w: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Sylfaen"/>
                <w:sz w:val="20"/>
                <w:szCs w:val="20"/>
              </w:rPr>
              <w:t xml:space="preserve">(Ընկերություն </w:t>
            </w:r>
            <w:r w:rsidRPr="00712340">
              <w:rPr>
                <w:rFonts w:ascii="GHEA Grapalat" w:hAnsi="GHEA Grapalat" w:cs="Arial"/>
                <w:sz w:val="20"/>
                <w:szCs w:val="20"/>
              </w:rPr>
              <w:t>`</w:t>
            </w:r>
          </w:p>
        </w:tc>
      </w:tr>
      <w:tr w:rsidR="003337BC" w:rsidRPr="00712340" w:rsidTr="00C601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5</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ն սպասարկող Ֆինանսական կազմակերպություն </w:t>
            </w:r>
            <w:r w:rsidRPr="00712340">
              <w:rPr>
                <w:rFonts w:ascii="GHEA Grapalat" w:hAnsi="GHEA Grapalat" w:cs="Sylfaen"/>
                <w:sz w:val="20"/>
                <w:szCs w:val="20"/>
              </w:rPr>
              <w:t>(</w:t>
            </w:r>
            <w:r w:rsidRPr="00712340">
              <w:rPr>
                <w:rFonts w:ascii="GHEA Grapalat" w:hAnsi="GHEA Grapalat" w:cs="Arial"/>
                <w:sz w:val="20"/>
                <w:szCs w:val="20"/>
              </w:rPr>
              <w:t xml:space="preserve"> </w:t>
            </w:r>
            <w:r w:rsidRPr="00712340">
              <w:rPr>
                <w:rFonts w:ascii="GHEA Grapalat" w:hAnsi="GHEA Grapalat" w:cs="Sylfaen"/>
                <w:sz w:val="20"/>
                <w:szCs w:val="20"/>
              </w:rPr>
              <w:t>բանկ)</w:t>
            </w:r>
            <w:r w:rsidRPr="00712340">
              <w:rPr>
                <w:rFonts w:ascii="GHEA Grapalat" w:hAnsi="GHEA Grapalat" w:cs="Arial"/>
                <w:sz w:val="20"/>
                <w:szCs w:val="20"/>
              </w:rPr>
              <w:t>`</w:t>
            </w:r>
          </w:p>
        </w:tc>
      </w:tr>
      <w:tr w:rsidR="003337BC" w:rsidRPr="00712340" w:rsidTr="00C601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6</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w:t>
            </w: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7</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8</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ՀԾՀ</w:t>
            </w:r>
            <w:r w:rsidRPr="00712340">
              <w:rPr>
                <w:rFonts w:ascii="GHEA Grapalat" w:hAnsi="GHEA Grapalat" w:cs="Arial"/>
                <w:sz w:val="20"/>
                <w:szCs w:val="20"/>
              </w:rPr>
              <w:t>`</w:t>
            </w: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033C79" w:rsidRDefault="003337BC" w:rsidP="00C60131">
            <w:pPr>
              <w:rPr>
                <w:rFonts w:ascii="GHEA Grapalat" w:hAnsi="GHEA Grapalat" w:cs="Arial"/>
                <w:sz w:val="20"/>
                <w:szCs w:val="20"/>
              </w:rPr>
            </w:pPr>
            <w:r w:rsidRPr="00712340">
              <w:rPr>
                <w:rFonts w:ascii="GHEA Grapalat" w:hAnsi="GHEA Grapalat" w:cs="Sylfaen"/>
                <w:sz w:val="20"/>
                <w:szCs w:val="20"/>
                <w:lang w:val="hy-AM"/>
              </w:rPr>
              <w:t>9</w:t>
            </w:r>
            <w:r w:rsidRPr="00712340">
              <w:rPr>
                <w:rFonts w:ascii="GHEA Grapalat" w:hAnsi="GHEA Grapalat" w:cs="Sylfaen"/>
                <w:sz w:val="20"/>
                <w:szCs w:val="20"/>
              </w:rPr>
              <w:t>. 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Arial"/>
                <w:sz w:val="20"/>
                <w:szCs w:val="20"/>
              </w:rPr>
              <w:t>`</w:t>
            </w:r>
            <w:r>
              <w:rPr>
                <w:rFonts w:ascii="GHEA Grapalat" w:hAnsi="GHEA Grapalat" w:cs="Arial"/>
                <w:sz w:val="20"/>
                <w:szCs w:val="20"/>
                <w:lang w:val="ru-RU"/>
              </w:rPr>
              <w:t>Գեղակերտի</w:t>
            </w:r>
            <w:r w:rsidRPr="00033C79">
              <w:rPr>
                <w:rFonts w:ascii="GHEA Grapalat" w:hAnsi="GHEA Grapalat" w:cs="Arial"/>
                <w:sz w:val="20"/>
                <w:szCs w:val="20"/>
              </w:rPr>
              <w:t xml:space="preserve"> </w:t>
            </w:r>
            <w:r>
              <w:rPr>
                <w:rFonts w:ascii="GHEA Grapalat" w:hAnsi="GHEA Grapalat" w:cs="Arial"/>
                <w:sz w:val="20"/>
                <w:szCs w:val="20"/>
                <w:lang w:val="ru-RU"/>
              </w:rPr>
              <w:t>համայնքապետարան</w:t>
            </w: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lang w:val="ru-RU"/>
              </w:rPr>
            </w:pPr>
            <w:r w:rsidRPr="00712340">
              <w:rPr>
                <w:rFonts w:ascii="GHEA Grapalat" w:hAnsi="GHEA Grapalat" w:cs="Sylfaen"/>
                <w:sz w:val="20"/>
                <w:szCs w:val="20"/>
                <w:lang w:val="ru-RU"/>
              </w:rPr>
              <w:t xml:space="preserve">10. </w:t>
            </w:r>
            <w:r w:rsidRPr="00712340">
              <w:rPr>
                <w:rFonts w:ascii="GHEA Grapalat" w:hAnsi="GHEA Grapalat" w:cs="Sylfaen"/>
                <w:sz w:val="20"/>
                <w:szCs w:val="20"/>
              </w:rPr>
              <w:t xml:space="preserve"> Շահառուի</w:t>
            </w:r>
            <w:r w:rsidRPr="00712340">
              <w:rPr>
                <w:rFonts w:ascii="GHEA Grapalat" w:hAnsi="GHEA Grapalat" w:cs="Arial"/>
                <w:sz w:val="20"/>
                <w:szCs w:val="20"/>
              </w:rPr>
              <w:t xml:space="preserve"> </w:t>
            </w:r>
            <w:r w:rsidRPr="00712340">
              <w:rPr>
                <w:rFonts w:ascii="GHEA Grapalat" w:hAnsi="GHEA Grapalat" w:cs="Sylfaen"/>
                <w:sz w:val="20"/>
                <w:szCs w:val="20"/>
              </w:rPr>
              <w:t xml:space="preserve"> ՀԾՀ</w:t>
            </w:r>
            <w:r w:rsidRPr="00712340">
              <w:rPr>
                <w:rFonts w:ascii="GHEA Grapalat" w:hAnsi="GHEA Grapalat" w:cs="Sylfaen"/>
                <w:sz w:val="20"/>
                <w:szCs w:val="20"/>
                <w:lang w:val="ru-RU"/>
              </w:rPr>
              <w:t xml:space="preserve"> (</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3337BC" w:rsidRPr="00712340" w:rsidTr="00C601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033C79" w:rsidRDefault="003337BC" w:rsidP="00C60131">
            <w:pPr>
              <w:rPr>
                <w:rFonts w:ascii="GHEA Grapalat" w:hAnsi="GHEA Grapalat" w:cs="Arial"/>
                <w:sz w:val="20"/>
                <w:szCs w:val="20"/>
                <w:lang w:val="ru-RU"/>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lang w:val="ru-RU"/>
              </w:rPr>
              <w:t>04703572</w:t>
            </w:r>
          </w:p>
        </w:tc>
      </w:tr>
      <w:tr w:rsidR="003337BC" w:rsidRPr="00712340" w:rsidTr="00C601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033C79"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2</w:t>
            </w:r>
            <w:r w:rsidRPr="00712340">
              <w:rPr>
                <w:rFonts w:ascii="GHEA Grapalat" w:hAnsi="GHEA Grapalat" w:cs="Sylfaen"/>
                <w:sz w:val="20"/>
                <w:szCs w:val="20"/>
              </w:rPr>
              <w:t>.Շահառուի</w:t>
            </w:r>
            <w:r w:rsidRPr="00712340">
              <w:rPr>
                <w:rFonts w:ascii="GHEA Grapalat" w:hAnsi="GHEA Grapalat" w:cs="Sylfaen"/>
                <w:sz w:val="20"/>
                <w:szCs w:val="20"/>
                <w:lang w:val="hy-AM"/>
              </w:rPr>
              <w:t>ն</w:t>
            </w:r>
            <w:r w:rsidRPr="00712340">
              <w:rPr>
                <w:rFonts w:ascii="GHEA Grapalat" w:hAnsi="GHEA Grapalat" w:cs="Arial"/>
                <w:sz w:val="20"/>
                <w:szCs w:val="20"/>
              </w:rPr>
              <w:t xml:space="preserve"> </w:t>
            </w:r>
            <w:r w:rsidRPr="00712340">
              <w:rPr>
                <w:rFonts w:ascii="GHEA Grapalat" w:hAnsi="GHEA Grapalat" w:cs="Sylfaen"/>
                <w:sz w:val="20"/>
                <w:szCs w:val="20"/>
                <w:lang w:val="hy-AM"/>
              </w:rPr>
              <w:t xml:space="preserve"> սպասարկող Ֆինանսական կազմակերպություն</w:t>
            </w:r>
            <w:r w:rsidRPr="00712340">
              <w:rPr>
                <w:rFonts w:ascii="GHEA Grapalat" w:hAnsi="GHEA Grapalat" w:cs="Sylfaen"/>
                <w:sz w:val="20"/>
                <w:szCs w:val="20"/>
              </w:rPr>
              <w:t xml:space="preserve"> (բանկ)</w:t>
            </w:r>
            <w:r w:rsidRPr="00712340">
              <w:rPr>
                <w:rFonts w:ascii="GHEA Grapalat" w:hAnsi="GHEA Grapalat" w:cs="Arial"/>
                <w:sz w:val="20"/>
                <w:szCs w:val="20"/>
              </w:rPr>
              <w:t>`</w:t>
            </w:r>
            <w:r>
              <w:rPr>
                <w:rFonts w:ascii="GHEA Grapalat" w:hAnsi="GHEA Grapalat" w:cs="Arial"/>
                <w:sz w:val="20"/>
                <w:szCs w:val="20"/>
                <w:lang w:val="ru-RU"/>
              </w:rPr>
              <w:t>Ֆին</w:t>
            </w:r>
            <w:r w:rsidRPr="00033C79">
              <w:rPr>
                <w:rFonts w:ascii="GHEA Grapalat" w:hAnsi="GHEA Grapalat" w:cs="Arial"/>
                <w:sz w:val="20"/>
                <w:szCs w:val="20"/>
              </w:rPr>
              <w:t xml:space="preserve"> .</w:t>
            </w:r>
            <w:r>
              <w:rPr>
                <w:rFonts w:ascii="GHEA Grapalat" w:hAnsi="GHEA Grapalat" w:cs="Arial"/>
                <w:sz w:val="20"/>
                <w:szCs w:val="20"/>
                <w:lang w:val="ru-RU"/>
              </w:rPr>
              <w:t>նախ</w:t>
            </w:r>
            <w:r w:rsidRPr="00033C79">
              <w:rPr>
                <w:rFonts w:ascii="GHEA Grapalat" w:hAnsi="GHEA Grapalat" w:cs="Arial"/>
                <w:sz w:val="20"/>
                <w:szCs w:val="20"/>
              </w:rPr>
              <w:t xml:space="preserve">. </w:t>
            </w:r>
            <w:r>
              <w:rPr>
                <w:rFonts w:ascii="GHEA Grapalat" w:hAnsi="GHEA Grapalat" w:cs="Arial"/>
                <w:sz w:val="20"/>
                <w:szCs w:val="20"/>
                <w:lang w:val="ru-RU"/>
              </w:rPr>
              <w:t>գործ</w:t>
            </w:r>
            <w:r w:rsidRPr="00033C79">
              <w:rPr>
                <w:rFonts w:ascii="GHEA Grapalat" w:hAnsi="GHEA Grapalat" w:cs="Arial"/>
                <w:sz w:val="20"/>
                <w:szCs w:val="20"/>
              </w:rPr>
              <w:t xml:space="preserve">. </w:t>
            </w:r>
            <w:r>
              <w:rPr>
                <w:rFonts w:ascii="GHEA Grapalat" w:hAnsi="GHEA Grapalat" w:cs="Arial"/>
                <w:sz w:val="20"/>
                <w:szCs w:val="20"/>
                <w:lang w:val="ru-RU"/>
              </w:rPr>
              <w:t>Վարչ.</w:t>
            </w:r>
            <w:r w:rsidRPr="00033C79">
              <w:rPr>
                <w:rFonts w:ascii="GHEA Grapalat" w:hAnsi="GHEA Grapalat" w:cs="Arial"/>
                <w:sz w:val="20"/>
                <w:szCs w:val="20"/>
              </w:rPr>
              <w:t xml:space="preserve"> </w:t>
            </w:r>
          </w:p>
        </w:tc>
      </w:tr>
      <w:tr w:rsidR="003337BC" w:rsidRPr="00712340" w:rsidTr="00C601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033C79"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.Շահառուի</w:t>
            </w:r>
            <w:r w:rsidRPr="00712340">
              <w:rPr>
                <w:rFonts w:ascii="GHEA Grapalat" w:hAnsi="GHEA Grapalat" w:cs="Arial"/>
                <w:sz w:val="20"/>
                <w:szCs w:val="20"/>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 xml:space="preserve"> (</w:t>
            </w:r>
            <w:r w:rsidRPr="00712340">
              <w:rPr>
                <w:rFonts w:ascii="GHEA Grapalat" w:hAnsi="GHEA Grapalat" w:cs="Sylfaen"/>
                <w:sz w:val="20"/>
                <w:szCs w:val="20"/>
              </w:rPr>
              <w:t>հշ</w:t>
            </w:r>
            <w:r w:rsidRPr="00712340">
              <w:rPr>
                <w:rFonts w:ascii="GHEA Grapalat" w:hAnsi="GHEA Grapalat" w:cs="Arial"/>
                <w:sz w:val="20"/>
                <w:szCs w:val="20"/>
              </w:rPr>
              <w:t>.N)</w:t>
            </w:r>
            <w:r w:rsidRPr="00033C79">
              <w:rPr>
                <w:rFonts w:ascii="GHEA Grapalat" w:hAnsi="GHEA Grapalat" w:cs="Arial"/>
                <w:sz w:val="20"/>
                <w:szCs w:val="20"/>
              </w:rPr>
              <w:t>900322001455, 900322002347</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4</w:t>
            </w:r>
            <w:r w:rsidRPr="00712340">
              <w:rPr>
                <w:rFonts w:ascii="GHEA Grapalat" w:hAnsi="GHEA Grapalat" w:cs="Sylfaen"/>
                <w:sz w:val="20"/>
                <w:szCs w:val="20"/>
              </w:rPr>
              <w:t>.Գումարը</w:t>
            </w:r>
            <w:r w:rsidRPr="00712340">
              <w:rPr>
                <w:rFonts w:ascii="GHEA Grapalat" w:hAnsi="GHEA Grapalat" w:cs="Arial"/>
                <w:sz w:val="20"/>
                <w:szCs w:val="20"/>
              </w:rPr>
              <w:t xml:space="preserve"> </w:t>
            </w:r>
            <w:r w:rsidRPr="00033C79">
              <w:rPr>
                <w:rFonts w:ascii="GHEA Grapalat" w:hAnsi="GHEA Grapalat" w:cs="Arial"/>
                <w:sz w:val="20"/>
                <w:szCs w:val="20"/>
              </w:rPr>
              <w:t>(</w:t>
            </w:r>
            <w:r w:rsidRPr="00712340">
              <w:rPr>
                <w:rFonts w:ascii="GHEA Grapalat" w:hAnsi="GHEA Grapalat" w:cs="Sylfaen"/>
                <w:sz w:val="20"/>
                <w:szCs w:val="20"/>
              </w:rPr>
              <w:t>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033C79">
              <w:rPr>
                <w:rFonts w:ascii="GHEA Grapalat" w:hAnsi="GHEA Grapalat" w:cs="Sylfaen"/>
                <w:sz w:val="20"/>
                <w:szCs w:val="20"/>
              </w:rPr>
              <w:t>)</w:t>
            </w:r>
            <w:r w:rsidRPr="00712340">
              <w:rPr>
                <w:rFonts w:ascii="GHEA Grapalat" w:hAnsi="GHEA Grapalat" w:cs="Arial"/>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15. </w:t>
            </w:r>
            <w:r w:rsidRPr="00712340">
              <w:rPr>
                <w:rFonts w:ascii="GHEA Grapalat" w:hAnsi="GHEA Grapalat" w:cs="Sylfaen"/>
                <w:sz w:val="20"/>
                <w:szCs w:val="20"/>
                <w:lang w:val="hy-AM"/>
              </w:rPr>
              <w:t xml:space="preserve">Ակցեպտավորված գումարը՝ </w:t>
            </w:r>
            <w:r w:rsidRPr="00712340">
              <w:rPr>
                <w:rFonts w:ascii="GHEA Grapalat" w:hAnsi="GHEA Grapalat" w:cs="Sylfaen"/>
                <w:sz w:val="20"/>
                <w:szCs w:val="20"/>
              </w:rPr>
              <w:t xml:space="preserve"> (թվերով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hy-AM"/>
              </w:rPr>
              <w:t xml:space="preserve">  </w:t>
            </w:r>
            <w:r w:rsidRPr="00712340">
              <w:rPr>
                <w:rFonts w:ascii="GHEA Grapalat" w:hAnsi="GHEA Grapalat" w:cs="Sylfaen"/>
                <w:sz w:val="20"/>
                <w:szCs w:val="20"/>
              </w:rPr>
              <w:t>(</w:t>
            </w:r>
            <w:r w:rsidRPr="00712340">
              <w:rPr>
                <w:rFonts w:ascii="GHEA Grapalat" w:hAnsi="GHEA Grapalat" w:cs="Sylfaen"/>
                <w:sz w:val="20"/>
                <w:szCs w:val="20"/>
                <w:lang w:val="hy-AM"/>
              </w:rPr>
              <w:t>նախատեսված է նշված գումարի մասնակի ակցեպտի համար, որը չի կիրառվում</w:t>
            </w:r>
            <w:r w:rsidRPr="00712340">
              <w:rPr>
                <w:rFonts w:ascii="GHEA Grapalat" w:hAnsi="GHEA Grapalat" w:cs="Sylfaen"/>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ru-RU"/>
              </w:rPr>
              <w:t>6</w:t>
            </w:r>
            <w:r w:rsidRPr="00712340">
              <w:rPr>
                <w:rFonts w:ascii="GHEA Grapalat" w:hAnsi="GHEA Grapalat" w:cs="Sylfaen"/>
                <w:sz w:val="20"/>
                <w:szCs w:val="20"/>
              </w:rPr>
              <w:t>.Արժույթը</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կոդով</w:t>
            </w:r>
            <w:r w:rsidRPr="00712340">
              <w:rPr>
                <w:rFonts w:ascii="GHEA Grapalat" w:hAnsi="GHEA Grapalat" w:cs="Arial"/>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lang w:val="hy-AM"/>
              </w:rPr>
            </w:pPr>
            <w:r w:rsidRPr="00712340">
              <w:rPr>
                <w:rFonts w:ascii="GHEA Grapalat" w:hAnsi="GHEA Grapalat" w:cs="Sylfaen"/>
                <w:sz w:val="20"/>
                <w:szCs w:val="20"/>
              </w:rPr>
              <w:t>1</w:t>
            </w:r>
            <w:r w:rsidRPr="00712340">
              <w:rPr>
                <w:rFonts w:ascii="GHEA Grapalat" w:hAnsi="GHEA Grapalat" w:cs="Sylfaen"/>
                <w:sz w:val="20"/>
                <w:szCs w:val="20"/>
                <w:lang w:val="hy-AM"/>
              </w:rPr>
              <w:t>7</w:t>
            </w:r>
            <w:r w:rsidRPr="00712340">
              <w:rPr>
                <w:rFonts w:ascii="GHEA Grapalat" w:hAnsi="GHEA Grapalat" w:cs="Sylfaen"/>
                <w:sz w:val="20"/>
                <w:szCs w:val="20"/>
              </w:rPr>
              <w:t>.Գործարքի</w:t>
            </w:r>
            <w:r w:rsidRPr="00712340">
              <w:rPr>
                <w:rFonts w:ascii="GHEA Grapalat" w:hAnsi="GHEA Grapalat" w:cs="Arial"/>
                <w:sz w:val="20"/>
                <w:szCs w:val="20"/>
              </w:rPr>
              <w:t xml:space="preserve"> (</w:t>
            </w:r>
            <w:r w:rsidRPr="00712340">
              <w:rPr>
                <w:rFonts w:ascii="GHEA Grapalat" w:hAnsi="GHEA Grapalat" w:cs="Sylfaen"/>
                <w:sz w:val="20"/>
                <w:szCs w:val="20"/>
              </w:rPr>
              <w:t>վճարման</w:t>
            </w:r>
            <w:r w:rsidRPr="00712340">
              <w:rPr>
                <w:rFonts w:ascii="GHEA Grapalat" w:hAnsi="GHEA Grapalat" w:cs="Arial"/>
                <w:sz w:val="20"/>
                <w:szCs w:val="20"/>
              </w:rPr>
              <w:t xml:space="preserve">) </w:t>
            </w:r>
            <w:r w:rsidRPr="00712340">
              <w:rPr>
                <w:rFonts w:ascii="GHEA Grapalat" w:hAnsi="GHEA Grapalat" w:cs="Sylfaen"/>
                <w:sz w:val="20"/>
                <w:szCs w:val="20"/>
              </w:rPr>
              <w:t>նպատակը</w:t>
            </w:r>
            <w:r w:rsidRPr="00712340">
              <w:rPr>
                <w:rFonts w:ascii="GHEA Grapalat" w:hAnsi="GHEA Grapalat" w:cs="Arial"/>
                <w:sz w:val="20"/>
                <w:szCs w:val="20"/>
              </w:rPr>
              <w:t>`</w:t>
            </w:r>
            <w:r w:rsidRPr="00712340">
              <w:rPr>
                <w:rFonts w:ascii="GHEA Grapalat" w:hAnsi="GHEA Grapalat" w:cs="Arial"/>
                <w:sz w:val="20"/>
                <w:szCs w:val="20"/>
                <w:lang w:val="hy-AM"/>
              </w:rPr>
              <w:t xml:space="preserve">  </w:t>
            </w:r>
            <w:r w:rsidRPr="00712340">
              <w:rPr>
                <w:rFonts w:ascii="GHEA Grapalat" w:hAnsi="GHEA Grapalat" w:cs="Sylfaen"/>
                <w:bCs/>
                <w:i/>
                <w:sz w:val="20"/>
                <w:szCs w:val="20"/>
              </w:rPr>
              <w:t>(որակավորման ապահովմ</w:t>
            </w:r>
            <w:r w:rsidRPr="00712340">
              <w:rPr>
                <w:rFonts w:ascii="GHEA Grapalat" w:hAnsi="GHEA Grapalat" w:cs="Sylfaen"/>
                <w:bCs/>
                <w:i/>
                <w:sz w:val="20"/>
                <w:szCs w:val="20"/>
                <w:lang w:val="hy-AM"/>
              </w:rPr>
              <w:t>ան համար</w:t>
            </w:r>
            <w:r w:rsidRPr="00712340">
              <w:rPr>
                <w:rFonts w:ascii="GHEA Grapalat" w:hAnsi="GHEA Grapalat" w:cs="Sylfaen"/>
                <w:bCs/>
                <w:i/>
                <w:sz w:val="20"/>
                <w:szCs w:val="20"/>
              </w:rPr>
              <w:t>)</w:t>
            </w:r>
          </w:p>
        </w:tc>
      </w:tr>
      <w:tr w:rsidR="003337BC" w:rsidRPr="00712340" w:rsidTr="00C60131">
        <w:trPr>
          <w:trHeight w:val="424"/>
        </w:trPr>
        <w:tc>
          <w:tcPr>
            <w:tcW w:w="10980" w:type="dxa"/>
            <w:gridSpan w:val="2"/>
            <w:tcBorders>
              <w:top w:val="single" w:sz="4" w:space="0" w:color="auto"/>
              <w:left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8</w:t>
            </w:r>
            <w:r w:rsidRPr="00712340">
              <w:rPr>
                <w:rFonts w:ascii="GHEA Grapalat" w:hAnsi="GHEA Grapalat" w:cs="Sylfaen"/>
                <w:sz w:val="20"/>
                <w:szCs w:val="20"/>
              </w:rPr>
              <w:t xml:space="preserve">. </w:t>
            </w:r>
            <w:r w:rsidRPr="00712340">
              <w:rPr>
                <w:rFonts w:ascii="GHEA Grapalat" w:hAnsi="GHEA Grapalat" w:cs="Sylfaen"/>
                <w:sz w:val="20"/>
                <w:szCs w:val="20"/>
                <w:lang w:val="hy-AM"/>
              </w:rPr>
              <w:t xml:space="preserve">Վճարման կատարման հիմքերը՝ </w:t>
            </w:r>
            <w:r w:rsidRPr="00712340">
              <w:rPr>
                <w:rFonts w:ascii="GHEA Grapalat" w:hAnsi="GHEA Grapalat" w:cs="Sylfaen"/>
                <w:sz w:val="20"/>
                <w:szCs w:val="20"/>
              </w:rPr>
              <w:t>(</w:t>
            </w:r>
            <w:r w:rsidRPr="00712340">
              <w:rPr>
                <w:rFonts w:ascii="GHEA Grapalat" w:hAnsi="GHEA Grapalat" w:cs="Sylfaen"/>
                <w:sz w:val="20"/>
                <w:szCs w:val="20"/>
                <w:lang w:val="hy-AM"/>
              </w:rPr>
              <w:t>Փաստաթղթերի</w:t>
            </w:r>
            <w:r w:rsidRPr="00712340">
              <w:rPr>
                <w:rFonts w:ascii="GHEA Grapalat" w:hAnsi="GHEA Grapalat" w:cs="Arial"/>
                <w:sz w:val="20"/>
                <w:szCs w:val="20"/>
                <w:lang w:val="hy-AM"/>
              </w:rPr>
              <w:t xml:space="preserve"> անվանումը</w:t>
            </w:r>
            <w:r w:rsidRPr="00712340">
              <w:rPr>
                <w:rFonts w:ascii="GHEA Grapalat" w:hAnsi="GHEA Grapalat" w:cs="Arial"/>
                <w:sz w:val="20"/>
                <w:szCs w:val="20"/>
              </w:rPr>
              <w:t>,</w:t>
            </w:r>
            <w:r w:rsidRPr="00712340">
              <w:rPr>
                <w:rFonts w:ascii="GHEA Grapalat" w:hAnsi="GHEA Grapalat" w:cs="Arial"/>
                <w:sz w:val="20"/>
                <w:szCs w:val="20"/>
                <w:lang w:val="hy-AM"/>
              </w:rPr>
              <w:t xml:space="preserve"> այդ թվում՝ տուժանքի մասին համաձայնագիրը, </w:t>
            </w:r>
            <w:r w:rsidRPr="00712340">
              <w:rPr>
                <w:rFonts w:ascii="GHEA Grapalat" w:hAnsi="GHEA Grapalat" w:cs="Sylfaen"/>
                <w:sz w:val="20"/>
                <w:szCs w:val="20"/>
                <w:lang w:val="hy-AM"/>
              </w:rPr>
              <w:t>դրանց</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համարները</w:t>
            </w:r>
            <w:r w:rsidRPr="00712340">
              <w:rPr>
                <w:rFonts w:ascii="GHEA Grapalat" w:hAnsi="GHEA Grapalat" w:cs="Arial"/>
                <w:sz w:val="20"/>
                <w:szCs w:val="20"/>
                <w:lang w:val="hy-AM"/>
              </w:rPr>
              <w:t>,</w:t>
            </w:r>
            <w:r w:rsidRPr="00712340">
              <w:rPr>
                <w:rFonts w:ascii="GHEA Grapalat" w:hAnsi="GHEA Grapalat" w:cs="Arial"/>
                <w:sz w:val="20"/>
                <w:szCs w:val="20"/>
              </w:rPr>
              <w:t xml:space="preserve"> </w:t>
            </w:r>
            <w:r w:rsidRPr="00712340">
              <w:rPr>
                <w:rFonts w:ascii="GHEA Grapalat" w:hAnsi="GHEA Grapalat" w:cs="Sylfaen"/>
                <w:sz w:val="20"/>
                <w:szCs w:val="20"/>
                <w:lang w:val="hy-AM"/>
              </w:rPr>
              <w:t>պ</w:t>
            </w:r>
            <w:r w:rsidRPr="00712340">
              <w:rPr>
                <w:rFonts w:ascii="GHEA Grapalat" w:hAnsi="GHEA Grapalat" w:cs="Sylfaen"/>
                <w:sz w:val="20"/>
                <w:szCs w:val="20"/>
              </w:rPr>
              <w:t xml:space="preserve">այմանագրի </w:t>
            </w:r>
            <w:r w:rsidRPr="00712340">
              <w:rPr>
                <w:rFonts w:ascii="GHEA Grapalat" w:hAnsi="GHEA Grapalat" w:cs="Arial"/>
                <w:sz w:val="20"/>
                <w:szCs w:val="20"/>
              </w:rPr>
              <w:t xml:space="preserve"> </w:t>
            </w:r>
            <w:r w:rsidRPr="00712340">
              <w:rPr>
                <w:rFonts w:ascii="GHEA Grapalat" w:hAnsi="GHEA Grapalat" w:cs="Sylfaen"/>
                <w:sz w:val="20"/>
                <w:szCs w:val="20"/>
              </w:rPr>
              <w:t>ծածկագիրը</w:t>
            </w:r>
            <w:r w:rsidRPr="00712340">
              <w:rPr>
                <w:rFonts w:ascii="GHEA Grapalat" w:hAnsi="GHEA Grapalat" w:cs="Arial"/>
                <w:sz w:val="20"/>
                <w:szCs w:val="20"/>
                <w:lang w:val="hy-AM"/>
              </w:rPr>
              <w:t xml:space="preserve"> որի հիման վրա կատարվում է  գանձումը</w:t>
            </w:r>
            <w:r w:rsidRPr="00712340">
              <w:rPr>
                <w:rFonts w:ascii="GHEA Grapalat" w:hAnsi="GHEA Grapalat" w:cs="Arial"/>
                <w:sz w:val="20"/>
                <w:szCs w:val="20"/>
              </w:rPr>
              <w:t>)</w:t>
            </w:r>
            <w:r w:rsidRPr="00712340">
              <w:rPr>
                <w:rFonts w:ascii="GHEA Grapalat" w:hAnsi="GHEA Grapalat" w:cs="Sylfaen"/>
                <w:sz w:val="20"/>
                <w:szCs w:val="20"/>
              </w:rPr>
              <w:t>`</w:t>
            </w:r>
          </w:p>
          <w:p w:rsidR="003337BC" w:rsidRPr="00712340" w:rsidRDefault="003337BC" w:rsidP="00C60131">
            <w:pPr>
              <w:rPr>
                <w:rFonts w:ascii="GHEA Grapalat" w:hAnsi="GHEA Grapalat" w:cs="Arial"/>
                <w:sz w:val="20"/>
                <w:szCs w:val="20"/>
              </w:rPr>
            </w:pPr>
          </w:p>
        </w:tc>
      </w:tr>
      <w:tr w:rsidR="003337BC" w:rsidRPr="00712340" w:rsidTr="00C60131">
        <w:trPr>
          <w:trHeight w:val="704"/>
        </w:trPr>
        <w:tc>
          <w:tcPr>
            <w:tcW w:w="10980" w:type="dxa"/>
            <w:gridSpan w:val="2"/>
            <w:tcBorders>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lang w:val="hy-AM"/>
              </w:rPr>
            </w:pPr>
          </w:p>
        </w:tc>
      </w:tr>
      <w:tr w:rsidR="003337BC" w:rsidRPr="00712340" w:rsidTr="00C601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lang w:val="hy-AM"/>
              </w:rPr>
            </w:pPr>
            <w:r w:rsidRPr="00712340">
              <w:rPr>
                <w:rFonts w:ascii="GHEA Grapalat" w:hAnsi="GHEA Grapalat" w:cs="Sylfaen"/>
                <w:sz w:val="20"/>
                <w:szCs w:val="20"/>
                <w:lang w:val="hy-AM"/>
              </w:rPr>
              <w:t>19. Վճարման պայմանները՝                                &lt;ակցեպտավորված վճարում&gt;</w:t>
            </w:r>
          </w:p>
          <w:p w:rsidR="003337BC" w:rsidRPr="00712340" w:rsidRDefault="003337BC" w:rsidP="00C60131">
            <w:pPr>
              <w:rPr>
                <w:rFonts w:ascii="GHEA Grapalat" w:hAnsi="GHEA Grapalat" w:cs="Sylfaen"/>
                <w:sz w:val="20"/>
                <w:szCs w:val="20"/>
                <w:lang w:val="ru-RU"/>
              </w:rPr>
            </w:pPr>
          </w:p>
        </w:tc>
      </w:tr>
      <w:tr w:rsidR="003337BC" w:rsidRPr="00712340" w:rsidTr="00C601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lang w:val="hy-AM"/>
              </w:rPr>
              <w:t xml:space="preserve">20. Առդիր էջերի քանակը՝    </w:t>
            </w:r>
            <w:r w:rsidRPr="00712340">
              <w:rPr>
                <w:rFonts w:ascii="GHEA Grapalat" w:hAnsi="GHEA Grapalat" w:cs="Arial"/>
                <w:sz w:val="20"/>
                <w:szCs w:val="20"/>
              </w:rPr>
              <w:t xml:space="preserve">--- </w:t>
            </w:r>
            <w:r w:rsidRPr="00712340">
              <w:rPr>
                <w:rFonts w:ascii="GHEA Grapalat" w:hAnsi="GHEA Grapalat" w:cs="Arial"/>
                <w:sz w:val="20"/>
                <w:szCs w:val="20"/>
                <w:lang w:val="hy-AM"/>
              </w:rPr>
              <w:t xml:space="preserve">    </w:t>
            </w:r>
            <w:r w:rsidRPr="00712340">
              <w:rPr>
                <w:rFonts w:ascii="GHEA Grapalat" w:hAnsi="GHEA Grapalat" w:cs="Sylfaen"/>
                <w:sz w:val="20"/>
                <w:szCs w:val="20"/>
              </w:rPr>
              <w:t>էջ</w:t>
            </w:r>
          </w:p>
          <w:p w:rsidR="003337BC" w:rsidRPr="00712340" w:rsidRDefault="003337BC" w:rsidP="00C60131">
            <w:pPr>
              <w:rPr>
                <w:rFonts w:ascii="GHEA Grapalat" w:hAnsi="GHEA Grapalat" w:cs="Sylfaen"/>
                <w:sz w:val="20"/>
                <w:szCs w:val="20"/>
                <w:lang w:val="hy-AM"/>
              </w:rPr>
            </w:pPr>
          </w:p>
        </w:tc>
      </w:tr>
      <w:tr w:rsidR="003337BC" w:rsidRPr="00712340" w:rsidTr="00C60131">
        <w:trPr>
          <w:trHeight w:val="2194"/>
        </w:trPr>
        <w:tc>
          <w:tcPr>
            <w:tcW w:w="5616" w:type="dxa"/>
            <w:tcBorders>
              <w:top w:val="nil"/>
              <w:left w:val="single" w:sz="4" w:space="0" w:color="auto"/>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Courier New" w:hAnsi="Courier New" w:cs="Courier New"/>
                <w:sz w:val="20"/>
                <w:szCs w:val="20"/>
              </w:rPr>
              <w:t> </w:t>
            </w:r>
            <w:r w:rsidRPr="00712340">
              <w:rPr>
                <w:rFonts w:ascii="GHEA Grapalat" w:hAnsi="GHEA Grapalat" w:cs="Arial"/>
                <w:sz w:val="20"/>
                <w:szCs w:val="20"/>
                <w:lang w:val="hy-AM"/>
              </w:rPr>
              <w:t>22</w:t>
            </w:r>
            <w:r w:rsidRPr="00712340">
              <w:rPr>
                <w:rFonts w:ascii="GHEA Grapalat" w:hAnsi="GHEA Grapalat" w:cs="Arial"/>
                <w:sz w:val="20"/>
                <w:szCs w:val="20"/>
              </w:rPr>
              <w:t>.</w:t>
            </w:r>
            <w:r w:rsidRPr="00712340">
              <w:rPr>
                <w:rFonts w:ascii="GHEA Grapalat" w:hAnsi="GHEA Grapalat" w:cs="Sylfaen"/>
                <w:sz w:val="20"/>
                <w:szCs w:val="20"/>
              </w:rPr>
              <w:t>ա. Շահառուի ստորագրությունները</w:t>
            </w:r>
          </w:p>
          <w:p w:rsidR="003337BC" w:rsidRPr="00712340" w:rsidRDefault="003337BC" w:rsidP="00C60131">
            <w:pPr>
              <w:rPr>
                <w:rFonts w:ascii="GHEA Grapalat" w:hAnsi="GHEA Grapalat" w:cs="Sylfaen"/>
                <w:sz w:val="20"/>
                <w:szCs w:val="20"/>
              </w:rPr>
            </w:pPr>
          </w:p>
          <w:p w:rsidR="003337BC" w:rsidRPr="00712340" w:rsidRDefault="003337BC" w:rsidP="00C60131">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37BC" w:rsidRPr="00712340" w:rsidRDefault="003337BC" w:rsidP="00C60131">
            <w:pPr>
              <w:rPr>
                <w:rFonts w:ascii="GHEA Grapalat" w:hAnsi="GHEA Grapalat" w:cs="Tahoma"/>
                <w:color w:val="000000"/>
                <w:sz w:val="20"/>
                <w:szCs w:val="20"/>
              </w:rPr>
            </w:pPr>
          </w:p>
          <w:p w:rsidR="003337BC" w:rsidRPr="00712340" w:rsidRDefault="003337BC" w:rsidP="00C60131">
            <w:pPr>
              <w:rPr>
                <w:rFonts w:ascii="GHEA Grapalat" w:hAnsi="GHEA Grapalat" w:cs="Sylfaen"/>
                <w:sz w:val="20"/>
                <w:szCs w:val="20"/>
              </w:rPr>
            </w:pPr>
          </w:p>
          <w:p w:rsidR="003337BC" w:rsidRPr="00712340" w:rsidRDefault="003337BC" w:rsidP="00C60131">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lang w:val="hy-AM"/>
              </w:rPr>
              <w:t>22</w:t>
            </w:r>
            <w:r w:rsidRPr="00712340">
              <w:rPr>
                <w:rFonts w:ascii="GHEA Grapalat" w:hAnsi="GHEA Grapalat" w:cs="Sylfaen"/>
                <w:sz w:val="20"/>
                <w:szCs w:val="20"/>
              </w:rPr>
              <w:t>.բ.</w:t>
            </w: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Կ.Տ.</w:t>
            </w:r>
          </w:p>
          <w:p w:rsidR="003337BC" w:rsidRPr="00712340" w:rsidRDefault="003337BC" w:rsidP="00C6013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Arial"/>
                <w:sz w:val="20"/>
                <w:szCs w:val="20"/>
                <w:lang w:val="hy-AM"/>
              </w:rPr>
              <w:t>2</w:t>
            </w:r>
            <w:r w:rsidRPr="00712340">
              <w:rPr>
                <w:rFonts w:ascii="GHEA Grapalat" w:hAnsi="GHEA Grapalat" w:cs="Arial"/>
                <w:sz w:val="20"/>
                <w:szCs w:val="20"/>
              </w:rPr>
              <w:t>1.</w:t>
            </w:r>
            <w:r w:rsidRPr="00712340">
              <w:rPr>
                <w:rFonts w:ascii="GHEA Grapalat" w:hAnsi="GHEA Grapalat" w:cs="Sylfaen"/>
                <w:sz w:val="20"/>
                <w:szCs w:val="20"/>
              </w:rPr>
              <w:t xml:space="preserve">ա. </w:t>
            </w:r>
            <w:r w:rsidRPr="00712340">
              <w:rPr>
                <w:rFonts w:ascii="Courier New" w:hAnsi="Courier New" w:cs="Courier New"/>
                <w:sz w:val="20"/>
                <w:szCs w:val="20"/>
              </w:rPr>
              <w:t> </w:t>
            </w:r>
            <w:r w:rsidRPr="00712340">
              <w:rPr>
                <w:rFonts w:ascii="GHEA Grapalat" w:hAnsi="GHEA Grapalat" w:cs="Sylfaen"/>
                <w:sz w:val="20"/>
                <w:szCs w:val="20"/>
              </w:rPr>
              <w:t>Վճարողի ստորագրությունները`</w:t>
            </w:r>
          </w:p>
          <w:p w:rsidR="003337BC" w:rsidRPr="00712340" w:rsidRDefault="003337BC" w:rsidP="00C60131">
            <w:pPr>
              <w:jc w:val="right"/>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Tahoma"/>
                <w:color w:val="000000"/>
                <w:sz w:val="20"/>
                <w:szCs w:val="20"/>
              </w:rPr>
              <w:t xml:space="preserve">                                               /____________________/</w:t>
            </w: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37BC" w:rsidRPr="00712340" w:rsidRDefault="003337BC" w:rsidP="00C60131">
            <w:pPr>
              <w:jc w:val="right"/>
              <w:rPr>
                <w:rFonts w:ascii="GHEA Grapalat" w:hAnsi="GHEA Grapalat" w:cs="Sylfaen"/>
                <w:sz w:val="20"/>
                <w:szCs w:val="20"/>
              </w:rPr>
            </w:pPr>
          </w:p>
          <w:p w:rsidR="003337BC" w:rsidRPr="00712340" w:rsidRDefault="003337BC" w:rsidP="00C60131">
            <w:pPr>
              <w:jc w:val="right"/>
              <w:rPr>
                <w:rFonts w:ascii="GHEA Grapalat" w:hAnsi="GHEA Grapalat" w:cs="Sylfaen"/>
                <w:sz w:val="20"/>
                <w:szCs w:val="20"/>
              </w:rPr>
            </w:pPr>
            <w:r w:rsidRPr="00712340">
              <w:rPr>
                <w:rFonts w:ascii="GHEA Grapalat" w:hAnsi="GHEA Grapalat" w:cs="Sylfaen"/>
                <w:sz w:val="20"/>
                <w:szCs w:val="20"/>
                <w:lang w:val="hy-AM"/>
              </w:rPr>
              <w:t>2</w:t>
            </w:r>
            <w:r w:rsidRPr="00712340">
              <w:rPr>
                <w:rFonts w:ascii="GHEA Grapalat" w:hAnsi="GHEA Grapalat" w:cs="Sylfaen"/>
                <w:sz w:val="20"/>
                <w:szCs w:val="20"/>
              </w:rPr>
              <w:t>1.բ.                                                                    Կ.Տ.</w:t>
            </w:r>
          </w:p>
          <w:p w:rsidR="003337BC" w:rsidRPr="00712340" w:rsidRDefault="003337BC" w:rsidP="00C60131">
            <w:pPr>
              <w:jc w:val="right"/>
              <w:rPr>
                <w:rFonts w:ascii="GHEA Grapalat" w:hAnsi="GHEA Grapalat" w:cs="Sylfaen"/>
                <w:sz w:val="20"/>
                <w:szCs w:val="20"/>
              </w:rPr>
            </w:pPr>
          </w:p>
        </w:tc>
      </w:tr>
      <w:tr w:rsidR="003337BC" w:rsidRPr="00712340" w:rsidTr="00C60131">
        <w:trPr>
          <w:trHeight w:val="2058"/>
        </w:trPr>
        <w:tc>
          <w:tcPr>
            <w:tcW w:w="5616" w:type="dxa"/>
            <w:tcBorders>
              <w:top w:val="single" w:sz="4" w:space="0" w:color="auto"/>
              <w:left w:val="single" w:sz="4" w:space="0" w:color="auto"/>
              <w:right w:val="single" w:sz="4" w:space="0" w:color="auto"/>
            </w:tcBorders>
            <w:noWrap/>
            <w:vAlign w:val="bottom"/>
          </w:tcPr>
          <w:p w:rsidR="003337BC" w:rsidRPr="00712340" w:rsidRDefault="003337BC" w:rsidP="00C60131">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4</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Շահառուին  սպասարկող ֆինանսական կազմակերպություն</w:t>
            </w:r>
            <w:r w:rsidRPr="00712340">
              <w:rPr>
                <w:rFonts w:ascii="GHEA Grapalat" w:hAnsi="GHEA Grapalat" w:cs="Tahoma"/>
                <w:color w:val="000000"/>
                <w:sz w:val="20"/>
                <w:szCs w:val="20"/>
              </w:rPr>
              <w:t xml:space="preserve"> </w:t>
            </w:r>
          </w:p>
          <w:p w:rsidR="003337BC" w:rsidRPr="00712340" w:rsidRDefault="003337BC" w:rsidP="00C60131">
            <w:pPr>
              <w:rPr>
                <w:rFonts w:ascii="GHEA Grapalat" w:hAnsi="GHEA Grapalat" w:cs="Tahoma"/>
                <w:color w:val="000000"/>
                <w:sz w:val="20"/>
                <w:szCs w:val="20"/>
                <w:lang w:val="hy-AM"/>
              </w:rPr>
            </w:pPr>
            <w:r w:rsidRPr="00712340">
              <w:rPr>
                <w:rFonts w:ascii="GHEA Grapalat" w:hAnsi="GHEA Grapalat" w:cs="Tahoma"/>
                <w:color w:val="000000"/>
                <w:sz w:val="20"/>
                <w:szCs w:val="20"/>
              </w:rPr>
              <w:t xml:space="preserve">                             </w:t>
            </w:r>
            <w:r w:rsidRPr="00712340">
              <w:rPr>
                <w:rFonts w:ascii="GHEA Grapalat" w:hAnsi="GHEA Grapalat" w:cs="Tahoma"/>
                <w:color w:val="000000"/>
                <w:sz w:val="20"/>
                <w:szCs w:val="20"/>
                <w:lang w:val="hy-AM"/>
              </w:rPr>
              <w:t xml:space="preserve">                 </w:t>
            </w:r>
          </w:p>
          <w:p w:rsidR="003337BC" w:rsidRPr="00712340" w:rsidRDefault="003337BC" w:rsidP="00C60131">
            <w:pPr>
              <w:rPr>
                <w:rFonts w:ascii="GHEA Grapalat" w:hAnsi="GHEA Grapalat" w:cs="Tahoma"/>
                <w:color w:val="000000"/>
                <w:sz w:val="20"/>
                <w:szCs w:val="20"/>
              </w:rPr>
            </w:pPr>
            <w:r w:rsidRPr="00712340">
              <w:rPr>
                <w:rFonts w:ascii="GHEA Grapalat" w:hAnsi="GHEA Grapalat" w:cs="Tahoma"/>
                <w:color w:val="000000"/>
                <w:sz w:val="20"/>
                <w:szCs w:val="20"/>
                <w:lang w:val="hy-AM"/>
              </w:rPr>
              <w:t xml:space="preserve">                                                 </w:t>
            </w:r>
            <w:r w:rsidRPr="00712340">
              <w:rPr>
                <w:rFonts w:ascii="GHEA Grapalat" w:hAnsi="GHEA Grapalat" w:cs="Tahoma"/>
                <w:color w:val="000000"/>
                <w:sz w:val="20"/>
                <w:szCs w:val="20"/>
              </w:rPr>
              <w:t xml:space="preserve">   /____________________/</w:t>
            </w: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w:t>
            </w: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/ստորագրություն/</w:t>
            </w:r>
          </w:p>
          <w:p w:rsidR="003337BC" w:rsidRPr="00712340" w:rsidRDefault="003337BC" w:rsidP="00C60131">
            <w:pPr>
              <w:rPr>
                <w:rFonts w:ascii="GHEA Grapalat" w:hAnsi="GHEA Grapalat" w:cs="Tahoma"/>
                <w:color w:val="000000"/>
                <w:sz w:val="20"/>
                <w:szCs w:val="20"/>
              </w:rPr>
            </w:pPr>
          </w:p>
          <w:p w:rsidR="003337BC" w:rsidRPr="00712340" w:rsidRDefault="003337BC" w:rsidP="00C6013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37BC" w:rsidRPr="00712340" w:rsidRDefault="003337BC" w:rsidP="00C60131">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3</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Վճարողին  սպասարկող ֆինանսական կազմակերպություն</w:t>
            </w:r>
            <w:r w:rsidRPr="00712340">
              <w:rPr>
                <w:rFonts w:ascii="GHEA Grapalat" w:hAnsi="GHEA Grapalat" w:cs="Tahoma"/>
                <w:color w:val="000000"/>
                <w:sz w:val="20"/>
                <w:szCs w:val="20"/>
              </w:rPr>
              <w:t xml:space="preserve"> </w:t>
            </w: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37BC" w:rsidRPr="00712340" w:rsidRDefault="003337BC" w:rsidP="00C60131">
            <w:pPr>
              <w:jc w:val="cente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/ստորագրություն/</w:t>
            </w:r>
          </w:p>
          <w:p w:rsidR="003337BC" w:rsidRPr="00712340" w:rsidRDefault="003337BC" w:rsidP="00C60131">
            <w:pPr>
              <w:jc w:val="right"/>
              <w:rPr>
                <w:rFonts w:ascii="GHEA Grapalat" w:hAnsi="GHEA Grapalat" w:cs="Arial"/>
                <w:sz w:val="20"/>
                <w:szCs w:val="20"/>
                <w:lang w:val="hy-AM"/>
              </w:rPr>
            </w:pPr>
          </w:p>
        </w:tc>
      </w:tr>
      <w:tr w:rsidR="003337BC" w:rsidRPr="00712340" w:rsidTr="00C60131">
        <w:trPr>
          <w:trHeight w:val="2194"/>
        </w:trPr>
        <w:tc>
          <w:tcPr>
            <w:tcW w:w="5616" w:type="dxa"/>
            <w:tcBorders>
              <w:top w:val="nil"/>
              <w:left w:val="single" w:sz="4" w:space="0" w:color="auto"/>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lastRenderedPageBreak/>
              <w:t>24.բ.                                                       Կ.Տ.</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2</w:t>
            </w:r>
            <w:r w:rsidRPr="00712340">
              <w:rPr>
                <w:rFonts w:ascii="GHEA Grapalat" w:hAnsi="GHEA Grapalat" w:cs="Sylfaen"/>
                <w:sz w:val="20"/>
                <w:szCs w:val="20"/>
                <w:lang w:val="hy-AM"/>
              </w:rPr>
              <w:t>4</w:t>
            </w:r>
            <w:r w:rsidRPr="00712340">
              <w:rPr>
                <w:rFonts w:ascii="GHEA Grapalat" w:hAnsi="GHEA Grapalat" w:cs="Sylfaen"/>
                <w:sz w:val="20"/>
                <w:szCs w:val="20"/>
              </w:rPr>
              <w:t>.</w:t>
            </w:r>
            <w:r w:rsidRPr="00712340">
              <w:rPr>
                <w:rFonts w:ascii="GHEA Grapalat" w:hAnsi="GHEA Grapalat" w:cs="Sylfaen"/>
                <w:sz w:val="20"/>
                <w:szCs w:val="20"/>
                <w:lang w:val="hy-AM"/>
              </w:rPr>
              <w:t>գ</w:t>
            </w:r>
            <w:r w:rsidRPr="00712340">
              <w:rPr>
                <w:rFonts w:ascii="GHEA Grapalat" w:hAnsi="GHEA Grapalat" w:cs="Tahoma"/>
                <w:color w:val="000000"/>
                <w:sz w:val="20"/>
                <w:szCs w:val="20"/>
              </w:rPr>
              <w:t xml:space="preserve">                                                 "___"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 xml:space="preserve">20___ </w:t>
            </w:r>
            <w:r w:rsidRPr="00712340">
              <w:rPr>
                <w:rFonts w:ascii="GHEA Grapalat" w:hAnsi="GHEA Grapalat" w:cs="Sylfaen"/>
                <w:color w:val="000000"/>
                <w:sz w:val="20"/>
                <w:szCs w:val="20"/>
              </w:rPr>
              <w:t>թ.</w:t>
            </w:r>
            <w:r w:rsidRPr="00712340">
              <w:rPr>
                <w:rFonts w:ascii="GHEA Grapalat" w:hAnsi="GHEA Grapalat" w:cs="Sylfaen"/>
                <w:sz w:val="20"/>
                <w:szCs w:val="20"/>
              </w:rPr>
              <w:t xml:space="preserve"> </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w:t>
            </w:r>
          </w:p>
          <w:p w:rsidR="003337BC" w:rsidRPr="00712340" w:rsidRDefault="003337BC" w:rsidP="00C6013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23.բ.                                                                 Կ.Տ.    </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w:t>
            </w:r>
          </w:p>
          <w:p w:rsidR="003337BC" w:rsidRPr="00712340" w:rsidRDefault="003337BC" w:rsidP="00C60131">
            <w:pPr>
              <w:rPr>
                <w:rFonts w:ascii="GHEA Grapalat" w:hAnsi="GHEA Grapalat" w:cs="Sylfaen"/>
                <w:color w:val="000000"/>
                <w:sz w:val="20"/>
                <w:szCs w:val="20"/>
              </w:rPr>
            </w:pPr>
            <w:r w:rsidRPr="00712340">
              <w:rPr>
                <w:rFonts w:ascii="GHEA Grapalat" w:hAnsi="GHEA Grapalat" w:cs="Sylfaen"/>
                <w:sz w:val="20"/>
                <w:szCs w:val="20"/>
              </w:rPr>
              <w:t>23.</w:t>
            </w:r>
            <w:r w:rsidRPr="00712340">
              <w:rPr>
                <w:rFonts w:ascii="GHEA Grapalat" w:hAnsi="GHEA Grapalat" w:cs="Sylfaen"/>
                <w:sz w:val="20"/>
                <w:szCs w:val="20"/>
                <w:lang w:val="hy-AM"/>
              </w:rPr>
              <w:t>գ</w:t>
            </w:r>
            <w:r w:rsidRPr="00712340">
              <w:rPr>
                <w:rFonts w:ascii="GHEA Grapalat" w:hAnsi="GHEA Grapalat" w:cs="Sylfaen"/>
                <w:sz w:val="20"/>
                <w:szCs w:val="20"/>
              </w:rPr>
              <w:t xml:space="preserve">.Կատարման ամսաթիվը`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p w:rsidR="003337BC" w:rsidRPr="00712340" w:rsidRDefault="003337BC" w:rsidP="00C60131">
            <w:pPr>
              <w:rPr>
                <w:rFonts w:ascii="GHEA Grapalat" w:hAnsi="GHEA Grapalat" w:cs="Sylfaen"/>
                <w:color w:val="000000"/>
                <w:sz w:val="20"/>
                <w:szCs w:val="20"/>
              </w:rPr>
            </w:pPr>
          </w:p>
          <w:p w:rsidR="003337BC" w:rsidRPr="00712340" w:rsidRDefault="003337BC" w:rsidP="00C60131">
            <w:pPr>
              <w:rPr>
                <w:rFonts w:ascii="GHEA Grapalat" w:hAnsi="GHEA Grapalat" w:cs="Sylfaen"/>
                <w:sz w:val="20"/>
                <w:szCs w:val="20"/>
              </w:rPr>
            </w:pPr>
          </w:p>
          <w:p w:rsidR="003337BC" w:rsidRPr="00712340" w:rsidRDefault="003337BC" w:rsidP="00C60131">
            <w:pPr>
              <w:jc w:val="right"/>
              <w:rPr>
                <w:rFonts w:ascii="GHEA Grapalat" w:hAnsi="GHEA Grapalat" w:cs="Arial"/>
                <w:sz w:val="20"/>
                <w:szCs w:val="20"/>
              </w:rPr>
            </w:pPr>
          </w:p>
        </w:tc>
      </w:tr>
    </w:tbl>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E81BDB"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81BDB">
        <w:rPr>
          <w:rFonts w:ascii="GHEA Grapalat" w:hAnsi="GHEA Grapalat"/>
          <w:i/>
          <w:sz w:val="16"/>
          <w:lang w:val="hy-AM"/>
        </w:rPr>
        <w:t xml:space="preserve">* </w:t>
      </w:r>
      <w:r w:rsidRPr="00712340">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37BC" w:rsidRPr="00712340" w:rsidRDefault="003337BC" w:rsidP="003337BC">
      <w:pPr>
        <w:jc w:val="center"/>
        <w:rPr>
          <w:rFonts w:ascii="GHEA Grapalat" w:hAnsi="GHEA Grapalat"/>
          <w:b/>
          <w:sz w:val="22"/>
          <w:szCs w:val="22"/>
          <w:lang w:val="nl-NL"/>
        </w:rPr>
      </w:pPr>
      <w:r w:rsidRPr="00712340">
        <w:rPr>
          <w:rFonts w:ascii="GHEA Grapalat" w:hAnsi="GHEA Grapalat"/>
          <w:b/>
          <w:lang w:val="hy-AM"/>
        </w:rPr>
        <w:br w:type="page"/>
      </w:r>
      <w:r w:rsidRPr="00E81BDB">
        <w:rPr>
          <w:rFonts w:ascii="GHEA Grapalat" w:hAnsi="GHEA Grapalat"/>
          <w:b/>
          <w:sz w:val="22"/>
          <w:szCs w:val="22"/>
          <w:lang w:val="hy-AM"/>
        </w:rPr>
        <w:lastRenderedPageBreak/>
        <w:t>Վճարման</w:t>
      </w:r>
      <w:r w:rsidRPr="00712340">
        <w:rPr>
          <w:rFonts w:ascii="GHEA Grapalat" w:hAnsi="GHEA Grapalat"/>
          <w:b/>
          <w:sz w:val="22"/>
          <w:szCs w:val="22"/>
          <w:lang w:val="nl-NL"/>
        </w:rPr>
        <w:t xml:space="preserve"> </w:t>
      </w:r>
      <w:r w:rsidRPr="00E81BDB">
        <w:rPr>
          <w:rFonts w:ascii="GHEA Grapalat" w:hAnsi="GHEA Grapalat"/>
          <w:b/>
          <w:sz w:val="22"/>
          <w:szCs w:val="22"/>
          <w:lang w:val="hy-AM"/>
        </w:rPr>
        <w:t>պահանջագրի</w:t>
      </w:r>
      <w:r w:rsidRPr="00712340">
        <w:rPr>
          <w:rFonts w:ascii="GHEA Grapalat" w:hAnsi="GHEA Grapalat"/>
          <w:b/>
          <w:sz w:val="22"/>
          <w:szCs w:val="22"/>
          <w:lang w:val="nl-NL"/>
        </w:rPr>
        <w:t xml:space="preserve"> </w:t>
      </w:r>
      <w:r w:rsidRPr="00E81BDB">
        <w:rPr>
          <w:rFonts w:ascii="GHEA Grapalat" w:hAnsi="GHEA Grapalat"/>
          <w:b/>
          <w:sz w:val="22"/>
          <w:szCs w:val="22"/>
          <w:lang w:val="hy-AM"/>
        </w:rPr>
        <w:t>պարտադիր</w:t>
      </w:r>
      <w:r w:rsidRPr="00712340">
        <w:rPr>
          <w:rFonts w:ascii="GHEA Grapalat" w:hAnsi="GHEA Grapalat"/>
          <w:b/>
          <w:sz w:val="22"/>
          <w:szCs w:val="22"/>
          <w:lang w:val="nl-NL"/>
        </w:rPr>
        <w:t xml:space="preserve"> </w:t>
      </w:r>
      <w:r w:rsidRPr="00E81BDB">
        <w:rPr>
          <w:rFonts w:ascii="GHEA Grapalat" w:hAnsi="GHEA Grapalat"/>
          <w:b/>
          <w:sz w:val="22"/>
          <w:szCs w:val="22"/>
          <w:lang w:val="hy-AM"/>
        </w:rPr>
        <w:t>վավերապայմանները</w:t>
      </w:r>
      <w:r w:rsidRPr="00712340">
        <w:rPr>
          <w:rFonts w:ascii="GHEA Grapalat" w:hAnsi="GHEA Grapalat"/>
          <w:b/>
          <w:sz w:val="22"/>
          <w:szCs w:val="22"/>
          <w:lang w:val="nl-NL"/>
        </w:rPr>
        <w:t xml:space="preserve"> </w:t>
      </w:r>
      <w:r w:rsidRPr="00E81BDB">
        <w:rPr>
          <w:rFonts w:ascii="GHEA Grapalat" w:hAnsi="GHEA Grapalat"/>
          <w:b/>
          <w:sz w:val="22"/>
          <w:szCs w:val="22"/>
          <w:lang w:val="hy-AM"/>
        </w:rPr>
        <w:t>և</w:t>
      </w:r>
      <w:r w:rsidRPr="00712340">
        <w:rPr>
          <w:rFonts w:ascii="GHEA Grapalat" w:hAnsi="GHEA Grapalat"/>
          <w:b/>
          <w:sz w:val="22"/>
          <w:szCs w:val="22"/>
          <w:lang w:val="nl-NL"/>
        </w:rPr>
        <w:t xml:space="preserve"> </w:t>
      </w:r>
      <w:r w:rsidRPr="00E81BDB">
        <w:rPr>
          <w:rFonts w:ascii="GHEA Grapalat" w:hAnsi="GHEA Grapalat"/>
          <w:b/>
          <w:sz w:val="22"/>
          <w:szCs w:val="22"/>
          <w:lang w:val="hy-AM"/>
        </w:rPr>
        <w:t>լրացման</w:t>
      </w:r>
      <w:r w:rsidRPr="00712340">
        <w:rPr>
          <w:rFonts w:ascii="GHEA Grapalat" w:hAnsi="GHEA Grapalat"/>
          <w:b/>
          <w:sz w:val="22"/>
          <w:szCs w:val="22"/>
          <w:lang w:val="nl-NL"/>
        </w:rPr>
        <w:t xml:space="preserve"> </w:t>
      </w:r>
      <w:r w:rsidRPr="00712340">
        <w:rPr>
          <w:rFonts w:ascii="GHEA Grapalat" w:hAnsi="GHEA Grapalat"/>
          <w:b/>
          <w:sz w:val="22"/>
          <w:szCs w:val="22"/>
          <w:lang w:val="hy-AM"/>
        </w:rPr>
        <w:t>ուղեցույց</w:t>
      </w:r>
      <w:r w:rsidRPr="00E81BDB">
        <w:rPr>
          <w:rFonts w:ascii="GHEA Grapalat" w:hAnsi="GHEA Grapalat"/>
          <w:b/>
          <w:sz w:val="22"/>
          <w:szCs w:val="22"/>
          <w:lang w:val="hy-AM"/>
        </w:rPr>
        <w:t>ը</w:t>
      </w:r>
    </w:p>
    <w:p w:rsidR="003337BC" w:rsidRPr="00712340" w:rsidRDefault="003337BC" w:rsidP="003337B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Նշված դաշտի/</w:t>
            </w:r>
          </w:p>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lang w:val="hy-AM"/>
              </w:rPr>
            </w:pPr>
            <w:r w:rsidRPr="00712340">
              <w:rPr>
                <w:rFonts w:ascii="GHEA Grapalat" w:hAnsi="GHEA Grapalat"/>
                <w:b/>
                <w:sz w:val="20"/>
                <w:szCs w:val="20"/>
              </w:rPr>
              <w:t>Վավերապայմանի լրացման պահանջը</w:t>
            </w:r>
            <w:r w:rsidRPr="00712340">
              <w:rPr>
                <w:rFonts w:ascii="GHEA Grapalat" w:hAnsi="GHEA Grapalat"/>
                <w:b/>
                <w:sz w:val="20"/>
                <w:szCs w:val="20"/>
                <w:lang w:val="hy-AM"/>
              </w:rPr>
              <w:t xml:space="preserve"> </w:t>
            </w:r>
          </w:p>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Վավերապայմանը</w:t>
            </w:r>
          </w:p>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 xml:space="preserve">լրացնող կողմը` </w:t>
            </w:r>
          </w:p>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շահառուն կամ վճարողը</w:t>
            </w:r>
          </w:p>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5</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Փաստաթղթի վրա նախապես լրացված է &lt;Վճարման պահանջագիր&gt;</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 կողմից` վճարողի բանկին վճարման պահանջագիրը ներկայացնելիս</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ind w:left="132" w:hanging="132"/>
              <w:jc w:val="center"/>
              <w:rPr>
                <w:rFonts w:ascii="GHEA Grapalat" w:hAnsi="GHEA Grapalat"/>
                <w:sz w:val="20"/>
                <w:szCs w:val="20"/>
                <w:lang w:val="hy-AM"/>
              </w:rPr>
            </w:pPr>
            <w:r w:rsidRPr="00712340">
              <w:rPr>
                <w:rFonts w:ascii="GHEA Grapalat" w:hAnsi="GHEA Grapalat"/>
                <w:sz w:val="20"/>
                <w:szCs w:val="20"/>
              </w:rPr>
              <w:t>լրացվում է շահառուի կողմից` վճարողի բանկին վճարման պահանջագրի ներկայացման օրը</w:t>
            </w:r>
            <w:r w:rsidRPr="00712340">
              <w:rPr>
                <w:rFonts w:ascii="GHEA Grapalat" w:hAnsi="GHEA Grapalat"/>
                <w:sz w:val="20"/>
                <w:szCs w:val="20"/>
                <w:lang w:val="hy-AM"/>
              </w:rPr>
              <w:t xml:space="preserve">: </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12340">
              <w:rPr>
                <w:rFonts w:ascii="GHEA Grapalat" w:hAnsi="GHEA Grapalat"/>
                <w:sz w:val="20"/>
                <w:szCs w:val="20"/>
                <w:lang w:val="hy-AM"/>
              </w:rPr>
              <w:t xml:space="preserve"> </w:t>
            </w:r>
            <w:r w:rsidRPr="0071234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ind w:left="252" w:hanging="252"/>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w:t>
            </w:r>
            <w:r w:rsidRPr="00712340">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lastRenderedPageBreak/>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Հ</w:t>
            </w:r>
            <w:r w:rsidRPr="007123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rPr>
              <w:t xml:space="preserve"> (</w:t>
            </w:r>
            <w:r w:rsidRPr="00712340">
              <w:rPr>
                <w:rFonts w:ascii="GHEA Grapalat" w:hAnsi="GHEA Grapalat" w:cs="Sylfaen"/>
                <w:sz w:val="20"/>
                <w:szCs w:val="20"/>
                <w:lang w:val="hy-AM"/>
              </w:rPr>
              <w:t>գնումների հետ կապված գործընթացում չի լրացվում</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lang w:val="ru-RU"/>
              </w:rPr>
              <w:t>(</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 այն բանկային (</w:t>
            </w:r>
            <w:r w:rsidRPr="00712340">
              <w:rPr>
                <w:rFonts w:ascii="GHEA Grapalat" w:hAnsi="GHEA Grapalat"/>
                <w:sz w:val="20"/>
                <w:szCs w:val="20"/>
                <w:lang w:val="hy-AM"/>
              </w:rPr>
              <w:t>գանձապետական</w:t>
            </w:r>
            <w:r w:rsidRPr="0071234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լրացվում է վճարողի կողմից</w:t>
            </w:r>
            <w:r w:rsidRPr="00712340">
              <w:rPr>
                <w:rFonts w:ascii="GHEA Grapalat" w:hAnsi="GHEA Grapalat"/>
                <w:sz w:val="20"/>
                <w:szCs w:val="20"/>
                <w:lang w:val="hy-AM"/>
              </w:rPr>
              <w:t xml:space="preserve"> </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Ակցեպտավորված գումարը՝  (թվերով</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ոչ պարտադիր</w:t>
            </w:r>
          </w:p>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(չի լրացվում եւ չի կիրառվում)</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 xml:space="preserve">Պարտադիր </w:t>
            </w:r>
            <w:r w:rsidRPr="00712340">
              <w:rPr>
                <w:rFonts w:ascii="GHEA Grapalat" w:hAnsi="GHEA Grapalat"/>
                <w:sz w:val="20"/>
                <w:szCs w:val="20"/>
                <w:lang w:val="hy-AM"/>
              </w:rPr>
              <w:t xml:space="preserve">լրացվում է </w:t>
            </w:r>
            <w:r w:rsidRPr="00712340">
              <w:rPr>
                <w:rFonts w:ascii="GHEA Grapalat" w:hAnsi="GHEA Grapalat"/>
                <w:sz w:val="20"/>
                <w:szCs w:val="20"/>
              </w:rPr>
              <w:t>«</w:t>
            </w:r>
            <w:r>
              <w:rPr>
                <w:rFonts w:ascii="GHEA Grapalat" w:hAnsi="GHEA Grapalat"/>
                <w:sz w:val="20"/>
                <w:szCs w:val="20"/>
                <w:lang w:val="hy-AM"/>
              </w:rPr>
              <w:t>որակավորման</w:t>
            </w:r>
            <w:r w:rsidRPr="00712340">
              <w:rPr>
                <w:rFonts w:ascii="GHEA Grapalat" w:hAnsi="GHEA Grapalat"/>
                <w:sz w:val="20"/>
                <w:szCs w:val="20"/>
                <w:lang w:val="hy-AM"/>
              </w:rPr>
              <w:t xml:space="preserve"> ապահովման համար</w:t>
            </w:r>
            <w:r w:rsidRPr="00712340">
              <w:rPr>
                <w:rFonts w:ascii="GHEA Grapalat" w:hAnsi="GHEA Grapalat"/>
                <w:sz w:val="20"/>
                <w:szCs w:val="20"/>
              </w:rPr>
              <w:t>»</w:t>
            </w:r>
            <w:r w:rsidRPr="007123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12340">
              <w:rPr>
                <w:rFonts w:ascii="GHEA Grapalat" w:hAnsi="GHEA Grapalat"/>
                <w:sz w:val="20"/>
                <w:szCs w:val="20"/>
              </w:rPr>
              <w:lastRenderedPageBreak/>
              <w:t>համարը</w:t>
            </w:r>
            <w:r w:rsidRPr="00712340">
              <w:rPr>
                <w:rFonts w:ascii="GHEA Grapalat" w:hAnsi="GHEA Grapalat"/>
                <w:sz w:val="20"/>
                <w:szCs w:val="20"/>
                <w:lang w:val="hy-AM"/>
              </w:rPr>
              <w:t>,</w:t>
            </w:r>
            <w:r w:rsidRPr="00712340">
              <w:rPr>
                <w:rFonts w:ascii="GHEA Grapalat" w:hAnsi="GHEA Grapalat" w:cs="Arial"/>
                <w:sz w:val="20"/>
                <w:szCs w:val="20"/>
                <w:lang w:val="hy-AM"/>
              </w:rPr>
              <w:t xml:space="preserve"> </w:t>
            </w:r>
            <w:r w:rsidRPr="00712340">
              <w:rPr>
                <w:rFonts w:ascii="GHEA Grapalat" w:hAnsi="GHEA Grapalat"/>
                <w:sz w:val="20"/>
                <w:szCs w:val="20"/>
              </w:rPr>
              <w:t xml:space="preserve"> գնման ընթացակարգի ծածկագիրը</w:t>
            </w:r>
            <w:r w:rsidRPr="007123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lastRenderedPageBreak/>
              <w:t xml:space="preserve">լրացվում է </w:t>
            </w:r>
            <w:r w:rsidRPr="00712340">
              <w:rPr>
                <w:rFonts w:ascii="GHEA Grapalat" w:hAnsi="GHEA Grapalat"/>
                <w:sz w:val="20"/>
                <w:szCs w:val="20"/>
                <w:lang w:val="hy-AM"/>
              </w:rPr>
              <w:t>շահառու</w:t>
            </w:r>
            <w:r w:rsidRPr="00712340">
              <w:rPr>
                <w:rFonts w:ascii="GHEA Grapalat" w:hAnsi="GHEA Grapalat"/>
                <w:sz w:val="20"/>
                <w:szCs w:val="20"/>
              </w:rPr>
              <w:t>ի կողմից</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Del="0010680B" w:rsidRDefault="003337BC" w:rsidP="00C60131">
            <w:pPr>
              <w:jc w:val="center"/>
              <w:rPr>
                <w:rFonts w:ascii="GHEA Grapalat" w:hAnsi="GHEA Grapalat"/>
                <w:sz w:val="20"/>
                <w:szCs w:val="20"/>
                <w:lang w:val="hy-AM"/>
              </w:rPr>
            </w:pPr>
            <w:r w:rsidRPr="0071234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cs="Sylfaen"/>
                <w:sz w:val="20"/>
                <w:szCs w:val="20"/>
                <w:lang w:val="hy-AM"/>
              </w:rPr>
            </w:pPr>
            <w:r w:rsidRPr="00712340">
              <w:rPr>
                <w:rFonts w:ascii="GHEA Grapalat" w:hAnsi="GHEA Grapalat"/>
                <w:sz w:val="20"/>
                <w:szCs w:val="20"/>
              </w:rPr>
              <w:t>պարտադիր</w:t>
            </w:r>
            <w:r w:rsidRPr="00712340">
              <w:rPr>
                <w:rFonts w:ascii="GHEA Grapalat" w:hAnsi="GHEA Grapalat" w:cs="Sylfaen"/>
                <w:sz w:val="20"/>
                <w:szCs w:val="20"/>
                <w:lang w:val="hy-AM"/>
              </w:rPr>
              <w:t xml:space="preserve"> </w:t>
            </w:r>
          </w:p>
          <w:p w:rsidR="003337BC" w:rsidRPr="00712340" w:rsidRDefault="003337BC" w:rsidP="00C60131">
            <w:pPr>
              <w:jc w:val="center"/>
              <w:rPr>
                <w:rFonts w:ascii="GHEA Grapalat" w:hAnsi="GHEA Grapalat" w:cs="Sylfaen"/>
                <w:sz w:val="20"/>
                <w:szCs w:val="20"/>
                <w:lang w:val="hy-AM"/>
              </w:rPr>
            </w:pPr>
            <w:r w:rsidRPr="00712340">
              <w:rPr>
                <w:rFonts w:ascii="GHEA Grapalat" w:hAnsi="GHEA Grapalat" w:cs="Sylfaen"/>
                <w:sz w:val="20"/>
                <w:szCs w:val="20"/>
                <w:lang w:val="hy-AM"/>
              </w:rPr>
              <w:t xml:space="preserve">լրացվում է &lt;ակցեպտավորված վճարում&gt; բառերը, </w:t>
            </w:r>
          </w:p>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 xml:space="preserve">նախապես լրացվում է շահառուի կողմից </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12340">
              <w:rPr>
                <w:rFonts w:ascii="GHEA Grapalat" w:hAnsi="GHEA Grapalat"/>
                <w:sz w:val="20"/>
                <w:szCs w:val="20"/>
                <w:lang w:val="hy-AM"/>
              </w:rPr>
              <w:t xml:space="preserve"> </w:t>
            </w:r>
            <w:r w:rsidRPr="00712340">
              <w:rPr>
                <w:rFonts w:ascii="GHEA Grapalat" w:hAnsi="GHEA Grapalat"/>
                <w:sz w:val="20"/>
                <w:szCs w:val="20"/>
              </w:rPr>
              <w:t>(</w:t>
            </w:r>
            <w:r w:rsidRPr="00712340">
              <w:rPr>
                <w:rFonts w:ascii="GHEA Grapalat" w:hAnsi="GHEA Grapalat"/>
                <w:sz w:val="20"/>
                <w:szCs w:val="20"/>
                <w:lang w:val="hy-AM"/>
              </w:rPr>
              <w:t>վճարողի բանկին</w:t>
            </w:r>
            <w:r w:rsidRPr="00712340">
              <w:rPr>
                <w:rFonts w:ascii="GHEA Grapalat" w:hAnsi="GHEA Grapalat"/>
                <w:sz w:val="20"/>
                <w:szCs w:val="20"/>
              </w:rPr>
              <w:t>)</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Եթ ե լրացվել է &lt;</w:t>
            </w:r>
            <w:r w:rsidRPr="00712340">
              <w:rPr>
                <w:rFonts w:ascii="GHEA Grapalat" w:hAnsi="GHEA Grapalat" w:cs="Sylfaen"/>
                <w:sz w:val="20"/>
                <w:szCs w:val="20"/>
                <w:lang w:val="hy-AM"/>
              </w:rPr>
              <w:t>Վճարման կատարման հիմքեր&gt; դաշտը ապա այս տվյալը պարտադիր լրացվում է</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w:t>
            </w:r>
            <w:r w:rsidRPr="00712340">
              <w:rPr>
                <w:rFonts w:ascii="GHEA Grapalat" w:hAnsi="GHEA Grapalat"/>
                <w:sz w:val="20"/>
                <w:szCs w:val="20"/>
                <w:lang w:val="hy-AM"/>
              </w:rPr>
              <w:t xml:space="preserve"> </w:t>
            </w:r>
            <w:r w:rsidRPr="00712340">
              <w:rPr>
                <w:rFonts w:ascii="GHEA Grapalat" w:hAnsi="GHEA Grapalat"/>
                <w:sz w:val="20"/>
                <w:szCs w:val="20"/>
              </w:rPr>
              <w:t>կողմից</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այս դաշտը լրացվում</w:t>
            </w:r>
            <w:r w:rsidRPr="00712340">
              <w:rPr>
                <w:rFonts w:ascii="GHEA Grapalat" w:hAnsi="GHEA Grapalat"/>
                <w:sz w:val="20"/>
                <w:szCs w:val="20"/>
                <w:lang w:val="hy-AM"/>
              </w:rPr>
              <w:t xml:space="preserve"> է վճարողի կողմից պահանջագրի ներկայացման դեպքում: Ընդ որում</w:t>
            </w:r>
            <w:r w:rsidRPr="00712340">
              <w:rPr>
                <w:rFonts w:ascii="GHEA Grapalat" w:hAnsi="GHEA Grapalat"/>
                <w:sz w:val="20"/>
                <w:szCs w:val="20"/>
              </w:rPr>
              <w:t xml:space="preserve"> եթե </w:t>
            </w:r>
            <w:r w:rsidRPr="00712340">
              <w:rPr>
                <w:rFonts w:ascii="GHEA Grapalat" w:hAnsi="GHEA Grapalat" w:cs="Sylfaen"/>
                <w:sz w:val="20"/>
                <w:szCs w:val="20"/>
                <w:lang w:val="hy-AM"/>
              </w:rPr>
              <w:t xml:space="preserve">Վճարման պայմաններ դաշտում </w:t>
            </w:r>
            <w:r w:rsidRPr="00712340">
              <w:rPr>
                <w:rFonts w:ascii="GHEA Grapalat" w:hAnsi="GHEA Grapalat"/>
                <w:sz w:val="20"/>
                <w:szCs w:val="20"/>
                <w:lang w:val="hy-AM"/>
              </w:rPr>
              <w:t>նշված է &lt;ակցեպտավորված վճարում&gt; ապա</w:t>
            </w:r>
            <w:r w:rsidRPr="00712340">
              <w:rPr>
                <w:rFonts w:ascii="GHEA Grapalat" w:hAnsi="GHEA Grapalat" w:cs="Sylfaen"/>
                <w:sz w:val="20"/>
                <w:szCs w:val="20"/>
                <w:lang w:val="hy-AM"/>
              </w:rPr>
              <w:t xml:space="preserve"> </w:t>
            </w:r>
            <w:r w:rsidRPr="00712340">
              <w:rPr>
                <w:rFonts w:ascii="GHEA Grapalat" w:hAnsi="GHEA Grapalat"/>
                <w:sz w:val="20"/>
                <w:szCs w:val="20"/>
              </w:rPr>
              <w:t>վճարող</w:t>
            </w:r>
            <w:r w:rsidRPr="00712340">
              <w:rPr>
                <w:rFonts w:ascii="GHEA Grapalat" w:hAnsi="GHEA Grapalat"/>
                <w:sz w:val="20"/>
                <w:szCs w:val="20"/>
                <w:lang w:val="hy-AM"/>
              </w:rPr>
              <w:t xml:space="preserve">ը ստորագրելով՝ </w:t>
            </w:r>
            <w:r w:rsidRPr="00712340">
              <w:rPr>
                <w:rFonts w:ascii="GHEA Grapalat" w:hAnsi="GHEA Grapalat" w:cs="Sylfaen"/>
                <w:sz w:val="20"/>
                <w:szCs w:val="20"/>
                <w:lang w:val="hy-AM"/>
              </w:rPr>
              <w:t xml:space="preserve">նախապես </w:t>
            </w:r>
            <w:r w:rsidRPr="00712340">
              <w:rPr>
                <w:rFonts w:ascii="GHEA Grapalat" w:hAnsi="GHEA Grapalat"/>
                <w:sz w:val="20"/>
                <w:szCs w:val="20"/>
                <w:lang w:val="hy-AM"/>
              </w:rPr>
              <w:t xml:space="preserve">համաձայնվում  </w:t>
            </w:r>
            <w:r w:rsidRPr="00712340">
              <w:rPr>
                <w:rFonts w:ascii="GHEA Grapalat" w:hAnsi="GHEA Grapalat" w:cs="Sylfaen"/>
                <w:sz w:val="20"/>
                <w:szCs w:val="20"/>
                <w:lang w:val="hy-AM"/>
              </w:rPr>
              <w:t xml:space="preserve">  </w:t>
            </w:r>
            <w:r w:rsidRPr="007123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37BC" w:rsidRPr="00712340" w:rsidRDefault="003337BC" w:rsidP="00C6013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 xml:space="preserve">ստորագրվում է վճարողի կողմից կամ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դրվում է վճարողի էլեկտրոնային ստորագրությունը</w:t>
            </w:r>
          </w:p>
          <w:p w:rsidR="003337BC" w:rsidRPr="00712340" w:rsidRDefault="003337BC" w:rsidP="00C60131">
            <w:pPr>
              <w:jc w:val="center"/>
              <w:rPr>
                <w:rFonts w:ascii="GHEA Grapalat" w:hAnsi="GHEA Grapalat"/>
                <w:sz w:val="20"/>
                <w:szCs w:val="20"/>
                <w:lang w:val="hy-AM"/>
              </w:rPr>
            </w:pP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պարտադիր`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կնիքի առկայության դեպքում</w:t>
            </w:r>
            <w:r w:rsidRPr="007123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 xml:space="preserve">կնքվում է վճարողի կողմից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թղթային եղանակով ներկայացնելիս</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r w:rsidRPr="00712340">
              <w:rPr>
                <w:rFonts w:ascii="GHEA Grapalat" w:hAnsi="GHEA Grapalat"/>
                <w:sz w:val="20"/>
                <w:szCs w:val="20"/>
                <w:lang w:val="hy-AM"/>
              </w:rPr>
              <w:t>՝</w:t>
            </w:r>
            <w:r w:rsidRPr="00712340">
              <w:rPr>
                <w:rFonts w:ascii="GHEA Grapalat" w:hAnsi="GHEA Grapalat"/>
                <w:sz w:val="20"/>
                <w:szCs w:val="20"/>
              </w:rPr>
              <w:t xml:space="preserve"> </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ստորագրվում է շահառուի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պարտադիր` </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կնքվում է շահառուի կողմից</w:t>
            </w:r>
            <w:r w:rsidRPr="00712340">
              <w:rPr>
                <w:rFonts w:ascii="GHEA Grapalat" w:hAnsi="GHEA Grapalat"/>
                <w:sz w:val="20"/>
                <w:szCs w:val="20"/>
                <w:lang w:val="hy-AM"/>
              </w:rPr>
              <w:t xml:space="preserve">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թղթային եղանակով բանկ ներկայացնելիս</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w:t>
            </w:r>
            <w:r w:rsidRPr="00712340">
              <w:rPr>
                <w:rFonts w:ascii="GHEA Grapalat" w:hAnsi="GHEA Grapalat"/>
                <w:sz w:val="20"/>
                <w:szCs w:val="20"/>
                <w:lang w:val="hy-AM"/>
              </w:rPr>
              <w:t xml:space="preserve"> </w:t>
            </w:r>
            <w:r w:rsidRPr="00712340">
              <w:rPr>
                <w:rFonts w:ascii="GHEA Grapalat" w:hAnsi="GHEA Grapalat"/>
                <w:sz w:val="20"/>
                <w:szCs w:val="20"/>
              </w:rPr>
              <w:t>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վճարողին </w:t>
            </w:r>
            <w:r w:rsidRPr="00712340">
              <w:rPr>
                <w:rFonts w:ascii="GHEA Grapalat" w:hAnsi="GHEA Grapalat"/>
                <w:sz w:val="20"/>
                <w:szCs w:val="20"/>
              </w:rPr>
              <w:lastRenderedPageBreak/>
              <w:t xml:space="preserve">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lastRenderedPageBreak/>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lastRenderedPageBreak/>
              <w:t>2</w:t>
            </w:r>
            <w:r w:rsidRPr="00712340">
              <w:rPr>
                <w:rFonts w:ascii="GHEA Grapalat" w:hAnsi="GHEA Grapalat"/>
                <w:sz w:val="20"/>
                <w:szCs w:val="20"/>
                <w:lang w:val="hy-AM"/>
              </w:rPr>
              <w:t>3</w:t>
            </w:r>
            <w:r w:rsidRPr="00712340">
              <w:rPr>
                <w:rFonts w:ascii="GHEA Grapalat" w:hAnsi="GHEA Grapalat"/>
                <w:sz w:val="20"/>
                <w:szCs w:val="20"/>
              </w:rPr>
              <w:t>.</w:t>
            </w:r>
            <w:r w:rsidRPr="007123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վճարման պահանջագիրը շահառուին սպասարկող ֆինանսական կազմակերպության</w:t>
            </w:r>
            <w:r w:rsidRPr="00712340">
              <w:rPr>
                <w:rFonts w:ascii="GHEA Grapalat" w:hAnsi="GHEA Grapalat"/>
                <w:sz w:val="20"/>
                <w:szCs w:val="20"/>
                <w:lang w:val="hy-AM"/>
              </w:rPr>
              <w:t xml:space="preserve">ը </w:t>
            </w:r>
            <w:r w:rsidRPr="00712340">
              <w:rPr>
                <w:rFonts w:ascii="GHEA Grapalat" w:hAnsi="GHEA Grapalat"/>
                <w:sz w:val="20"/>
                <w:szCs w:val="20"/>
              </w:rPr>
              <w:t xml:space="preserve"> 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w:t>
            </w:r>
            <w:r w:rsidRPr="00712340">
              <w:rPr>
                <w:rFonts w:ascii="GHEA Grapalat" w:hAnsi="GHEA Grapalat"/>
                <w:sz w:val="20"/>
                <w:szCs w:val="20"/>
              </w:rPr>
              <w:t xml:space="preserve">աշխատակցի ստորագրությունը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շահառռւին 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դրոշմակնիքը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սույն տվյալները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են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bl>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rPr>
          <w:rFonts w:ascii="GHEA Grapalat" w:hAnsi="GHEA Grapalat"/>
        </w:rPr>
      </w:pPr>
    </w:p>
    <w:p w:rsidR="003337BC" w:rsidRPr="00712340" w:rsidRDefault="003337BC" w:rsidP="003337BC">
      <w:pPr>
        <w:jc w:val="center"/>
        <w:rPr>
          <w:rFonts w:ascii="GHEA Grapalat" w:hAnsi="GHEA Grapalat" w:cs="GHEA Grapalat"/>
          <w:sz w:val="22"/>
          <w:szCs w:val="22"/>
          <w:lang w:val="hy-AM"/>
        </w:rPr>
      </w:pPr>
    </w:p>
    <w:p w:rsidR="003337BC" w:rsidRPr="00712340" w:rsidRDefault="003337BC" w:rsidP="003337BC">
      <w:pPr>
        <w:pStyle w:val="31"/>
        <w:spacing w:line="240" w:lineRule="auto"/>
        <w:jc w:val="right"/>
        <w:rPr>
          <w:rFonts w:ascii="GHEA Grapalat" w:hAnsi="GHEA Grapalat" w:cs="GHEA Grapalat"/>
          <w:i/>
          <w:sz w:val="18"/>
          <w:szCs w:val="18"/>
          <w:lang w:val="hy-AM"/>
        </w:rPr>
      </w:pPr>
      <w:r w:rsidRPr="00712340">
        <w:rPr>
          <w:rFonts w:ascii="GHEA Grapalat" w:hAnsi="GHEA Grapalat"/>
          <w:b/>
          <w:lang w:val="hy-AM"/>
        </w:rPr>
        <w:br w:type="page"/>
      </w:r>
      <w:r w:rsidRPr="00712340">
        <w:rPr>
          <w:rFonts w:ascii="GHEA Grapalat" w:hAnsi="GHEA Grapalat" w:cs="GHEA Grapalat"/>
          <w:i/>
          <w:sz w:val="18"/>
          <w:szCs w:val="18"/>
          <w:lang w:val="hy-AM"/>
        </w:rPr>
        <w:lastRenderedPageBreak/>
        <w:t xml:space="preserve"> </w:t>
      </w:r>
    </w:p>
    <w:p w:rsidR="003337BC" w:rsidRPr="00712340" w:rsidRDefault="003337BC" w:rsidP="003337BC">
      <w:pPr>
        <w:pStyle w:val="31"/>
        <w:spacing w:line="240" w:lineRule="auto"/>
        <w:jc w:val="right"/>
        <w:rPr>
          <w:rFonts w:ascii="GHEA Grapalat" w:hAnsi="GHEA Grapalat" w:cs="Sylfaen"/>
          <w:b/>
          <w:lang w:val="hy-AM"/>
        </w:rPr>
      </w:pPr>
      <w:r w:rsidRPr="00712340">
        <w:rPr>
          <w:rFonts w:ascii="GHEA Grapalat" w:hAnsi="GHEA Grapalat" w:cs="Sylfaen"/>
          <w:b/>
          <w:lang w:val="hy-AM"/>
        </w:rPr>
        <w:t>Հավելված 5.1</w:t>
      </w:r>
    </w:p>
    <w:p w:rsidR="003337BC" w:rsidRPr="00712340" w:rsidRDefault="003337BC" w:rsidP="003337BC">
      <w:pPr>
        <w:pStyle w:val="31"/>
        <w:spacing w:line="240" w:lineRule="auto"/>
        <w:jc w:val="right"/>
        <w:rPr>
          <w:rFonts w:ascii="GHEA Grapalat" w:hAnsi="GHEA Grapalat" w:cs="Sylfaen"/>
          <w:b/>
          <w:lang w:val="hy-AM"/>
        </w:rPr>
      </w:pPr>
      <w:r w:rsidRPr="0055079F">
        <w:rPr>
          <w:rFonts w:ascii="GHEA Grapalat" w:hAnsi="GHEA Grapalat"/>
          <w:lang w:val="af-ZA"/>
        </w:rPr>
        <w:t>ՀՀ</w:t>
      </w:r>
      <w:r w:rsidRPr="00756518">
        <w:rPr>
          <w:rFonts w:ascii="GHEA Grapalat" w:hAnsi="GHEA Grapalat"/>
          <w:lang w:val="hy-AM"/>
        </w:rPr>
        <w:t>ԱՄԳՀ</w:t>
      </w:r>
      <w:r w:rsidRPr="0055079F">
        <w:rPr>
          <w:rFonts w:ascii="GHEA Grapalat" w:hAnsi="GHEA Grapalat"/>
          <w:lang w:val="af-ZA"/>
        </w:rPr>
        <w:t>-</w:t>
      </w:r>
      <w:r w:rsidRPr="0055079F">
        <w:rPr>
          <w:rFonts w:ascii="GHEA Grapalat" w:hAnsi="GHEA Grapalat"/>
          <w:bCs/>
          <w:i/>
          <w:lang w:val="af-ZA"/>
        </w:rPr>
        <w:t xml:space="preserve"> ՀՄԱԾՁԲ</w:t>
      </w:r>
      <w:r w:rsidRPr="0055079F">
        <w:rPr>
          <w:rFonts w:ascii="GHEA Grapalat" w:hAnsi="GHEA Grapalat"/>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b/>
          <w:lang w:val="hy-AM"/>
        </w:rPr>
        <w:t xml:space="preserve">  </w:t>
      </w:r>
      <w:r w:rsidRPr="00712340">
        <w:rPr>
          <w:rFonts w:ascii="GHEA Grapalat" w:hAnsi="GHEA Grapalat" w:cs="Sylfaen"/>
          <w:b/>
          <w:lang w:val="hy-AM"/>
        </w:rPr>
        <w:t>ծածկագրով</w:t>
      </w:r>
    </w:p>
    <w:p w:rsidR="003337BC" w:rsidRPr="00712340" w:rsidRDefault="003337BC" w:rsidP="003337BC">
      <w:pPr>
        <w:pStyle w:val="31"/>
        <w:spacing w:line="240" w:lineRule="auto"/>
        <w:jc w:val="right"/>
        <w:rPr>
          <w:rFonts w:ascii="GHEA Grapalat" w:hAnsi="GHEA Grapalat" w:cs="Sylfaen"/>
          <w:b/>
          <w:lang w:val="hy-AM"/>
        </w:rPr>
      </w:pPr>
      <w:r w:rsidRPr="00712340">
        <w:rPr>
          <w:rFonts w:ascii="GHEA Grapalat" w:hAnsi="GHEA Grapalat" w:cs="Sylfaen"/>
          <w:b/>
          <w:lang w:val="hy-AM"/>
        </w:rPr>
        <w:t>մրցույթի հրավերի</w:t>
      </w:r>
    </w:p>
    <w:p w:rsidR="003337BC" w:rsidRPr="00712340" w:rsidRDefault="003337BC" w:rsidP="003337BC">
      <w:pPr>
        <w:jc w:val="center"/>
        <w:rPr>
          <w:rFonts w:ascii="GHEA Grapalat" w:hAnsi="GHEA Grapalat" w:cs="GHEA Grapalat"/>
          <w:b/>
          <w:sz w:val="20"/>
          <w:szCs w:val="20"/>
          <w:lang w:val="hy-AM"/>
        </w:rPr>
      </w:pPr>
      <w:r w:rsidRPr="00712340">
        <w:rPr>
          <w:rFonts w:ascii="GHEA Grapalat" w:hAnsi="GHEA Grapalat" w:cs="GHEA Grapalat"/>
          <w:b/>
          <w:sz w:val="18"/>
          <w:szCs w:val="18"/>
          <w:lang w:val="hy-AM"/>
        </w:rPr>
        <w:t xml:space="preserve">       </w:t>
      </w:r>
      <w:r w:rsidRPr="00712340">
        <w:rPr>
          <w:rFonts w:ascii="GHEA Grapalat" w:hAnsi="GHEA Grapalat" w:cs="GHEA Grapalat"/>
          <w:b/>
          <w:sz w:val="20"/>
          <w:szCs w:val="20"/>
          <w:lang w:val="hy-AM"/>
        </w:rPr>
        <w:t xml:space="preserve">ՏՈւԺԱՆՔԻ ՄԱՍԻՆ ՀԱՄԱՁԱՅՆԱԳԻՐ </w:t>
      </w:r>
    </w:p>
    <w:p w:rsidR="003337BC" w:rsidRPr="00712340" w:rsidRDefault="003337BC" w:rsidP="003337BC">
      <w:pPr>
        <w:jc w:val="center"/>
        <w:rPr>
          <w:rFonts w:ascii="GHEA Grapalat" w:hAnsi="GHEA Grapalat" w:cs="GHEA Grapalat"/>
          <w:b/>
          <w:sz w:val="20"/>
          <w:szCs w:val="20"/>
          <w:lang w:val="hy-AM"/>
        </w:rPr>
      </w:pPr>
      <w:r w:rsidRPr="00712340">
        <w:rPr>
          <w:rFonts w:ascii="GHEA Grapalat" w:hAnsi="GHEA Grapalat" w:cs="GHEA Grapalat"/>
          <w:sz w:val="20"/>
          <w:szCs w:val="20"/>
          <w:lang w:val="hy-AM"/>
        </w:rPr>
        <w:t xml:space="preserve">  </w:t>
      </w:r>
      <w:r w:rsidRPr="00712340">
        <w:rPr>
          <w:rFonts w:ascii="GHEA Grapalat" w:hAnsi="GHEA Grapalat" w:cs="GHEA Grapalat"/>
          <w:b/>
          <w:sz w:val="20"/>
          <w:szCs w:val="20"/>
          <w:lang w:val="hy-AM"/>
        </w:rPr>
        <w:t xml:space="preserve"> </w:t>
      </w:r>
      <w:r w:rsidRPr="00E81BDB">
        <w:rPr>
          <w:rFonts w:ascii="GHEA Grapalat" w:hAnsi="GHEA Grapalat" w:cs="GHEA Grapalat"/>
          <w:b/>
          <w:sz w:val="18"/>
          <w:szCs w:val="18"/>
          <w:lang w:val="hy-AM"/>
        </w:rPr>
        <w:t xml:space="preserve">         </w:t>
      </w:r>
      <w:r w:rsidRPr="00712340">
        <w:rPr>
          <w:rFonts w:ascii="GHEA Grapalat" w:hAnsi="GHEA Grapalat" w:cs="GHEA Grapalat"/>
          <w:b/>
          <w:sz w:val="18"/>
          <w:szCs w:val="18"/>
          <w:lang w:val="hy-AM"/>
        </w:rPr>
        <w:t>(</w:t>
      </w:r>
      <w:r w:rsidRPr="00E81BDB">
        <w:rPr>
          <w:rFonts w:ascii="GHEA Grapalat" w:hAnsi="GHEA Grapalat" w:cs="GHEA Grapalat"/>
          <w:b/>
          <w:sz w:val="18"/>
          <w:szCs w:val="18"/>
          <w:lang w:val="hy-AM"/>
        </w:rPr>
        <w:t xml:space="preserve">պայմանագրի </w:t>
      </w:r>
      <w:r w:rsidRPr="00712340">
        <w:rPr>
          <w:rFonts w:ascii="GHEA Grapalat" w:hAnsi="GHEA Grapalat" w:cs="GHEA Grapalat"/>
          <w:b/>
          <w:sz w:val="18"/>
          <w:szCs w:val="18"/>
          <w:lang w:val="hy-AM"/>
        </w:rPr>
        <w:t>ապահովում)</w:t>
      </w:r>
    </w:p>
    <w:p w:rsidR="003337BC" w:rsidRPr="00712340" w:rsidRDefault="003337BC" w:rsidP="003337BC">
      <w:pPr>
        <w:rPr>
          <w:rFonts w:ascii="GHEA Grapalat" w:hAnsi="GHEA Grapalat" w:cs="GHEA Grapalat"/>
          <w:b/>
          <w:sz w:val="20"/>
          <w:szCs w:val="20"/>
          <w:lang w:val="hy-AM"/>
        </w:rPr>
      </w:pPr>
    </w:p>
    <w:p w:rsidR="003337BC" w:rsidRPr="00712340" w:rsidRDefault="003337BC" w:rsidP="003337BC">
      <w:pPr>
        <w:rPr>
          <w:rFonts w:ascii="GHEA Grapalat" w:hAnsi="GHEA Grapalat" w:cs="GHEA Grapalat"/>
          <w:sz w:val="20"/>
          <w:szCs w:val="20"/>
          <w:lang w:val="hy-AM"/>
        </w:rPr>
      </w:pPr>
      <w:r w:rsidRPr="00712340">
        <w:rPr>
          <w:rFonts w:ascii="GHEA Grapalat" w:hAnsi="GHEA Grapalat" w:cs="GHEA Grapalat"/>
          <w:sz w:val="20"/>
          <w:szCs w:val="20"/>
          <w:lang w:val="hy-AM"/>
        </w:rPr>
        <w:t xml:space="preserve">     ք. Երևան</w:t>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r>
      <w:r w:rsidRPr="00712340">
        <w:rPr>
          <w:rFonts w:ascii="GHEA Grapalat" w:hAnsi="GHEA Grapalat" w:cs="GHEA Grapalat"/>
          <w:sz w:val="20"/>
          <w:szCs w:val="20"/>
          <w:lang w:val="hy-AM"/>
        </w:rPr>
        <w:tab/>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sz w:val="20"/>
          <w:szCs w:val="20"/>
          <w:lang w:val="hy-AM"/>
        </w:rPr>
        <w:t>»</w:t>
      </w:r>
      <w:r w:rsidRPr="00712340">
        <w:rPr>
          <w:rFonts w:ascii="GHEA Grapalat" w:hAnsi="GHEA Grapalat" w:cs="GHEA Grapalat"/>
          <w:sz w:val="20"/>
          <w:szCs w:val="20"/>
          <w:u w:val="single"/>
          <w:lang w:val="hy-AM"/>
        </w:rPr>
        <w:t xml:space="preserve">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lang w:val="hy-AM"/>
        </w:rPr>
        <w:t xml:space="preserve"> 20   թ.**</w:t>
      </w:r>
    </w:p>
    <w:p w:rsidR="003337BC" w:rsidRPr="00712340" w:rsidRDefault="003337BC" w:rsidP="003337BC">
      <w:pPr>
        <w:rPr>
          <w:rFonts w:ascii="GHEA Grapalat" w:hAnsi="GHEA Grapalat" w:cs="GHEA Grapalat"/>
          <w:sz w:val="20"/>
          <w:szCs w:val="20"/>
          <w:lang w:val="hy-AM"/>
        </w:rPr>
      </w:pPr>
    </w:p>
    <w:p w:rsidR="003337BC" w:rsidRPr="00712340" w:rsidRDefault="003337BC" w:rsidP="003337BC">
      <w:pPr>
        <w:jc w:val="both"/>
        <w:rPr>
          <w:rFonts w:ascii="GHEA Grapalat" w:hAnsi="GHEA Grapalat" w:cs="GHEA Grapalat"/>
          <w:sz w:val="20"/>
          <w:szCs w:val="20"/>
          <w:u w:val="single"/>
          <w:vertAlign w:val="subscript"/>
          <w:lang w:val="hy-AM"/>
        </w:rPr>
      </w:pP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u w:val="single"/>
          <w:vertAlign w:val="subscript"/>
          <w:lang w:val="hy-AM"/>
        </w:rPr>
        <w:tab/>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 xml:space="preserve">ի դեմս Ընկերության տնօրեն </w:t>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3337BC" w:rsidRPr="00712340" w:rsidRDefault="003337BC" w:rsidP="003337BC">
      <w:pPr>
        <w:jc w:val="both"/>
        <w:rPr>
          <w:rFonts w:ascii="GHEA Grapalat" w:hAnsi="GHEA Grapalat" w:cs="GHEA Grapalat"/>
          <w:sz w:val="20"/>
          <w:szCs w:val="20"/>
          <w:lang w:val="hy-AM"/>
        </w:rPr>
      </w:pPr>
      <w:r w:rsidRPr="00712340">
        <w:rPr>
          <w:rFonts w:ascii="GHEA Grapalat" w:hAnsi="GHEA Grapalat"/>
          <w:sz w:val="20"/>
          <w:szCs w:val="20"/>
          <w:vertAlign w:val="superscript"/>
          <w:lang w:val="hy-AM"/>
        </w:rPr>
        <w:t xml:space="preserve">       Ընկերության անվանումը</w:t>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r>
      <w:r w:rsidRPr="00712340">
        <w:rPr>
          <w:rFonts w:ascii="GHEA Grapalat" w:hAnsi="GHEA Grapalat" w:cs="GHEA Grapalat"/>
          <w:sz w:val="20"/>
          <w:szCs w:val="20"/>
          <w:vertAlign w:val="subscript"/>
          <w:lang w:val="hy-AM"/>
        </w:rPr>
        <w:tab/>
        <w:t xml:space="preserve">    </w:t>
      </w:r>
      <w:r w:rsidRPr="00712340">
        <w:rPr>
          <w:rFonts w:ascii="GHEA Grapalat" w:hAnsi="GHEA Grapalat"/>
          <w:sz w:val="20"/>
          <w:szCs w:val="20"/>
          <w:vertAlign w:val="superscript"/>
          <w:lang w:val="hy-AM"/>
        </w:rPr>
        <w:t>Ընկերության տնօրենի անուն ազգանունը, անձնագրային տվյալները</w:t>
      </w:r>
      <w:r w:rsidRPr="00712340">
        <w:rPr>
          <w:rFonts w:ascii="GHEA Grapalat" w:hAnsi="GHEA Grapalat" w:cs="GHEA Grapalat"/>
          <w:sz w:val="20"/>
          <w:szCs w:val="20"/>
          <w:vertAlign w:val="subscript"/>
          <w:lang w:val="hy-AM"/>
        </w:rPr>
        <w:t xml:space="preserve">, </w:t>
      </w:r>
      <w:r w:rsidRPr="0071234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337BC" w:rsidRPr="00712340" w:rsidRDefault="003337BC" w:rsidP="003337BC">
      <w:pPr>
        <w:ind w:firstLine="708"/>
        <w:jc w:val="both"/>
        <w:rPr>
          <w:rFonts w:ascii="GHEA Grapalat" w:hAnsi="GHEA Grapalat" w:cs="GHEA Grapalat"/>
          <w:sz w:val="20"/>
          <w:szCs w:val="20"/>
          <w:lang w:val="hy-AM"/>
        </w:rPr>
      </w:pPr>
    </w:p>
    <w:p w:rsidR="003337BC" w:rsidRPr="00712340" w:rsidRDefault="003337BC" w:rsidP="003337B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712340">
        <w:rPr>
          <w:rFonts w:ascii="GHEA Grapalat" w:hAnsi="GHEA Grapalat" w:cs="GHEA Grapalat"/>
          <w:b/>
          <w:sz w:val="20"/>
          <w:szCs w:val="20"/>
          <w:lang w:val="hy-AM"/>
        </w:rPr>
        <w:t xml:space="preserve"> Հ</w:t>
      </w:r>
      <w:r w:rsidRPr="007C2603">
        <w:rPr>
          <w:rFonts w:ascii="GHEA Grapalat" w:hAnsi="GHEA Grapalat" w:cs="GHEA Grapalat"/>
          <w:b/>
          <w:sz w:val="20"/>
          <w:szCs w:val="20"/>
          <w:lang w:val="hy-AM"/>
        </w:rPr>
        <w:t>ամաձայնության առարկան</w:t>
      </w:r>
    </w:p>
    <w:p w:rsidR="003337BC" w:rsidRPr="00712340" w:rsidRDefault="003337BC" w:rsidP="003337BC">
      <w:pPr>
        <w:jc w:val="both"/>
        <w:rPr>
          <w:rFonts w:ascii="GHEA Grapalat" w:hAnsi="GHEA Grapalat" w:cs="GHEA Grapalat"/>
          <w:b/>
          <w:bCs/>
          <w:sz w:val="20"/>
          <w:szCs w:val="20"/>
          <w:lang w:val="pt-BR"/>
        </w:rPr>
      </w:pPr>
      <w:r w:rsidRPr="00712340">
        <w:rPr>
          <w:rFonts w:ascii="GHEA Grapalat" w:hAnsi="GHEA Grapalat" w:cs="GHEA Grapalat"/>
          <w:sz w:val="20"/>
          <w:szCs w:val="20"/>
          <w:lang w:val="pt-BR"/>
        </w:rPr>
        <w:tab/>
      </w:r>
      <w:r w:rsidRPr="00712340">
        <w:rPr>
          <w:rFonts w:ascii="GHEA Grapalat" w:hAnsi="GHEA Grapalat" w:cs="GHEA Grapalat"/>
          <w:sz w:val="20"/>
          <w:szCs w:val="20"/>
          <w:lang w:val="pt-BR"/>
        </w:rPr>
        <w:tab/>
        <w:t xml:space="preserve">                               </w:t>
      </w:r>
    </w:p>
    <w:p w:rsidR="003337BC" w:rsidRPr="00712340" w:rsidRDefault="003337BC" w:rsidP="003337BC">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1.1 Ընկերությունը մասնակցում է </w:t>
      </w:r>
      <w:r w:rsidRPr="00712340">
        <w:rPr>
          <w:rFonts w:ascii="GHEA Grapalat" w:hAnsi="GHEA Grapalat" w:cs="GHEA Grapalat"/>
          <w:sz w:val="20"/>
          <w:szCs w:val="20"/>
          <w:u w:val="single"/>
          <w:lang w:val="pt-BR"/>
        </w:rPr>
        <w:tab/>
      </w:r>
      <w:r w:rsidRPr="00712340">
        <w:rPr>
          <w:rFonts w:ascii="GHEA Grapalat" w:hAnsi="GHEA Grapalat" w:cs="GHEA Grapalat"/>
          <w:sz w:val="20"/>
          <w:szCs w:val="20"/>
          <w:u w:val="single"/>
          <w:lang w:val="pt-BR"/>
        </w:rPr>
        <w:tab/>
      </w:r>
      <w:r w:rsidRPr="00712340">
        <w:rPr>
          <w:rFonts w:ascii="GHEA Grapalat" w:hAnsi="GHEA Grapalat" w:cs="GHEA Grapalat"/>
          <w:sz w:val="20"/>
          <w:szCs w:val="20"/>
          <w:u w:val="single"/>
          <w:lang w:val="pt-BR"/>
        </w:rPr>
        <w:tab/>
        <w:t xml:space="preserve">    </w:t>
      </w:r>
      <w:r w:rsidRPr="00712340">
        <w:rPr>
          <w:rFonts w:ascii="GHEA Grapalat" w:hAnsi="GHEA Grapalat" w:cs="GHEA Grapalat"/>
          <w:sz w:val="20"/>
          <w:szCs w:val="20"/>
          <w:u w:val="single"/>
          <w:lang w:val="pt-BR"/>
        </w:rPr>
        <w:tab/>
        <w:t xml:space="preserve">           </w:t>
      </w:r>
      <w:r w:rsidRPr="00712340">
        <w:rPr>
          <w:rFonts w:ascii="GHEA Grapalat" w:hAnsi="GHEA Grapalat" w:cs="GHEA Grapalat"/>
          <w:sz w:val="20"/>
          <w:szCs w:val="20"/>
          <w:u w:val="single"/>
          <w:lang w:val="pt-BR"/>
        </w:rPr>
        <w:tab/>
      </w:r>
      <w:r w:rsidRPr="00712340">
        <w:rPr>
          <w:rFonts w:ascii="GHEA Grapalat" w:hAnsi="GHEA Grapalat" w:cs="GHEA Grapalat"/>
          <w:sz w:val="20"/>
          <w:szCs w:val="20"/>
          <w:lang w:val="pt-BR"/>
        </w:rPr>
        <w:t xml:space="preserve">*  (այսուհետ` Պատվիրատու) կողմից </w:t>
      </w:r>
    </w:p>
    <w:p w:rsidR="003337BC" w:rsidRPr="00712340" w:rsidRDefault="003337BC" w:rsidP="003337BC">
      <w:pPr>
        <w:ind w:left="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w:t>
      </w:r>
      <w:r w:rsidRPr="00712340">
        <w:rPr>
          <w:rFonts w:ascii="GHEA Grapalat" w:hAnsi="GHEA Grapalat"/>
          <w:sz w:val="20"/>
          <w:szCs w:val="20"/>
          <w:vertAlign w:val="superscript"/>
          <w:lang w:val="hy-AM"/>
        </w:rPr>
        <w:t>պատվիրատուի անվանումը</w:t>
      </w:r>
    </w:p>
    <w:p w:rsidR="003337BC" w:rsidRPr="00712340" w:rsidRDefault="003337BC" w:rsidP="003337BC">
      <w:pPr>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կազմակերպված` </w:t>
      </w:r>
      <w:r w:rsidRPr="00712340">
        <w:rPr>
          <w:rFonts w:ascii="GHEA Grapalat" w:hAnsi="GHEA Grapalat" w:cs="GHEA Grapalat"/>
          <w:sz w:val="20"/>
          <w:szCs w:val="20"/>
          <w:u w:val="single"/>
          <w:lang w:val="pt-BR"/>
        </w:rPr>
        <w:t xml:space="preserve"> </w:t>
      </w:r>
      <w:r w:rsidRPr="00712340">
        <w:rPr>
          <w:rFonts w:ascii="GHEA Grapalat" w:hAnsi="GHEA Grapalat" w:cs="GHEA Grapalat"/>
          <w:sz w:val="20"/>
          <w:szCs w:val="20"/>
          <w:u w:val="single"/>
          <w:lang w:val="pt-BR"/>
        </w:rPr>
        <w:tab/>
        <w:t xml:space="preserve">                                             </w:t>
      </w:r>
      <w:r w:rsidRPr="00712340">
        <w:rPr>
          <w:rFonts w:ascii="GHEA Grapalat" w:hAnsi="GHEA Grapalat" w:cs="GHEA Grapalat"/>
          <w:sz w:val="20"/>
          <w:szCs w:val="20"/>
          <w:lang w:val="pt-BR"/>
        </w:rPr>
        <w:t>* ծածկագրով գնման ընթացակարգին:</w:t>
      </w:r>
    </w:p>
    <w:p w:rsidR="003337BC" w:rsidRPr="00712340" w:rsidRDefault="003337BC" w:rsidP="003337BC">
      <w:pPr>
        <w:ind w:left="426"/>
        <w:jc w:val="both"/>
        <w:rPr>
          <w:rFonts w:ascii="GHEA Grapalat" w:hAnsi="GHEA Grapalat" w:cs="GHEA Grapalat"/>
          <w:sz w:val="20"/>
          <w:szCs w:val="20"/>
          <w:lang w:val="pt-BR"/>
        </w:rPr>
      </w:pPr>
      <w:r w:rsidRPr="00E81BDB">
        <w:rPr>
          <w:rFonts w:ascii="GHEA Grapalat" w:hAnsi="GHEA Grapalat"/>
          <w:sz w:val="20"/>
          <w:szCs w:val="20"/>
          <w:vertAlign w:val="superscript"/>
          <w:lang w:val="pt-BR"/>
        </w:rPr>
        <w:t xml:space="preserve">                                                        </w:t>
      </w:r>
      <w:r w:rsidRPr="00712340">
        <w:rPr>
          <w:rFonts w:ascii="GHEA Grapalat" w:hAnsi="GHEA Grapalat"/>
          <w:sz w:val="20"/>
          <w:szCs w:val="20"/>
          <w:vertAlign w:val="superscript"/>
          <w:lang w:val="hy-AM"/>
        </w:rPr>
        <w:t>ընթացակարգի ծածկագիրը</w:t>
      </w:r>
    </w:p>
    <w:p w:rsidR="003337BC" w:rsidRPr="00712340" w:rsidRDefault="003337BC" w:rsidP="003337BC">
      <w:pPr>
        <w:ind w:firstLine="426"/>
        <w:jc w:val="both"/>
        <w:rPr>
          <w:rFonts w:ascii="GHEA Grapalat" w:hAnsi="GHEA Grapalat" w:cs="GHEA Grapalat"/>
          <w:color w:val="5B9BD5"/>
          <w:sz w:val="20"/>
          <w:szCs w:val="20"/>
          <w:lang w:val="hy-AM"/>
        </w:rPr>
      </w:pPr>
      <w:r w:rsidRPr="0071234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337BC" w:rsidRPr="00712340" w:rsidRDefault="003337BC" w:rsidP="003337BC">
      <w:pPr>
        <w:ind w:firstLine="426"/>
        <w:jc w:val="both"/>
        <w:rPr>
          <w:rFonts w:ascii="GHEA Grapalat" w:hAnsi="GHEA Grapalat" w:cs="GHEA Grapalat"/>
          <w:color w:val="000000"/>
          <w:sz w:val="20"/>
          <w:szCs w:val="20"/>
          <w:lang w:val="pt-BR"/>
        </w:rPr>
      </w:pPr>
      <w:r w:rsidRPr="00712340">
        <w:rPr>
          <w:rFonts w:ascii="GHEA Grapalat" w:hAnsi="GHEA Grapalat" w:cs="GHEA Grapalat"/>
          <w:color w:val="000000"/>
          <w:sz w:val="20"/>
          <w:szCs w:val="20"/>
          <w:lang w:val="pt-BR"/>
        </w:rPr>
        <w:t>1.3 Ընկերությունը</w:t>
      </w:r>
      <w:r w:rsidRPr="00712340">
        <w:rPr>
          <w:rFonts w:ascii="GHEA Grapalat" w:hAnsi="GHEA Grapalat" w:cs="GHEA Grapalat"/>
          <w:color w:val="000000"/>
          <w:sz w:val="20"/>
          <w:szCs w:val="20"/>
          <w:lang w:val="hy-AM"/>
        </w:rPr>
        <w:t xml:space="preserve"> սույն </w:t>
      </w:r>
      <w:r w:rsidRPr="00712340">
        <w:rPr>
          <w:rFonts w:ascii="GHEA Grapalat" w:hAnsi="GHEA Grapalat" w:cs="GHEA Grapalat"/>
          <w:color w:val="000000"/>
          <w:sz w:val="20"/>
          <w:szCs w:val="20"/>
          <w:lang w:val="pt-BR"/>
        </w:rPr>
        <w:t>տուժանքի համաձայնագ</w:t>
      </w:r>
      <w:r w:rsidRPr="00712340">
        <w:rPr>
          <w:rFonts w:ascii="GHEA Grapalat" w:hAnsi="GHEA Grapalat" w:cs="GHEA Grapalat"/>
          <w:color w:val="000000"/>
          <w:sz w:val="20"/>
          <w:szCs w:val="20"/>
          <w:lang w:val="hy-AM"/>
        </w:rPr>
        <w:t>ր</w:t>
      </w:r>
      <w:r w:rsidRPr="00712340">
        <w:rPr>
          <w:rFonts w:ascii="GHEA Grapalat" w:hAnsi="GHEA Grapalat" w:cs="GHEA Grapalat"/>
          <w:color w:val="000000"/>
          <w:sz w:val="20"/>
          <w:szCs w:val="20"/>
          <w:lang w:val="pt-BR"/>
        </w:rPr>
        <w:t>ի</w:t>
      </w:r>
      <w:r w:rsidRPr="00712340">
        <w:rPr>
          <w:rFonts w:ascii="GHEA Grapalat" w:hAnsi="GHEA Grapalat" w:cs="GHEA Grapalat"/>
          <w:color w:val="000000"/>
          <w:sz w:val="20"/>
          <w:szCs w:val="20"/>
          <w:lang w:val="hy-AM"/>
        </w:rPr>
        <w:t xml:space="preserve">ն կից ներկայացվող վճարման պահանջագրի </w:t>
      </w:r>
      <w:r w:rsidRPr="00E81BDB">
        <w:rPr>
          <w:rFonts w:ascii="GHEA Grapalat" w:hAnsi="GHEA Grapalat" w:cs="GHEA Grapalat"/>
          <w:color w:val="000000"/>
          <w:sz w:val="20"/>
          <w:szCs w:val="20"/>
          <w:lang w:val="hy-AM"/>
        </w:rPr>
        <w:t>(</w:t>
      </w:r>
      <w:r w:rsidRPr="00712340">
        <w:rPr>
          <w:rFonts w:ascii="GHEA Grapalat" w:hAnsi="GHEA Grapalat" w:cs="GHEA Grapalat"/>
          <w:color w:val="000000"/>
          <w:sz w:val="20"/>
          <w:szCs w:val="20"/>
          <w:lang w:val="hy-AM"/>
        </w:rPr>
        <w:t>այսուհետ` Պահանջագիր</w:t>
      </w:r>
      <w:r w:rsidRPr="00E81BDB">
        <w:rPr>
          <w:rFonts w:ascii="GHEA Grapalat" w:hAnsi="GHEA Grapalat" w:cs="GHEA Grapalat"/>
          <w:color w:val="000000"/>
          <w:sz w:val="20"/>
          <w:szCs w:val="20"/>
          <w:lang w:val="hy-AM"/>
        </w:rPr>
        <w:t>)</w:t>
      </w:r>
      <w:r w:rsidRPr="00712340">
        <w:rPr>
          <w:rFonts w:ascii="GHEA Grapalat" w:hAnsi="GHEA Grapalat" w:cs="GHEA Grapalat"/>
          <w:color w:val="000000"/>
          <w:sz w:val="20"/>
          <w:szCs w:val="20"/>
          <w:lang w:val="hy-AM"/>
        </w:rPr>
        <w:t xml:space="preserve"> ստորագրմամբ անհետկանչելիորեն  համաձայնվում է, որ </w:t>
      </w:r>
    </w:p>
    <w:p w:rsidR="003337BC" w:rsidRPr="00712340" w:rsidRDefault="003337BC" w:rsidP="003337BC">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337BC" w:rsidRPr="00712340" w:rsidRDefault="003337BC" w:rsidP="003337BC">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12340">
        <w:rPr>
          <w:rFonts w:ascii="GHEA Grapalat" w:hAnsi="GHEA Grapalat" w:cs="GHEA Grapalat"/>
          <w:color w:val="000000"/>
          <w:sz w:val="20"/>
          <w:szCs w:val="20"/>
          <w:lang w:val="pt-BR"/>
        </w:rPr>
        <w:t>Ընկերության</w:t>
      </w:r>
      <w:r w:rsidRPr="00712340">
        <w:rPr>
          <w:rFonts w:ascii="GHEA Grapalat" w:hAnsi="GHEA Grapalat" w:cs="GHEA Grapalat"/>
          <w:color w:val="000000"/>
          <w:sz w:val="20"/>
          <w:szCs w:val="20"/>
          <w:lang w:val="hy-AM"/>
        </w:rPr>
        <w:t xml:space="preserve"> հաշվից  գանձելու համար՝ առանց լրացուցիչ ակցեպտավորման: </w:t>
      </w:r>
    </w:p>
    <w:p w:rsidR="003337BC" w:rsidRPr="00712340" w:rsidRDefault="003337BC" w:rsidP="003337BC">
      <w:pPr>
        <w:ind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գ)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3337BC" w:rsidRPr="00712340" w:rsidRDefault="003337BC" w:rsidP="003337BC">
      <w:pPr>
        <w:ind w:left="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դ) </w:t>
      </w:r>
      <w:r w:rsidRPr="00712340">
        <w:rPr>
          <w:rFonts w:ascii="GHEA Grapalat" w:hAnsi="GHEA Grapalat" w:cs="GHEA Grapalat"/>
          <w:color w:val="000000"/>
          <w:sz w:val="20"/>
          <w:szCs w:val="20"/>
          <w:lang w:val="pt-BR"/>
        </w:rPr>
        <w:t>Ընկերությունը</w:t>
      </w:r>
      <w:r w:rsidRPr="0071234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3337BC" w:rsidRPr="00712340" w:rsidRDefault="003337BC" w:rsidP="003337BC">
      <w:pPr>
        <w:ind w:firstLine="426"/>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337BC" w:rsidRPr="00712340" w:rsidRDefault="003337BC" w:rsidP="003337BC">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12340">
        <w:rPr>
          <w:rFonts w:ascii="GHEA Grapalat" w:hAnsi="GHEA Grapalat" w:cs="GHEA Grapalat"/>
          <w:sz w:val="20"/>
          <w:szCs w:val="20"/>
          <w:lang w:val="hy-AM"/>
        </w:rPr>
        <w:t xml:space="preserve">Պահանջագիրը բնօրինակներով </w:t>
      </w:r>
      <w:r w:rsidRPr="00712340">
        <w:rPr>
          <w:rFonts w:ascii="GHEA Grapalat" w:hAnsi="GHEA Grapalat" w:cs="GHEA Grapalat"/>
          <w:sz w:val="20"/>
          <w:szCs w:val="20"/>
          <w:lang w:val="pt-BR"/>
        </w:rPr>
        <w:t xml:space="preserve">ներկայացնում է </w:t>
      </w:r>
      <w:r w:rsidRPr="00712340">
        <w:rPr>
          <w:rFonts w:ascii="GHEA Grapalat" w:hAnsi="GHEA Grapalat" w:cs="GHEA Grapalat"/>
          <w:sz w:val="20"/>
          <w:szCs w:val="20"/>
          <w:lang w:val="hy-AM"/>
        </w:rPr>
        <w:t>Վճարող Բանկին</w:t>
      </w:r>
      <w:r w:rsidRPr="0071234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12340">
        <w:rPr>
          <w:rFonts w:ascii="GHEA Grapalat" w:hAnsi="GHEA Grapalat" w:cs="GHEA Grapalat"/>
          <w:sz w:val="20"/>
          <w:szCs w:val="20"/>
          <w:lang w:val="hy-AM"/>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թվային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ստորագրությամբ</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հաստատված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լինելու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դեպքում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են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ներկայացվում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էլեկտրոնային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կրիչներով</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ինչպես</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նաև</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դրանցից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արտատպված</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թղթային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տարբերակներով</w:t>
      </w:r>
      <w:r w:rsidRPr="00712340">
        <w:rPr>
          <w:rFonts w:ascii="GHEA Grapalat" w:hAnsi="GHEA Grapalat" w:cs="GHEA Grapalat"/>
          <w:sz w:val="20"/>
          <w:szCs w:val="20"/>
          <w:lang w:val="pt-BR"/>
        </w:rPr>
        <w:t>:</w:t>
      </w:r>
    </w:p>
    <w:p w:rsidR="003337BC" w:rsidRPr="00712340" w:rsidRDefault="003337BC" w:rsidP="003337BC">
      <w:pPr>
        <w:numPr>
          <w:ilvl w:val="1"/>
          <w:numId w:val="25"/>
        </w:numPr>
        <w:ind w:left="0" w:firstLine="426"/>
        <w:jc w:val="both"/>
        <w:rPr>
          <w:rFonts w:ascii="GHEA Grapalat" w:hAnsi="GHEA Grapalat" w:cs="GHEA Grapalat"/>
          <w:color w:val="000000"/>
          <w:sz w:val="20"/>
          <w:szCs w:val="20"/>
          <w:lang w:val="hy-AM"/>
        </w:rPr>
      </w:pPr>
      <w:r w:rsidRPr="0071234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3337BC" w:rsidRPr="00712340" w:rsidRDefault="003337BC" w:rsidP="003337BC">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Վճարող Բանկի կողմից Պ</w:t>
      </w:r>
      <w:r w:rsidRPr="00712340">
        <w:rPr>
          <w:rFonts w:ascii="GHEA Grapalat" w:hAnsi="GHEA Grapalat" w:cs="GHEA Grapalat"/>
          <w:sz w:val="20"/>
          <w:szCs w:val="20"/>
          <w:lang w:val="pt-BR"/>
        </w:rPr>
        <w:t xml:space="preserve">ահանջագրում նշված գումարի վճարման հետևանքով </w:t>
      </w:r>
      <w:r w:rsidRPr="00712340">
        <w:rPr>
          <w:rFonts w:ascii="GHEA Grapalat" w:hAnsi="GHEA Grapalat" w:cs="GHEA Grapalat"/>
          <w:sz w:val="20"/>
          <w:szCs w:val="20"/>
          <w:lang w:val="hy-AM"/>
        </w:rPr>
        <w:t xml:space="preserve">Ընկերության </w:t>
      </w:r>
      <w:r w:rsidRPr="00712340">
        <w:rPr>
          <w:rFonts w:ascii="GHEA Grapalat" w:hAnsi="GHEA Grapalat" w:cs="GHEA Grapalat"/>
          <w:sz w:val="20"/>
          <w:szCs w:val="20"/>
          <w:lang w:val="pt-BR"/>
        </w:rPr>
        <w:t xml:space="preserve">առաջացած ռիսկերի (Ընկերության կրած վնասների) </w:t>
      </w:r>
      <w:r w:rsidRPr="00712340">
        <w:rPr>
          <w:rFonts w:ascii="GHEA Grapalat" w:hAnsi="GHEA Grapalat" w:cs="GHEA Grapalat"/>
          <w:sz w:val="20"/>
          <w:szCs w:val="20"/>
          <w:lang w:val="hy-AM"/>
        </w:rPr>
        <w:t xml:space="preserve">և բացասական հետևանքների </w:t>
      </w:r>
      <w:r w:rsidRPr="00712340">
        <w:rPr>
          <w:rFonts w:ascii="GHEA Grapalat" w:hAnsi="GHEA Grapalat" w:cs="GHEA Grapalat"/>
          <w:sz w:val="20"/>
          <w:szCs w:val="20"/>
          <w:lang w:val="pt-BR"/>
        </w:rPr>
        <w:t>համար Բանկը</w:t>
      </w:r>
      <w:r w:rsidRPr="00712340">
        <w:rPr>
          <w:rFonts w:ascii="GHEA Grapalat" w:hAnsi="GHEA Grapalat" w:cs="GHEA Grapalat"/>
          <w:sz w:val="20"/>
          <w:szCs w:val="20"/>
          <w:lang w:val="hy-AM"/>
        </w:rPr>
        <w:t xml:space="preserve"> որևէ</w:t>
      </w:r>
      <w:r w:rsidRPr="00712340">
        <w:rPr>
          <w:rFonts w:ascii="GHEA Grapalat" w:hAnsi="GHEA Grapalat" w:cs="GHEA Grapalat"/>
          <w:sz w:val="20"/>
          <w:szCs w:val="20"/>
          <w:lang w:val="pt-BR"/>
        </w:rPr>
        <w:t xml:space="preserve"> պատասխանատվություն չի կրում</w:t>
      </w:r>
      <w:r w:rsidRPr="00712340">
        <w:rPr>
          <w:rFonts w:ascii="GHEA Grapalat" w:hAnsi="GHEA Grapalat" w:cs="GHEA Grapalat"/>
          <w:sz w:val="20"/>
          <w:szCs w:val="20"/>
          <w:lang w:val="hy-AM"/>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3337BC" w:rsidRPr="00712340" w:rsidRDefault="003337BC" w:rsidP="003337BC">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hy-AM"/>
        </w:rPr>
        <w:t>Այն դեպքում</w:t>
      </w:r>
      <w:r w:rsidRPr="00712340">
        <w:rPr>
          <w:rFonts w:ascii="GHEA Grapalat" w:hAnsi="GHEA Grapalat" w:cs="GHEA Grapalat"/>
          <w:sz w:val="20"/>
          <w:szCs w:val="20"/>
          <w:lang w:val="pt-BR"/>
        </w:rPr>
        <w:t>,</w:t>
      </w:r>
      <w:r w:rsidRPr="00712340">
        <w:rPr>
          <w:rFonts w:ascii="GHEA Grapalat" w:hAnsi="GHEA Grapalat" w:cs="GHEA Grapalat"/>
          <w:sz w:val="20"/>
          <w:szCs w:val="20"/>
          <w:lang w:val="hy-AM"/>
        </w:rPr>
        <w:t xml:space="preserve"> երբ Ընկերության հաշվի միջոցները չեն բավարարում</w:t>
      </w:r>
      <w:r w:rsidRPr="00712340">
        <w:rPr>
          <w:rFonts w:ascii="GHEA Grapalat" w:hAnsi="GHEA Grapalat" w:cs="GHEA Grapalat"/>
          <w:sz w:val="20"/>
          <w:szCs w:val="20"/>
        </w:rPr>
        <w:t>՝</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Վճարող</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բանկը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վճարման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պահանջագիրը</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ստանալուց</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հետո՝</w:t>
      </w:r>
      <w:r w:rsidRPr="00712340">
        <w:rPr>
          <w:rFonts w:ascii="GHEA Grapalat" w:hAnsi="GHEA Grapalat" w:cs="GHEA Grapalat"/>
          <w:sz w:val="20"/>
          <w:szCs w:val="20"/>
          <w:lang w:val="pt-BR"/>
        </w:rPr>
        <w:t xml:space="preserve"> 2 (</w:t>
      </w:r>
      <w:r w:rsidRPr="00712340">
        <w:rPr>
          <w:rFonts w:ascii="GHEA Grapalat" w:hAnsi="GHEA Grapalat" w:cs="GHEA Grapalat"/>
          <w:sz w:val="20"/>
          <w:szCs w:val="20"/>
        </w:rPr>
        <w:t>երկու</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աշխատանքային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օրվա</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ընթացքում</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պետք</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է</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տեղեկացնի</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Պատվիրատուին՝</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գրավոր</w:t>
      </w:r>
      <w:r w:rsidRPr="00712340">
        <w:rPr>
          <w:rFonts w:ascii="GHEA Grapalat" w:hAnsi="GHEA Grapalat" w:cs="GHEA Grapalat"/>
          <w:sz w:val="20"/>
          <w:szCs w:val="20"/>
          <w:lang w:val="pt-BR"/>
        </w:rPr>
        <w:t xml:space="preserve"> </w:t>
      </w:r>
      <w:r w:rsidRPr="00712340">
        <w:rPr>
          <w:rFonts w:ascii="GHEA Grapalat" w:hAnsi="GHEA Grapalat" w:cs="GHEA Grapalat"/>
          <w:sz w:val="20"/>
          <w:szCs w:val="20"/>
        </w:rPr>
        <w:t>ձևով</w:t>
      </w:r>
      <w:r w:rsidRPr="00712340">
        <w:rPr>
          <w:rFonts w:ascii="GHEA Grapalat" w:hAnsi="GHEA Grapalat" w:cs="GHEA Grapalat"/>
          <w:sz w:val="20"/>
          <w:szCs w:val="20"/>
          <w:lang w:val="pt-BR"/>
        </w:rPr>
        <w:t>:</w:t>
      </w:r>
    </w:p>
    <w:p w:rsidR="003337BC" w:rsidRPr="00712340" w:rsidRDefault="003337BC" w:rsidP="003337BC">
      <w:pPr>
        <w:numPr>
          <w:ilvl w:val="1"/>
          <w:numId w:val="25"/>
        </w:numPr>
        <w:ind w:left="0" w:firstLine="426"/>
        <w:jc w:val="both"/>
        <w:rPr>
          <w:rFonts w:ascii="GHEA Grapalat" w:hAnsi="GHEA Grapalat" w:cs="GHEA Grapalat"/>
          <w:sz w:val="20"/>
          <w:szCs w:val="20"/>
          <w:lang w:val="pt-BR"/>
        </w:rPr>
      </w:pPr>
      <w:r w:rsidRPr="00712340">
        <w:rPr>
          <w:rFonts w:ascii="GHEA Grapalat" w:hAnsi="GHEA Grapalat" w:cs="GHEA Grapalat"/>
          <w:sz w:val="20"/>
          <w:szCs w:val="20"/>
          <w:lang w:val="pt-BR"/>
        </w:rPr>
        <w:t xml:space="preserve"> Սույն համաձայնագիրը և կից </w:t>
      </w:r>
      <w:r w:rsidRPr="00712340">
        <w:rPr>
          <w:rFonts w:ascii="GHEA Grapalat" w:hAnsi="GHEA Grapalat" w:cs="GHEA Grapalat"/>
          <w:sz w:val="20"/>
          <w:szCs w:val="20"/>
          <w:lang w:val="hy-AM"/>
        </w:rPr>
        <w:t>Պ</w:t>
      </w:r>
      <w:r w:rsidRPr="0071234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337BC" w:rsidRPr="00712340" w:rsidRDefault="003337BC" w:rsidP="003337BC">
      <w:pPr>
        <w:jc w:val="both"/>
        <w:rPr>
          <w:rFonts w:ascii="GHEA Grapalat" w:hAnsi="GHEA Grapalat" w:cs="GHEA Grapalat"/>
          <w:sz w:val="20"/>
          <w:szCs w:val="20"/>
          <w:lang w:val="hy-AM"/>
        </w:rPr>
      </w:pPr>
    </w:p>
    <w:p w:rsidR="003337BC" w:rsidRPr="003337BC" w:rsidRDefault="003337BC" w:rsidP="003337BC">
      <w:pPr>
        <w:ind w:left="720"/>
        <w:rPr>
          <w:rFonts w:ascii="GHEA Grapalat" w:hAnsi="GHEA Grapalat" w:cs="GHEA Grapalat"/>
          <w:b/>
          <w:bCs/>
          <w:sz w:val="20"/>
          <w:szCs w:val="20"/>
          <w:lang w:val="hy-AM"/>
        </w:rPr>
      </w:pPr>
      <w:r>
        <w:rPr>
          <w:rFonts w:ascii="GHEA Grapalat" w:hAnsi="GHEA Grapalat" w:cs="GHEA Grapalat"/>
          <w:b/>
          <w:bCs/>
          <w:sz w:val="20"/>
          <w:szCs w:val="20"/>
          <w:lang w:val="hy-AM"/>
        </w:rPr>
        <w:t>2.</w:t>
      </w:r>
      <w:r w:rsidRPr="003337BC">
        <w:rPr>
          <w:rFonts w:ascii="GHEA Grapalat" w:hAnsi="GHEA Grapalat" w:cs="GHEA Grapalat"/>
          <w:b/>
          <w:bCs/>
          <w:sz w:val="20"/>
          <w:szCs w:val="20"/>
          <w:lang w:val="hy-AM"/>
        </w:rPr>
        <w:t>Այլ պայմաններ</w:t>
      </w:r>
    </w:p>
    <w:p w:rsidR="003337BC" w:rsidRPr="003337BC" w:rsidRDefault="003337BC" w:rsidP="003337BC">
      <w:pPr>
        <w:ind w:firstLine="567"/>
        <w:jc w:val="both"/>
        <w:rPr>
          <w:rFonts w:ascii="GHEA Grapalat" w:hAnsi="GHEA Grapalat" w:cs="GHEA Grapalat"/>
          <w:sz w:val="20"/>
          <w:szCs w:val="20"/>
          <w:lang w:val="hy-AM"/>
        </w:rPr>
      </w:pPr>
      <w:r w:rsidRPr="003337BC">
        <w:rPr>
          <w:rFonts w:ascii="GHEA Grapalat" w:hAnsi="GHEA Grapalat" w:cs="GHEA Grapalat"/>
          <w:sz w:val="20"/>
          <w:szCs w:val="20"/>
          <w:lang w:val="hy-AM"/>
        </w:rPr>
        <w:lastRenderedPageBreak/>
        <w:t>2.1 Սույն համաձայնագիրը</w:t>
      </w:r>
      <w:r w:rsidRPr="00712340">
        <w:rPr>
          <w:rFonts w:ascii="GHEA Grapalat" w:hAnsi="GHEA Grapalat" w:cs="GHEA Grapalat"/>
          <w:sz w:val="20"/>
          <w:szCs w:val="20"/>
          <w:lang w:val="hy-AM"/>
        </w:rPr>
        <w:t xml:space="preserve"> և Պահանջագիրը անհետկանչելի են,</w:t>
      </w:r>
      <w:r w:rsidRPr="003337BC">
        <w:rPr>
          <w:rFonts w:ascii="GHEA Grapalat" w:hAnsi="GHEA Grapalat" w:cs="GHEA Grapalat"/>
          <w:sz w:val="20"/>
          <w:szCs w:val="20"/>
          <w:lang w:val="hy-AM"/>
        </w:rPr>
        <w:t xml:space="preserve"> ուժի մեջ </w:t>
      </w:r>
      <w:r w:rsidRPr="00712340">
        <w:rPr>
          <w:rFonts w:ascii="GHEA Grapalat" w:hAnsi="GHEA Grapalat" w:cs="GHEA Grapalat"/>
          <w:sz w:val="20"/>
          <w:szCs w:val="20"/>
          <w:lang w:val="hy-AM"/>
        </w:rPr>
        <w:t>են</w:t>
      </w:r>
      <w:r w:rsidRPr="003337BC">
        <w:rPr>
          <w:rFonts w:ascii="GHEA Grapalat" w:hAnsi="GHEA Grapalat" w:cs="GHEA Grapalat"/>
          <w:sz w:val="20"/>
          <w:szCs w:val="20"/>
          <w:lang w:val="hy-AM"/>
        </w:rPr>
        <w:t xml:space="preserve"> մտնում Ընկերության կողմից վավերացման պահից և ուժի մեջ</w:t>
      </w:r>
      <w:r w:rsidRPr="00712340">
        <w:rPr>
          <w:rFonts w:ascii="GHEA Grapalat" w:hAnsi="GHEA Grapalat" w:cs="GHEA Grapalat"/>
          <w:sz w:val="20"/>
          <w:szCs w:val="20"/>
          <w:lang w:val="hy-AM"/>
        </w:rPr>
        <w:t xml:space="preserve"> են մինչև </w:t>
      </w:r>
      <w:r w:rsidRPr="003337B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3337BC" w:rsidRPr="00712340"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3337BC" w:rsidRPr="00712340"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3337BC" w:rsidRPr="00712340" w:rsidDel="00A13215"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3337BC" w:rsidRPr="00712340" w:rsidRDefault="003337BC" w:rsidP="003337BC">
      <w:pPr>
        <w:ind w:firstLine="567"/>
        <w:jc w:val="both"/>
        <w:rPr>
          <w:rFonts w:ascii="GHEA Grapalat" w:hAnsi="GHEA Grapalat" w:cs="GHEA Grapalat"/>
          <w:sz w:val="20"/>
          <w:szCs w:val="20"/>
          <w:lang w:val="hy-AM"/>
        </w:rPr>
      </w:pPr>
      <w:r w:rsidRPr="0071234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3337BC" w:rsidRPr="00712340" w:rsidRDefault="003337BC" w:rsidP="003337BC">
      <w:pPr>
        <w:ind w:firstLine="567"/>
        <w:jc w:val="both"/>
        <w:rPr>
          <w:rFonts w:ascii="GHEA Grapalat" w:hAnsi="GHEA Grapalat" w:cs="GHEA Grapalat"/>
          <w:sz w:val="20"/>
          <w:szCs w:val="20"/>
          <w:lang w:val="hy-AM"/>
        </w:rPr>
      </w:pPr>
    </w:p>
    <w:p w:rsidR="003337BC" w:rsidRPr="00712340" w:rsidRDefault="003337BC" w:rsidP="003337BC">
      <w:pPr>
        <w:ind w:firstLine="567"/>
        <w:jc w:val="center"/>
        <w:rPr>
          <w:rFonts w:ascii="GHEA Grapalat" w:hAnsi="GHEA Grapalat" w:cs="GHEA Grapalat"/>
          <w:sz w:val="20"/>
          <w:szCs w:val="20"/>
          <w:lang w:val="hy-AM"/>
        </w:rPr>
      </w:pPr>
      <w:r w:rsidRPr="00712340">
        <w:rPr>
          <w:rFonts w:ascii="GHEA Grapalat" w:hAnsi="GHEA Grapalat" w:cs="GHEA Grapalat"/>
          <w:b/>
          <w:sz w:val="20"/>
          <w:szCs w:val="20"/>
          <w:lang w:val="hy-AM"/>
        </w:rPr>
        <w:t>3. Ընկերության հասցեն, բանկային վավերապայմանները`</w:t>
      </w:r>
    </w:p>
    <w:p w:rsidR="003337BC" w:rsidRPr="00712340" w:rsidRDefault="003337BC" w:rsidP="003337BC">
      <w:pPr>
        <w:jc w:val="both"/>
        <w:rPr>
          <w:rFonts w:ascii="GHEA Grapalat" w:hAnsi="GHEA Grapalat" w:cs="GHEA Grapalat"/>
          <w:sz w:val="20"/>
          <w:szCs w:val="20"/>
          <w:u w:val="single"/>
          <w:lang w:val="hy-AM"/>
        </w:rPr>
      </w:pP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r w:rsidRPr="00712340">
        <w:rPr>
          <w:rFonts w:ascii="GHEA Grapalat" w:hAnsi="GHEA Grapalat" w:cs="GHEA Grapalat"/>
          <w:sz w:val="20"/>
          <w:szCs w:val="20"/>
          <w:u w:val="single"/>
          <w:lang w:val="hy-AM"/>
        </w:rPr>
        <w:tab/>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անվանումը</w:t>
      </w:r>
    </w:p>
    <w:p w:rsidR="003337BC" w:rsidRPr="00712340" w:rsidRDefault="003337BC" w:rsidP="003337BC">
      <w:pPr>
        <w:jc w:val="both"/>
        <w:rPr>
          <w:rFonts w:ascii="GHEA Grapalat" w:hAnsi="GHEA Grapalat"/>
          <w:sz w:val="20"/>
          <w:szCs w:val="20"/>
          <w:u w:val="single"/>
          <w:vertAlign w:val="superscript"/>
          <w:lang w:val="hy-AM"/>
        </w:rPr>
      </w:pPr>
      <w:r w:rsidRPr="00712340">
        <w:rPr>
          <w:rFonts w:ascii="GHEA Grapalat" w:hAnsi="GHEA Grapalat"/>
          <w:sz w:val="20"/>
          <w:szCs w:val="20"/>
          <w:vertAlign w:val="superscript"/>
          <w:lang w:val="hy-AM"/>
        </w:rPr>
        <w:t xml:space="preserve"> </w:t>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հասցեն</w:t>
      </w:r>
    </w:p>
    <w:p w:rsidR="003337BC" w:rsidRPr="00712340" w:rsidRDefault="003337BC" w:rsidP="003337BC">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ընկերությանը սպասարկող բանկի անվանումը</w:t>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բանկային հաշվեհամարը</w:t>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հարկ վճարողի հաշվառման համարը</w:t>
      </w:r>
    </w:p>
    <w:p w:rsidR="003337BC" w:rsidRPr="00712340" w:rsidRDefault="003337BC" w:rsidP="003337BC">
      <w:pPr>
        <w:jc w:val="both"/>
        <w:rPr>
          <w:rFonts w:ascii="GHEA Grapalat" w:hAnsi="GHEA Grapalat"/>
          <w:sz w:val="20"/>
          <w:szCs w:val="20"/>
          <w:u w:val="single"/>
          <w:vertAlign w:val="superscript"/>
          <w:lang w:val="hy-AM"/>
        </w:rPr>
      </w:pP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r w:rsidRPr="00712340">
        <w:rPr>
          <w:rFonts w:ascii="GHEA Grapalat" w:hAnsi="GHEA Grapalat"/>
          <w:sz w:val="20"/>
          <w:szCs w:val="20"/>
          <w:u w:val="single"/>
          <w:vertAlign w:val="superscript"/>
          <w:lang w:val="hy-AM"/>
        </w:rPr>
        <w:tab/>
      </w:r>
    </w:p>
    <w:p w:rsidR="003337BC" w:rsidRPr="00712340" w:rsidRDefault="003337BC" w:rsidP="003337BC">
      <w:pPr>
        <w:jc w:val="both"/>
        <w:rPr>
          <w:rFonts w:ascii="GHEA Grapalat" w:hAnsi="GHEA Grapalat"/>
          <w:sz w:val="20"/>
          <w:szCs w:val="20"/>
          <w:vertAlign w:val="superscript"/>
          <w:lang w:val="hy-AM"/>
        </w:rPr>
      </w:pPr>
      <w:r w:rsidRPr="00712340">
        <w:rPr>
          <w:rFonts w:ascii="GHEA Grapalat" w:hAnsi="GHEA Grapalat"/>
          <w:sz w:val="20"/>
          <w:szCs w:val="20"/>
          <w:vertAlign w:val="superscript"/>
          <w:lang w:val="hy-AM"/>
        </w:rPr>
        <w:t xml:space="preserve">       ընկերության տնօրենի անունը, ազգանունը և ստորագրությունը</w:t>
      </w:r>
    </w:p>
    <w:p w:rsidR="003337BC" w:rsidRPr="00712340" w:rsidRDefault="003337BC" w:rsidP="003337BC">
      <w:pPr>
        <w:jc w:val="both"/>
        <w:rPr>
          <w:rFonts w:ascii="GHEA Grapalat" w:hAnsi="GHEA Grapalat"/>
          <w:sz w:val="20"/>
          <w:szCs w:val="20"/>
          <w:lang w:val="hy-AM"/>
        </w:rPr>
      </w:pPr>
      <w:r w:rsidRPr="00712340">
        <w:rPr>
          <w:rFonts w:ascii="GHEA Grapalat" w:hAnsi="GHEA Grapalat"/>
          <w:sz w:val="20"/>
          <w:szCs w:val="20"/>
          <w:lang w:val="hy-AM"/>
        </w:rPr>
        <w:t>Կ.Տ</w:t>
      </w:r>
    </w:p>
    <w:p w:rsidR="003337BC" w:rsidRPr="00712340" w:rsidRDefault="003337BC" w:rsidP="003337BC">
      <w:pPr>
        <w:jc w:val="both"/>
        <w:rPr>
          <w:rFonts w:ascii="GHEA Grapalat" w:hAnsi="GHEA Grapalat"/>
          <w:sz w:val="20"/>
          <w:szCs w:val="20"/>
          <w:lang w:val="hy-AM"/>
        </w:rPr>
      </w:pPr>
    </w:p>
    <w:p w:rsidR="003337BC" w:rsidRPr="00712340" w:rsidRDefault="003337BC" w:rsidP="003337BC">
      <w:pPr>
        <w:jc w:val="both"/>
        <w:rPr>
          <w:rFonts w:ascii="GHEA Grapalat" w:hAnsi="GHEA Grapalat"/>
          <w:sz w:val="20"/>
          <w:szCs w:val="20"/>
          <w:lang w:val="hy-AM"/>
        </w:rPr>
      </w:pPr>
      <w:r w:rsidRPr="00712340">
        <w:rPr>
          <w:rFonts w:ascii="GHEA Grapalat" w:hAnsi="GHEA Grapalat"/>
          <w:sz w:val="20"/>
          <w:szCs w:val="20"/>
          <w:lang w:val="hy-AM"/>
        </w:rPr>
        <w:t>Օր/ամիս/տարի</w:t>
      </w:r>
    </w:p>
    <w:p w:rsidR="003337BC" w:rsidRPr="00712340" w:rsidRDefault="003337BC" w:rsidP="003337BC">
      <w:pPr>
        <w:jc w:val="center"/>
        <w:rPr>
          <w:rFonts w:ascii="GHEA Grapalat" w:hAnsi="GHEA Grapalat" w:cs="GHEA Grapalat"/>
          <w:sz w:val="20"/>
          <w:szCs w:val="20"/>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712340">
        <w:rPr>
          <w:rFonts w:ascii="GHEA Grapalat" w:hAnsi="GHEA Grapalat" w:cs="Sylfaen"/>
          <w:i/>
          <w:sz w:val="20"/>
          <w:szCs w:val="20"/>
          <w:lang w:val="hy-AM"/>
        </w:rPr>
        <w:t xml:space="preserve">* </w:t>
      </w:r>
      <w:r w:rsidRPr="00712340">
        <w:rPr>
          <w:rFonts w:ascii="GHEA Grapalat" w:hAnsi="GHEA Grapalat"/>
          <w:i/>
          <w:sz w:val="20"/>
          <w:szCs w:val="20"/>
          <w:lang w:val="hy-AM"/>
        </w:rPr>
        <w:t>լրացվում է հանձնաժողովի քարտուղարի կողմից` մինչև հրավերը տեղեկագրում հրապարակելը:</w:t>
      </w: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37BC" w:rsidRPr="00712340" w:rsidRDefault="003337BC" w:rsidP="003337BC">
      <w:pPr>
        <w:pStyle w:val="31"/>
        <w:spacing w:line="240" w:lineRule="auto"/>
        <w:jc w:val="right"/>
        <w:rPr>
          <w:rFonts w:ascii="GHEA Grapalat" w:hAnsi="GHEA Grapalat"/>
          <w:b/>
          <w:lang w:val="hy-AM"/>
        </w:rPr>
      </w:pPr>
      <w:r w:rsidRPr="00712340">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b/>
                <w:bCs/>
                <w:sz w:val="20"/>
                <w:szCs w:val="20"/>
                <w:lang w:val="hy-AM"/>
              </w:rPr>
            </w:pPr>
            <w:r w:rsidRPr="00712340">
              <w:rPr>
                <w:rFonts w:ascii="GHEA Grapalat" w:hAnsi="GHEA Grapalat" w:cs="Sylfaen"/>
                <w:sz w:val="20"/>
                <w:szCs w:val="20"/>
              </w:rPr>
              <w:lastRenderedPageBreak/>
              <w:t xml:space="preserve">1.                                                              </w:t>
            </w:r>
            <w:r w:rsidRPr="00712340">
              <w:rPr>
                <w:rFonts w:ascii="GHEA Grapalat" w:hAnsi="GHEA Grapalat" w:cs="Sylfaen"/>
                <w:b/>
                <w:bCs/>
                <w:sz w:val="20"/>
                <w:szCs w:val="20"/>
              </w:rPr>
              <w:t>ՎՃԱՐՄԱՆ</w:t>
            </w:r>
            <w:r w:rsidRPr="00712340">
              <w:rPr>
                <w:rFonts w:ascii="GHEA Grapalat" w:hAnsi="GHEA Grapalat" w:cs="Arial"/>
                <w:b/>
                <w:bCs/>
                <w:sz w:val="20"/>
                <w:szCs w:val="20"/>
              </w:rPr>
              <w:t xml:space="preserve"> </w:t>
            </w:r>
            <w:r w:rsidRPr="00712340">
              <w:rPr>
                <w:rFonts w:ascii="GHEA Grapalat" w:hAnsi="GHEA Grapalat" w:cs="Sylfaen"/>
                <w:b/>
                <w:bCs/>
                <w:sz w:val="20"/>
                <w:szCs w:val="20"/>
              </w:rPr>
              <w:t xml:space="preserve">ՊԱՀԱՆՋԱԳԻՐ* </w:t>
            </w:r>
          </w:p>
          <w:p w:rsidR="003337BC" w:rsidRPr="00712340" w:rsidRDefault="003337BC" w:rsidP="00C60131">
            <w:pPr>
              <w:jc w:val="center"/>
              <w:rPr>
                <w:rFonts w:ascii="GHEA Grapalat" w:hAnsi="GHEA Grapalat" w:cs="Arial"/>
                <w:bCs/>
                <w:i/>
                <w:sz w:val="20"/>
                <w:szCs w:val="20"/>
              </w:rPr>
            </w:pP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lang w:val="hy-AM"/>
              </w:rPr>
            </w:pPr>
            <w:r w:rsidRPr="00712340">
              <w:rPr>
                <w:rFonts w:ascii="GHEA Grapalat" w:hAnsi="GHEA Grapalat" w:cs="Sylfaen"/>
                <w:sz w:val="20"/>
                <w:szCs w:val="20"/>
                <w:lang w:val="hy-AM"/>
              </w:rPr>
              <w:t>2</w:t>
            </w:r>
            <w:r w:rsidRPr="00712340">
              <w:rPr>
                <w:rFonts w:ascii="GHEA Grapalat" w:hAnsi="GHEA Grapalat" w:cs="Sylfaen"/>
                <w:sz w:val="20"/>
                <w:szCs w:val="20"/>
              </w:rPr>
              <w:t>.</w:t>
            </w:r>
            <w:r w:rsidRPr="00712340">
              <w:rPr>
                <w:rFonts w:ascii="GHEA Grapalat" w:hAnsi="GHEA Grapalat" w:cs="Sylfaen"/>
                <w:sz w:val="20"/>
                <w:szCs w:val="20"/>
                <w:lang w:val="hy-AM"/>
              </w:rPr>
              <w:t xml:space="preserve"> Թիվ </w:t>
            </w:r>
          </w:p>
        </w:tc>
      </w:tr>
      <w:tr w:rsidR="003337BC" w:rsidRPr="00712340" w:rsidTr="00C6013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lang w:val="hy-AM"/>
              </w:rPr>
              <w:t>3</w:t>
            </w:r>
            <w:r w:rsidRPr="00712340">
              <w:rPr>
                <w:rFonts w:ascii="GHEA Grapalat" w:hAnsi="GHEA Grapalat" w:cs="Sylfaen"/>
                <w:sz w:val="20"/>
                <w:szCs w:val="20"/>
              </w:rPr>
              <w:t>.                                                         Ներկայացման</w:t>
            </w:r>
            <w:r w:rsidRPr="00712340">
              <w:rPr>
                <w:rFonts w:ascii="GHEA Grapalat" w:hAnsi="GHEA Grapalat" w:cs="Arial"/>
                <w:sz w:val="20"/>
                <w:szCs w:val="20"/>
              </w:rPr>
              <w:t xml:space="preserve"> </w:t>
            </w:r>
            <w:r w:rsidRPr="00712340">
              <w:rPr>
                <w:rFonts w:ascii="GHEA Grapalat" w:hAnsi="GHEA Grapalat" w:cs="Sylfaen"/>
                <w:sz w:val="20"/>
                <w:szCs w:val="20"/>
              </w:rPr>
              <w:t>ամսաթիվը</w:t>
            </w:r>
            <w:r w:rsidRPr="00712340">
              <w:rPr>
                <w:rFonts w:ascii="GHEA Grapalat" w:hAnsi="GHEA Grapalat" w:cs="Arial"/>
                <w:sz w:val="20"/>
                <w:szCs w:val="20"/>
              </w:rPr>
              <w:t xml:space="preserve">`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tc>
      </w:tr>
      <w:tr w:rsidR="003337BC" w:rsidRPr="00712340" w:rsidTr="00C6013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4</w:t>
            </w:r>
            <w:r w:rsidRPr="00712340">
              <w:rPr>
                <w:rFonts w:ascii="GHEA Grapalat" w:hAnsi="GHEA Grapalat" w:cs="Sylfaen"/>
                <w:sz w:val="20"/>
                <w:szCs w:val="20"/>
              </w:rPr>
              <w:t xml:space="preserve">. </w:t>
            </w: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Sylfaen"/>
                <w:sz w:val="20"/>
                <w:szCs w:val="20"/>
              </w:rPr>
              <w:t xml:space="preserve">(Ընկերություն </w:t>
            </w:r>
            <w:r w:rsidRPr="00712340">
              <w:rPr>
                <w:rFonts w:ascii="GHEA Grapalat" w:hAnsi="GHEA Grapalat" w:cs="Arial"/>
                <w:sz w:val="20"/>
                <w:szCs w:val="20"/>
              </w:rPr>
              <w:t>`</w:t>
            </w:r>
          </w:p>
        </w:tc>
      </w:tr>
      <w:tr w:rsidR="003337BC" w:rsidRPr="00712340" w:rsidTr="00C601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5</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ն սպասարկող Ֆինանսական կազմակերպություն </w:t>
            </w:r>
            <w:r w:rsidRPr="00712340">
              <w:rPr>
                <w:rFonts w:ascii="GHEA Grapalat" w:hAnsi="GHEA Grapalat" w:cs="Sylfaen"/>
                <w:sz w:val="20"/>
                <w:szCs w:val="20"/>
              </w:rPr>
              <w:t>(</w:t>
            </w:r>
            <w:r w:rsidRPr="00712340">
              <w:rPr>
                <w:rFonts w:ascii="GHEA Grapalat" w:hAnsi="GHEA Grapalat" w:cs="Arial"/>
                <w:sz w:val="20"/>
                <w:szCs w:val="20"/>
              </w:rPr>
              <w:t xml:space="preserve"> </w:t>
            </w:r>
            <w:r w:rsidRPr="00712340">
              <w:rPr>
                <w:rFonts w:ascii="GHEA Grapalat" w:hAnsi="GHEA Grapalat" w:cs="Sylfaen"/>
                <w:sz w:val="20"/>
                <w:szCs w:val="20"/>
              </w:rPr>
              <w:t>բանկ)</w:t>
            </w:r>
            <w:r w:rsidRPr="00712340">
              <w:rPr>
                <w:rFonts w:ascii="GHEA Grapalat" w:hAnsi="GHEA Grapalat" w:cs="Arial"/>
                <w:sz w:val="20"/>
                <w:szCs w:val="20"/>
              </w:rPr>
              <w:t>`</w:t>
            </w:r>
          </w:p>
        </w:tc>
      </w:tr>
      <w:tr w:rsidR="003337BC" w:rsidRPr="00712340" w:rsidTr="00C601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6</w:t>
            </w:r>
            <w:r w:rsidRPr="00712340">
              <w:rPr>
                <w:rFonts w:ascii="GHEA Grapalat" w:hAnsi="GHEA Grapalat" w:cs="Sylfaen"/>
                <w:sz w:val="20"/>
                <w:szCs w:val="20"/>
              </w:rPr>
              <w:t>. Վճարողի</w:t>
            </w:r>
            <w:r w:rsidRPr="00712340">
              <w:rPr>
                <w:rFonts w:ascii="GHEA Grapalat" w:hAnsi="GHEA Grapalat" w:cs="Sylfaen"/>
                <w:sz w:val="20"/>
                <w:szCs w:val="20"/>
                <w:lang w:val="hy-AM"/>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w:t>
            </w: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7</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lang w:val="hy-AM"/>
              </w:rPr>
              <w:t>8</w:t>
            </w:r>
            <w:r w:rsidRPr="00712340">
              <w:rPr>
                <w:rFonts w:ascii="GHEA Grapalat" w:hAnsi="GHEA Grapalat" w:cs="Sylfaen"/>
                <w:sz w:val="20"/>
                <w:szCs w:val="20"/>
              </w:rPr>
              <w:t>. Վճարողի</w:t>
            </w:r>
            <w:r w:rsidRPr="00712340">
              <w:rPr>
                <w:rFonts w:ascii="GHEA Grapalat" w:hAnsi="GHEA Grapalat" w:cs="Arial"/>
                <w:sz w:val="20"/>
                <w:szCs w:val="20"/>
              </w:rPr>
              <w:t xml:space="preserve"> </w:t>
            </w:r>
            <w:r w:rsidRPr="00712340">
              <w:rPr>
                <w:rFonts w:ascii="GHEA Grapalat" w:hAnsi="GHEA Grapalat" w:cs="Sylfaen"/>
                <w:sz w:val="20"/>
                <w:szCs w:val="20"/>
              </w:rPr>
              <w:t>ՀԾՀ</w:t>
            </w:r>
            <w:r w:rsidRPr="00712340">
              <w:rPr>
                <w:rFonts w:ascii="GHEA Grapalat" w:hAnsi="GHEA Grapalat" w:cs="Arial"/>
                <w:sz w:val="20"/>
                <w:szCs w:val="20"/>
              </w:rPr>
              <w:t>`</w:t>
            </w: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EE5252" w:rsidRDefault="003337BC" w:rsidP="00C60131">
            <w:pPr>
              <w:rPr>
                <w:rFonts w:ascii="GHEA Grapalat" w:hAnsi="GHEA Grapalat" w:cs="Arial"/>
                <w:sz w:val="20"/>
                <w:szCs w:val="20"/>
              </w:rPr>
            </w:pPr>
            <w:r w:rsidRPr="00712340">
              <w:rPr>
                <w:rFonts w:ascii="GHEA Grapalat" w:hAnsi="GHEA Grapalat" w:cs="Sylfaen"/>
                <w:sz w:val="20"/>
                <w:szCs w:val="20"/>
                <w:lang w:val="hy-AM"/>
              </w:rPr>
              <w:t>9</w:t>
            </w:r>
            <w:r w:rsidRPr="00712340">
              <w:rPr>
                <w:rFonts w:ascii="GHEA Grapalat" w:hAnsi="GHEA Grapalat" w:cs="Sylfaen"/>
                <w:sz w:val="20"/>
                <w:szCs w:val="20"/>
              </w:rPr>
              <w:t>. 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 </w:t>
            </w:r>
            <w:r w:rsidRPr="00712340">
              <w:rPr>
                <w:rFonts w:ascii="GHEA Grapalat" w:hAnsi="GHEA Grapalat" w:cs="Arial"/>
                <w:sz w:val="20"/>
                <w:szCs w:val="20"/>
              </w:rPr>
              <w:t>`</w:t>
            </w:r>
            <w:r>
              <w:rPr>
                <w:rFonts w:ascii="GHEA Grapalat" w:hAnsi="GHEA Grapalat" w:cs="Arial"/>
                <w:sz w:val="20"/>
                <w:szCs w:val="20"/>
                <w:lang w:val="ru-RU"/>
              </w:rPr>
              <w:t>Գեղակերտի</w:t>
            </w:r>
            <w:r w:rsidRPr="00EE5252">
              <w:rPr>
                <w:rFonts w:ascii="GHEA Grapalat" w:hAnsi="GHEA Grapalat" w:cs="Arial"/>
                <w:sz w:val="20"/>
                <w:szCs w:val="20"/>
              </w:rPr>
              <w:t xml:space="preserve"> </w:t>
            </w:r>
            <w:r>
              <w:rPr>
                <w:rFonts w:ascii="GHEA Grapalat" w:hAnsi="GHEA Grapalat" w:cs="Arial"/>
                <w:sz w:val="20"/>
                <w:szCs w:val="20"/>
                <w:lang w:val="ru-RU"/>
              </w:rPr>
              <w:t>համայնքապետարան</w:t>
            </w:r>
          </w:p>
        </w:tc>
      </w:tr>
      <w:tr w:rsidR="003337BC" w:rsidRPr="00712340" w:rsidTr="00C6013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lang w:val="ru-RU"/>
              </w:rPr>
            </w:pPr>
            <w:r w:rsidRPr="00712340">
              <w:rPr>
                <w:rFonts w:ascii="GHEA Grapalat" w:hAnsi="GHEA Grapalat" w:cs="Sylfaen"/>
                <w:sz w:val="20"/>
                <w:szCs w:val="20"/>
                <w:lang w:val="ru-RU"/>
              </w:rPr>
              <w:t xml:space="preserve">10. </w:t>
            </w:r>
            <w:r w:rsidRPr="00712340">
              <w:rPr>
                <w:rFonts w:ascii="GHEA Grapalat" w:hAnsi="GHEA Grapalat" w:cs="Sylfaen"/>
                <w:sz w:val="20"/>
                <w:szCs w:val="20"/>
              </w:rPr>
              <w:t xml:space="preserve"> Շահառուի</w:t>
            </w:r>
            <w:r w:rsidRPr="00712340">
              <w:rPr>
                <w:rFonts w:ascii="GHEA Grapalat" w:hAnsi="GHEA Grapalat" w:cs="Arial"/>
                <w:sz w:val="20"/>
                <w:szCs w:val="20"/>
              </w:rPr>
              <w:t xml:space="preserve"> </w:t>
            </w:r>
            <w:r w:rsidRPr="00712340">
              <w:rPr>
                <w:rFonts w:ascii="GHEA Grapalat" w:hAnsi="GHEA Grapalat" w:cs="Sylfaen"/>
                <w:sz w:val="20"/>
                <w:szCs w:val="20"/>
              </w:rPr>
              <w:t xml:space="preserve"> ՀԾՀ</w:t>
            </w:r>
            <w:r w:rsidRPr="00712340">
              <w:rPr>
                <w:rFonts w:ascii="GHEA Grapalat" w:hAnsi="GHEA Grapalat" w:cs="Sylfaen"/>
                <w:sz w:val="20"/>
                <w:szCs w:val="20"/>
                <w:lang w:val="ru-RU"/>
              </w:rPr>
              <w:t xml:space="preserve"> (</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3337BC" w:rsidRPr="00712340" w:rsidTr="00C6013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EE5252" w:rsidRDefault="003337BC" w:rsidP="00C60131">
            <w:pPr>
              <w:rPr>
                <w:rFonts w:ascii="GHEA Grapalat" w:hAnsi="GHEA Grapalat" w:cs="Arial"/>
                <w:sz w:val="20"/>
                <w:szCs w:val="20"/>
                <w:lang w:val="ru-RU"/>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lang w:val="ru-RU"/>
              </w:rPr>
              <w:t>04703572</w:t>
            </w:r>
          </w:p>
        </w:tc>
      </w:tr>
      <w:tr w:rsidR="003337BC" w:rsidRPr="00712340" w:rsidTr="00C6013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EE5252" w:rsidRDefault="003337BC" w:rsidP="00C60131">
            <w:pPr>
              <w:rPr>
                <w:rFonts w:ascii="GHEA Grapalat" w:hAnsi="GHEA Grapalat" w:cs="Arial"/>
                <w:sz w:val="20"/>
                <w:szCs w:val="20"/>
                <w:lang w:val="ru-RU"/>
              </w:rPr>
            </w:pPr>
            <w:r w:rsidRPr="00712340">
              <w:rPr>
                <w:rFonts w:ascii="GHEA Grapalat" w:hAnsi="GHEA Grapalat" w:cs="Sylfaen"/>
                <w:sz w:val="20"/>
                <w:szCs w:val="20"/>
              </w:rPr>
              <w:t>1</w:t>
            </w:r>
            <w:r w:rsidRPr="00712340">
              <w:rPr>
                <w:rFonts w:ascii="GHEA Grapalat" w:hAnsi="GHEA Grapalat" w:cs="Sylfaen"/>
                <w:sz w:val="20"/>
                <w:szCs w:val="20"/>
                <w:lang w:val="hy-AM"/>
              </w:rPr>
              <w:t>2</w:t>
            </w:r>
            <w:r w:rsidRPr="00712340">
              <w:rPr>
                <w:rFonts w:ascii="GHEA Grapalat" w:hAnsi="GHEA Grapalat" w:cs="Sylfaen"/>
                <w:sz w:val="20"/>
                <w:szCs w:val="20"/>
              </w:rPr>
              <w:t>.Շահառուի</w:t>
            </w:r>
            <w:r w:rsidRPr="00712340">
              <w:rPr>
                <w:rFonts w:ascii="GHEA Grapalat" w:hAnsi="GHEA Grapalat" w:cs="Sylfaen"/>
                <w:sz w:val="20"/>
                <w:szCs w:val="20"/>
                <w:lang w:val="hy-AM"/>
              </w:rPr>
              <w:t>ն</w:t>
            </w:r>
            <w:r w:rsidRPr="00712340">
              <w:rPr>
                <w:rFonts w:ascii="GHEA Grapalat" w:hAnsi="GHEA Grapalat" w:cs="Arial"/>
                <w:sz w:val="20"/>
                <w:szCs w:val="20"/>
              </w:rPr>
              <w:t xml:space="preserve"> </w:t>
            </w:r>
            <w:r w:rsidRPr="00712340">
              <w:rPr>
                <w:rFonts w:ascii="GHEA Grapalat" w:hAnsi="GHEA Grapalat" w:cs="Sylfaen"/>
                <w:sz w:val="20"/>
                <w:szCs w:val="20"/>
                <w:lang w:val="hy-AM"/>
              </w:rPr>
              <w:t xml:space="preserve"> սպասարկող Ֆինանսական կազմակերպություն</w:t>
            </w:r>
            <w:r w:rsidRPr="00712340">
              <w:rPr>
                <w:rFonts w:ascii="GHEA Grapalat" w:hAnsi="GHEA Grapalat" w:cs="Sylfaen"/>
                <w:sz w:val="20"/>
                <w:szCs w:val="20"/>
              </w:rPr>
              <w:t xml:space="preserve"> (բանկ)</w:t>
            </w:r>
            <w:r w:rsidRPr="00712340">
              <w:rPr>
                <w:rFonts w:ascii="GHEA Grapalat" w:hAnsi="GHEA Grapalat" w:cs="Arial"/>
                <w:sz w:val="20"/>
                <w:szCs w:val="20"/>
              </w:rPr>
              <w:t>`</w:t>
            </w:r>
            <w:r>
              <w:rPr>
                <w:rFonts w:ascii="GHEA Grapalat" w:hAnsi="GHEA Grapalat" w:cs="Arial"/>
                <w:sz w:val="20"/>
                <w:szCs w:val="20"/>
                <w:lang w:val="ru-RU"/>
              </w:rPr>
              <w:t>ՀՀ</w:t>
            </w:r>
            <w:r w:rsidRPr="00EE5252">
              <w:rPr>
                <w:rFonts w:ascii="GHEA Grapalat" w:hAnsi="GHEA Grapalat" w:cs="Arial"/>
                <w:sz w:val="20"/>
                <w:szCs w:val="20"/>
              </w:rPr>
              <w:t xml:space="preserve"> </w:t>
            </w:r>
            <w:r>
              <w:rPr>
                <w:rFonts w:ascii="GHEA Grapalat" w:hAnsi="GHEA Grapalat" w:cs="Arial"/>
                <w:sz w:val="20"/>
                <w:szCs w:val="20"/>
                <w:lang w:val="ru-RU"/>
              </w:rPr>
              <w:t>ֆին</w:t>
            </w:r>
            <w:r w:rsidRPr="00EE5252">
              <w:rPr>
                <w:rFonts w:ascii="GHEA Grapalat" w:hAnsi="GHEA Grapalat" w:cs="Arial"/>
                <w:sz w:val="20"/>
                <w:szCs w:val="20"/>
              </w:rPr>
              <w:t xml:space="preserve">. </w:t>
            </w:r>
            <w:r>
              <w:rPr>
                <w:rFonts w:ascii="GHEA Grapalat" w:hAnsi="GHEA Grapalat" w:cs="Arial"/>
                <w:sz w:val="20"/>
                <w:szCs w:val="20"/>
                <w:lang w:val="ru-RU"/>
              </w:rPr>
              <w:t>Նախ.գործ.վարչ.</w:t>
            </w:r>
          </w:p>
        </w:tc>
      </w:tr>
      <w:tr w:rsidR="003337BC" w:rsidRPr="00712340" w:rsidTr="00C6013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FC17E4"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3</w:t>
            </w:r>
            <w:r w:rsidRPr="00712340">
              <w:rPr>
                <w:rFonts w:ascii="GHEA Grapalat" w:hAnsi="GHEA Grapalat" w:cs="Sylfaen"/>
                <w:sz w:val="20"/>
                <w:szCs w:val="20"/>
              </w:rPr>
              <w:t>.Շահառուի</w:t>
            </w:r>
            <w:r w:rsidRPr="00712340">
              <w:rPr>
                <w:rFonts w:ascii="GHEA Grapalat" w:hAnsi="GHEA Grapalat" w:cs="Arial"/>
                <w:sz w:val="20"/>
                <w:szCs w:val="20"/>
              </w:rPr>
              <w:t xml:space="preserve"> </w:t>
            </w:r>
            <w:r w:rsidRPr="00712340">
              <w:rPr>
                <w:rFonts w:ascii="GHEA Grapalat" w:hAnsi="GHEA Grapalat" w:cs="Sylfaen"/>
                <w:sz w:val="20"/>
                <w:szCs w:val="20"/>
              </w:rPr>
              <w:t>հաշվի</w:t>
            </w:r>
            <w:r w:rsidRPr="00712340">
              <w:rPr>
                <w:rFonts w:ascii="GHEA Grapalat" w:hAnsi="GHEA Grapalat" w:cs="Arial"/>
                <w:sz w:val="20"/>
                <w:szCs w:val="20"/>
              </w:rPr>
              <w:t xml:space="preserve"> </w:t>
            </w:r>
            <w:r w:rsidRPr="00712340">
              <w:rPr>
                <w:rFonts w:ascii="GHEA Grapalat" w:hAnsi="GHEA Grapalat" w:cs="Sylfaen"/>
                <w:sz w:val="20"/>
                <w:szCs w:val="20"/>
              </w:rPr>
              <w:t>համարը</w:t>
            </w:r>
            <w:r w:rsidRPr="00712340">
              <w:rPr>
                <w:rFonts w:ascii="GHEA Grapalat" w:hAnsi="GHEA Grapalat" w:cs="Arial"/>
                <w:sz w:val="20"/>
                <w:szCs w:val="20"/>
              </w:rPr>
              <w:t xml:space="preserve"> (</w:t>
            </w:r>
            <w:r w:rsidRPr="00712340">
              <w:rPr>
                <w:rFonts w:ascii="GHEA Grapalat" w:hAnsi="GHEA Grapalat" w:cs="Sylfaen"/>
                <w:sz w:val="20"/>
                <w:szCs w:val="20"/>
              </w:rPr>
              <w:t>հշ</w:t>
            </w:r>
            <w:r w:rsidRPr="00712340">
              <w:rPr>
                <w:rFonts w:ascii="GHEA Grapalat" w:hAnsi="GHEA Grapalat" w:cs="Arial"/>
                <w:sz w:val="20"/>
                <w:szCs w:val="20"/>
              </w:rPr>
              <w:t>.N)</w:t>
            </w:r>
            <w:r w:rsidRPr="00FC17E4">
              <w:rPr>
                <w:rFonts w:ascii="GHEA Grapalat" w:hAnsi="GHEA Grapalat" w:cs="Arial"/>
                <w:sz w:val="20"/>
                <w:szCs w:val="20"/>
              </w:rPr>
              <w:t xml:space="preserve"> 900322001455, 900322002347</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4</w:t>
            </w:r>
            <w:r w:rsidRPr="00712340">
              <w:rPr>
                <w:rFonts w:ascii="GHEA Grapalat" w:hAnsi="GHEA Grapalat" w:cs="Sylfaen"/>
                <w:sz w:val="20"/>
                <w:szCs w:val="20"/>
              </w:rPr>
              <w:t>.Գումարը</w:t>
            </w:r>
            <w:r w:rsidRPr="00712340">
              <w:rPr>
                <w:rFonts w:ascii="GHEA Grapalat" w:hAnsi="GHEA Grapalat" w:cs="Arial"/>
                <w:sz w:val="20"/>
                <w:szCs w:val="20"/>
              </w:rPr>
              <w:t xml:space="preserve"> </w:t>
            </w:r>
            <w:r w:rsidRPr="00EE5252">
              <w:rPr>
                <w:rFonts w:ascii="GHEA Grapalat" w:hAnsi="GHEA Grapalat" w:cs="Arial"/>
                <w:sz w:val="20"/>
                <w:szCs w:val="20"/>
              </w:rPr>
              <w:t>(</w:t>
            </w:r>
            <w:r w:rsidRPr="00712340">
              <w:rPr>
                <w:rFonts w:ascii="GHEA Grapalat" w:hAnsi="GHEA Grapalat" w:cs="Sylfaen"/>
                <w:sz w:val="20"/>
                <w:szCs w:val="20"/>
              </w:rPr>
              <w:t>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EE5252">
              <w:rPr>
                <w:rFonts w:ascii="GHEA Grapalat" w:hAnsi="GHEA Grapalat" w:cs="Sylfaen"/>
                <w:sz w:val="20"/>
                <w:szCs w:val="20"/>
              </w:rPr>
              <w:t>)</w:t>
            </w:r>
            <w:r w:rsidRPr="00712340">
              <w:rPr>
                <w:rFonts w:ascii="GHEA Grapalat" w:hAnsi="GHEA Grapalat" w:cs="Arial"/>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15. </w:t>
            </w:r>
            <w:r w:rsidRPr="00712340">
              <w:rPr>
                <w:rFonts w:ascii="GHEA Grapalat" w:hAnsi="GHEA Grapalat" w:cs="Sylfaen"/>
                <w:sz w:val="20"/>
                <w:szCs w:val="20"/>
                <w:lang w:val="hy-AM"/>
              </w:rPr>
              <w:t xml:space="preserve">Ակցեպտավորված գումարը՝ </w:t>
            </w:r>
            <w:r w:rsidRPr="00712340">
              <w:rPr>
                <w:rFonts w:ascii="GHEA Grapalat" w:hAnsi="GHEA Grapalat" w:cs="Sylfaen"/>
                <w:sz w:val="20"/>
                <w:szCs w:val="20"/>
              </w:rPr>
              <w:t xml:space="preserve"> (թվերով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Sylfaen"/>
                <w:sz w:val="20"/>
                <w:szCs w:val="20"/>
                <w:lang w:val="hy-AM"/>
              </w:rPr>
              <w:t xml:space="preserve">  </w:t>
            </w:r>
            <w:r w:rsidRPr="00712340">
              <w:rPr>
                <w:rFonts w:ascii="GHEA Grapalat" w:hAnsi="GHEA Grapalat" w:cs="Sylfaen"/>
                <w:sz w:val="20"/>
                <w:szCs w:val="20"/>
              </w:rPr>
              <w:t>(</w:t>
            </w:r>
            <w:r w:rsidRPr="00712340">
              <w:rPr>
                <w:rFonts w:ascii="GHEA Grapalat" w:hAnsi="GHEA Grapalat" w:cs="Sylfaen"/>
                <w:sz w:val="20"/>
                <w:szCs w:val="20"/>
                <w:lang w:val="hy-AM"/>
              </w:rPr>
              <w:t>նախատեսված է նշված գումարի մասնակի ակցեպտի համար, որը չի կիրառվում</w:t>
            </w:r>
            <w:r w:rsidRPr="00712340">
              <w:rPr>
                <w:rFonts w:ascii="GHEA Grapalat" w:hAnsi="GHEA Grapalat" w:cs="Sylfaen"/>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ru-RU"/>
              </w:rPr>
              <w:t>6</w:t>
            </w:r>
            <w:r w:rsidRPr="00712340">
              <w:rPr>
                <w:rFonts w:ascii="GHEA Grapalat" w:hAnsi="GHEA Grapalat" w:cs="Sylfaen"/>
                <w:sz w:val="20"/>
                <w:szCs w:val="20"/>
              </w:rPr>
              <w:t>.Արժույթը</w:t>
            </w:r>
            <w:r w:rsidRPr="00712340">
              <w:rPr>
                <w:rFonts w:ascii="GHEA Grapalat" w:hAnsi="GHEA Grapalat" w:cs="Arial"/>
                <w:sz w:val="20"/>
                <w:szCs w:val="20"/>
              </w:rPr>
              <w:t xml:space="preserve"> (</w:t>
            </w:r>
            <w:r w:rsidRPr="00712340">
              <w:rPr>
                <w:rFonts w:ascii="GHEA Grapalat" w:hAnsi="GHEA Grapalat" w:cs="Sylfaen"/>
                <w:sz w:val="20"/>
                <w:szCs w:val="20"/>
              </w:rPr>
              <w:t>բառերով</w:t>
            </w:r>
            <w:r w:rsidRPr="00712340">
              <w:rPr>
                <w:rFonts w:ascii="GHEA Grapalat" w:hAnsi="GHEA Grapalat" w:cs="Arial"/>
                <w:sz w:val="20"/>
                <w:szCs w:val="20"/>
              </w:rPr>
              <w:t xml:space="preserve"> </w:t>
            </w:r>
            <w:r w:rsidRPr="00712340">
              <w:rPr>
                <w:rFonts w:ascii="GHEA Grapalat" w:hAnsi="GHEA Grapalat" w:cs="Sylfaen"/>
                <w:sz w:val="20"/>
                <w:szCs w:val="20"/>
              </w:rPr>
              <w:t>և</w:t>
            </w:r>
            <w:r w:rsidRPr="00712340">
              <w:rPr>
                <w:rFonts w:ascii="GHEA Grapalat" w:hAnsi="GHEA Grapalat" w:cs="Arial"/>
                <w:sz w:val="20"/>
                <w:szCs w:val="20"/>
              </w:rPr>
              <w:t xml:space="preserve"> </w:t>
            </w:r>
            <w:r w:rsidRPr="00712340">
              <w:rPr>
                <w:rFonts w:ascii="GHEA Grapalat" w:hAnsi="GHEA Grapalat" w:cs="Sylfaen"/>
                <w:sz w:val="20"/>
                <w:szCs w:val="20"/>
              </w:rPr>
              <w:t>կոդով</w:t>
            </w:r>
            <w:r w:rsidRPr="00712340">
              <w:rPr>
                <w:rFonts w:ascii="GHEA Grapalat" w:hAnsi="GHEA Grapalat" w:cs="Arial"/>
                <w:sz w:val="20"/>
                <w:szCs w:val="20"/>
              </w:rPr>
              <w:t>)`</w:t>
            </w:r>
          </w:p>
        </w:tc>
      </w:tr>
      <w:tr w:rsidR="003337BC" w:rsidRPr="00712340" w:rsidTr="00C6013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lang w:val="hy-AM"/>
              </w:rPr>
            </w:pPr>
            <w:r w:rsidRPr="00712340">
              <w:rPr>
                <w:rFonts w:ascii="GHEA Grapalat" w:hAnsi="GHEA Grapalat" w:cs="Sylfaen"/>
                <w:sz w:val="20"/>
                <w:szCs w:val="20"/>
              </w:rPr>
              <w:t>1</w:t>
            </w:r>
            <w:r w:rsidRPr="00712340">
              <w:rPr>
                <w:rFonts w:ascii="GHEA Grapalat" w:hAnsi="GHEA Grapalat" w:cs="Sylfaen"/>
                <w:sz w:val="20"/>
                <w:szCs w:val="20"/>
                <w:lang w:val="hy-AM"/>
              </w:rPr>
              <w:t>7</w:t>
            </w:r>
            <w:r w:rsidRPr="00712340">
              <w:rPr>
                <w:rFonts w:ascii="GHEA Grapalat" w:hAnsi="GHEA Grapalat" w:cs="Sylfaen"/>
                <w:sz w:val="20"/>
                <w:szCs w:val="20"/>
              </w:rPr>
              <w:t>.Գործարքի</w:t>
            </w:r>
            <w:r w:rsidRPr="00712340">
              <w:rPr>
                <w:rFonts w:ascii="GHEA Grapalat" w:hAnsi="GHEA Grapalat" w:cs="Arial"/>
                <w:sz w:val="20"/>
                <w:szCs w:val="20"/>
              </w:rPr>
              <w:t xml:space="preserve"> (</w:t>
            </w:r>
            <w:r w:rsidRPr="00712340">
              <w:rPr>
                <w:rFonts w:ascii="GHEA Grapalat" w:hAnsi="GHEA Grapalat" w:cs="Sylfaen"/>
                <w:sz w:val="20"/>
                <w:szCs w:val="20"/>
              </w:rPr>
              <w:t>վճարման</w:t>
            </w:r>
            <w:r w:rsidRPr="00712340">
              <w:rPr>
                <w:rFonts w:ascii="GHEA Grapalat" w:hAnsi="GHEA Grapalat" w:cs="Arial"/>
                <w:sz w:val="20"/>
                <w:szCs w:val="20"/>
              </w:rPr>
              <w:t xml:space="preserve">) </w:t>
            </w:r>
            <w:r w:rsidRPr="00712340">
              <w:rPr>
                <w:rFonts w:ascii="GHEA Grapalat" w:hAnsi="GHEA Grapalat" w:cs="Sylfaen"/>
                <w:sz w:val="20"/>
                <w:szCs w:val="20"/>
              </w:rPr>
              <w:t>նպատակը</w:t>
            </w:r>
            <w:r w:rsidRPr="00712340">
              <w:rPr>
                <w:rFonts w:ascii="GHEA Grapalat" w:hAnsi="GHEA Grapalat" w:cs="Arial"/>
                <w:sz w:val="20"/>
                <w:szCs w:val="20"/>
              </w:rPr>
              <w:t>`</w:t>
            </w:r>
            <w:r w:rsidRPr="00712340">
              <w:rPr>
                <w:rFonts w:ascii="GHEA Grapalat" w:hAnsi="GHEA Grapalat" w:cs="Arial"/>
                <w:sz w:val="20"/>
                <w:szCs w:val="20"/>
                <w:lang w:val="hy-AM"/>
              </w:rPr>
              <w:t xml:space="preserve">  </w:t>
            </w:r>
            <w:r w:rsidRPr="00712340">
              <w:rPr>
                <w:rFonts w:ascii="GHEA Grapalat" w:hAnsi="GHEA Grapalat" w:cs="Sylfaen"/>
                <w:bCs/>
                <w:i/>
                <w:sz w:val="20"/>
                <w:szCs w:val="20"/>
              </w:rPr>
              <w:t>(</w:t>
            </w:r>
            <w:r>
              <w:rPr>
                <w:rFonts w:ascii="GHEA Grapalat" w:hAnsi="GHEA Grapalat" w:cs="Sylfaen"/>
                <w:bCs/>
                <w:i/>
                <w:sz w:val="20"/>
                <w:szCs w:val="20"/>
                <w:lang w:val="hy-AM"/>
              </w:rPr>
              <w:t xml:space="preserve">պայմանագրի կատարման </w:t>
            </w:r>
            <w:r w:rsidRPr="00712340">
              <w:rPr>
                <w:rFonts w:ascii="GHEA Grapalat" w:hAnsi="GHEA Grapalat" w:cs="Sylfaen"/>
                <w:bCs/>
                <w:i/>
                <w:sz w:val="20"/>
                <w:szCs w:val="20"/>
              </w:rPr>
              <w:t>ապահովմ</w:t>
            </w:r>
            <w:r w:rsidRPr="00712340">
              <w:rPr>
                <w:rFonts w:ascii="GHEA Grapalat" w:hAnsi="GHEA Grapalat" w:cs="Sylfaen"/>
                <w:bCs/>
                <w:i/>
                <w:sz w:val="20"/>
                <w:szCs w:val="20"/>
                <w:lang w:val="hy-AM"/>
              </w:rPr>
              <w:t>ան համար</w:t>
            </w:r>
            <w:r w:rsidRPr="00712340">
              <w:rPr>
                <w:rFonts w:ascii="GHEA Grapalat" w:hAnsi="GHEA Grapalat" w:cs="Sylfaen"/>
                <w:bCs/>
                <w:i/>
                <w:sz w:val="20"/>
                <w:szCs w:val="20"/>
              </w:rPr>
              <w:t>)</w:t>
            </w:r>
          </w:p>
        </w:tc>
      </w:tr>
      <w:tr w:rsidR="003337BC" w:rsidRPr="00712340" w:rsidTr="00C60131">
        <w:trPr>
          <w:trHeight w:val="424"/>
        </w:trPr>
        <w:tc>
          <w:tcPr>
            <w:tcW w:w="10980" w:type="dxa"/>
            <w:gridSpan w:val="2"/>
            <w:tcBorders>
              <w:top w:val="single" w:sz="4" w:space="0" w:color="auto"/>
              <w:left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rPr>
            </w:pPr>
            <w:r w:rsidRPr="00712340">
              <w:rPr>
                <w:rFonts w:ascii="GHEA Grapalat" w:hAnsi="GHEA Grapalat" w:cs="Sylfaen"/>
                <w:sz w:val="20"/>
                <w:szCs w:val="20"/>
              </w:rPr>
              <w:t>1</w:t>
            </w:r>
            <w:r w:rsidRPr="00712340">
              <w:rPr>
                <w:rFonts w:ascii="GHEA Grapalat" w:hAnsi="GHEA Grapalat" w:cs="Sylfaen"/>
                <w:sz w:val="20"/>
                <w:szCs w:val="20"/>
                <w:lang w:val="hy-AM"/>
              </w:rPr>
              <w:t>8</w:t>
            </w:r>
            <w:r w:rsidRPr="00712340">
              <w:rPr>
                <w:rFonts w:ascii="GHEA Grapalat" w:hAnsi="GHEA Grapalat" w:cs="Sylfaen"/>
                <w:sz w:val="20"/>
                <w:szCs w:val="20"/>
              </w:rPr>
              <w:t xml:space="preserve">. </w:t>
            </w:r>
            <w:r w:rsidRPr="00712340">
              <w:rPr>
                <w:rFonts w:ascii="GHEA Grapalat" w:hAnsi="GHEA Grapalat" w:cs="Sylfaen"/>
                <w:sz w:val="20"/>
                <w:szCs w:val="20"/>
                <w:lang w:val="hy-AM"/>
              </w:rPr>
              <w:t xml:space="preserve">Վճարման կատարման հիմքերը՝ </w:t>
            </w:r>
            <w:r w:rsidRPr="00712340">
              <w:rPr>
                <w:rFonts w:ascii="GHEA Grapalat" w:hAnsi="GHEA Grapalat" w:cs="Sylfaen"/>
                <w:sz w:val="20"/>
                <w:szCs w:val="20"/>
              </w:rPr>
              <w:t>(</w:t>
            </w:r>
            <w:r w:rsidRPr="00712340">
              <w:rPr>
                <w:rFonts w:ascii="GHEA Grapalat" w:hAnsi="GHEA Grapalat" w:cs="Sylfaen"/>
                <w:sz w:val="20"/>
                <w:szCs w:val="20"/>
                <w:lang w:val="hy-AM"/>
              </w:rPr>
              <w:t>Փաստաթղթերի</w:t>
            </w:r>
            <w:r w:rsidRPr="00712340">
              <w:rPr>
                <w:rFonts w:ascii="GHEA Grapalat" w:hAnsi="GHEA Grapalat" w:cs="Arial"/>
                <w:sz w:val="20"/>
                <w:szCs w:val="20"/>
                <w:lang w:val="hy-AM"/>
              </w:rPr>
              <w:t xml:space="preserve"> անվանումը</w:t>
            </w:r>
            <w:r w:rsidRPr="00712340">
              <w:rPr>
                <w:rFonts w:ascii="GHEA Grapalat" w:hAnsi="GHEA Grapalat" w:cs="Arial"/>
                <w:sz w:val="20"/>
                <w:szCs w:val="20"/>
              </w:rPr>
              <w:t>,</w:t>
            </w:r>
            <w:r w:rsidRPr="00712340">
              <w:rPr>
                <w:rFonts w:ascii="GHEA Grapalat" w:hAnsi="GHEA Grapalat" w:cs="Arial"/>
                <w:sz w:val="20"/>
                <w:szCs w:val="20"/>
                <w:lang w:val="hy-AM"/>
              </w:rPr>
              <w:t xml:space="preserve"> այդ թվում՝ տուժանքի մասին համաձայնագիրը, </w:t>
            </w:r>
            <w:r w:rsidRPr="00712340">
              <w:rPr>
                <w:rFonts w:ascii="GHEA Grapalat" w:hAnsi="GHEA Grapalat" w:cs="Sylfaen"/>
                <w:sz w:val="20"/>
                <w:szCs w:val="20"/>
                <w:lang w:val="hy-AM"/>
              </w:rPr>
              <w:t>դրանց</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համարները</w:t>
            </w:r>
            <w:r w:rsidRPr="00712340">
              <w:rPr>
                <w:rFonts w:ascii="GHEA Grapalat" w:hAnsi="GHEA Grapalat" w:cs="Arial"/>
                <w:sz w:val="20"/>
                <w:szCs w:val="20"/>
                <w:lang w:val="hy-AM"/>
              </w:rPr>
              <w:t>,</w:t>
            </w:r>
            <w:r w:rsidRPr="00712340">
              <w:rPr>
                <w:rFonts w:ascii="GHEA Grapalat" w:hAnsi="GHEA Grapalat" w:cs="Arial"/>
                <w:sz w:val="20"/>
                <w:szCs w:val="20"/>
              </w:rPr>
              <w:t xml:space="preserve"> </w:t>
            </w:r>
            <w:r w:rsidRPr="00712340">
              <w:rPr>
                <w:rFonts w:ascii="GHEA Grapalat" w:hAnsi="GHEA Grapalat" w:cs="Sylfaen"/>
                <w:sz w:val="20"/>
                <w:szCs w:val="20"/>
                <w:lang w:val="hy-AM"/>
              </w:rPr>
              <w:t>պ</w:t>
            </w:r>
            <w:r w:rsidRPr="00712340">
              <w:rPr>
                <w:rFonts w:ascii="GHEA Grapalat" w:hAnsi="GHEA Grapalat" w:cs="Sylfaen"/>
                <w:sz w:val="20"/>
                <w:szCs w:val="20"/>
              </w:rPr>
              <w:t xml:space="preserve">այմանագրի </w:t>
            </w:r>
            <w:r w:rsidRPr="00712340">
              <w:rPr>
                <w:rFonts w:ascii="GHEA Grapalat" w:hAnsi="GHEA Grapalat" w:cs="Arial"/>
                <w:sz w:val="20"/>
                <w:szCs w:val="20"/>
              </w:rPr>
              <w:t xml:space="preserve"> </w:t>
            </w:r>
            <w:r w:rsidRPr="00712340">
              <w:rPr>
                <w:rFonts w:ascii="GHEA Grapalat" w:hAnsi="GHEA Grapalat" w:cs="Sylfaen"/>
                <w:sz w:val="20"/>
                <w:szCs w:val="20"/>
              </w:rPr>
              <w:t>ծածկագիրը</w:t>
            </w:r>
            <w:r w:rsidRPr="00712340">
              <w:rPr>
                <w:rFonts w:ascii="GHEA Grapalat" w:hAnsi="GHEA Grapalat" w:cs="Arial"/>
                <w:sz w:val="20"/>
                <w:szCs w:val="20"/>
                <w:lang w:val="hy-AM"/>
              </w:rPr>
              <w:t xml:space="preserve"> որի հիման վրա կատարվում է  գանձումը</w:t>
            </w:r>
            <w:r w:rsidRPr="00712340">
              <w:rPr>
                <w:rFonts w:ascii="GHEA Grapalat" w:hAnsi="GHEA Grapalat" w:cs="Arial"/>
                <w:sz w:val="20"/>
                <w:szCs w:val="20"/>
              </w:rPr>
              <w:t>)</w:t>
            </w:r>
            <w:r w:rsidRPr="00712340">
              <w:rPr>
                <w:rFonts w:ascii="GHEA Grapalat" w:hAnsi="GHEA Grapalat" w:cs="Sylfaen"/>
                <w:sz w:val="20"/>
                <w:szCs w:val="20"/>
              </w:rPr>
              <w:t>`</w:t>
            </w:r>
          </w:p>
          <w:p w:rsidR="003337BC" w:rsidRPr="00712340" w:rsidRDefault="003337BC" w:rsidP="00C60131">
            <w:pPr>
              <w:rPr>
                <w:rFonts w:ascii="GHEA Grapalat" w:hAnsi="GHEA Grapalat" w:cs="Arial"/>
                <w:sz w:val="20"/>
                <w:szCs w:val="20"/>
              </w:rPr>
            </w:pPr>
          </w:p>
        </w:tc>
      </w:tr>
      <w:tr w:rsidR="003337BC" w:rsidRPr="00712340" w:rsidTr="00C60131">
        <w:trPr>
          <w:trHeight w:val="704"/>
        </w:trPr>
        <w:tc>
          <w:tcPr>
            <w:tcW w:w="10980" w:type="dxa"/>
            <w:gridSpan w:val="2"/>
            <w:tcBorders>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Arial"/>
                <w:sz w:val="20"/>
                <w:szCs w:val="20"/>
                <w:lang w:val="hy-AM"/>
              </w:rPr>
            </w:pPr>
          </w:p>
        </w:tc>
      </w:tr>
      <w:tr w:rsidR="003337BC" w:rsidRPr="00712340" w:rsidTr="00C601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lang w:val="hy-AM"/>
              </w:rPr>
            </w:pPr>
            <w:r w:rsidRPr="00712340">
              <w:rPr>
                <w:rFonts w:ascii="GHEA Grapalat" w:hAnsi="GHEA Grapalat" w:cs="Sylfaen"/>
                <w:sz w:val="20"/>
                <w:szCs w:val="20"/>
                <w:lang w:val="hy-AM"/>
              </w:rPr>
              <w:t>19. Վճարման պայմանները՝                                &lt;ակցեպտավորված վճարում&gt;</w:t>
            </w:r>
          </w:p>
          <w:p w:rsidR="003337BC" w:rsidRPr="00712340" w:rsidRDefault="003337BC" w:rsidP="00C60131">
            <w:pPr>
              <w:rPr>
                <w:rFonts w:ascii="GHEA Grapalat" w:hAnsi="GHEA Grapalat" w:cs="Sylfaen"/>
                <w:sz w:val="20"/>
                <w:szCs w:val="20"/>
                <w:lang w:val="ru-RU"/>
              </w:rPr>
            </w:pPr>
          </w:p>
        </w:tc>
      </w:tr>
      <w:tr w:rsidR="003337BC" w:rsidRPr="00712340" w:rsidTr="00C6013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lang w:val="hy-AM"/>
              </w:rPr>
              <w:t xml:space="preserve">20. Առդիր էջերի քանակը՝    </w:t>
            </w:r>
            <w:r w:rsidRPr="00712340">
              <w:rPr>
                <w:rFonts w:ascii="GHEA Grapalat" w:hAnsi="GHEA Grapalat" w:cs="Arial"/>
                <w:sz w:val="20"/>
                <w:szCs w:val="20"/>
              </w:rPr>
              <w:t xml:space="preserve">--- </w:t>
            </w:r>
            <w:r w:rsidRPr="00712340">
              <w:rPr>
                <w:rFonts w:ascii="GHEA Grapalat" w:hAnsi="GHEA Grapalat" w:cs="Arial"/>
                <w:sz w:val="20"/>
                <w:szCs w:val="20"/>
                <w:lang w:val="hy-AM"/>
              </w:rPr>
              <w:t xml:space="preserve">    </w:t>
            </w:r>
            <w:r w:rsidRPr="00712340">
              <w:rPr>
                <w:rFonts w:ascii="GHEA Grapalat" w:hAnsi="GHEA Grapalat" w:cs="Sylfaen"/>
                <w:sz w:val="20"/>
                <w:szCs w:val="20"/>
              </w:rPr>
              <w:t>էջ</w:t>
            </w:r>
          </w:p>
          <w:p w:rsidR="003337BC" w:rsidRPr="00712340" w:rsidRDefault="003337BC" w:rsidP="00C60131">
            <w:pPr>
              <w:rPr>
                <w:rFonts w:ascii="GHEA Grapalat" w:hAnsi="GHEA Grapalat" w:cs="Sylfaen"/>
                <w:sz w:val="20"/>
                <w:szCs w:val="20"/>
                <w:lang w:val="hy-AM"/>
              </w:rPr>
            </w:pPr>
          </w:p>
        </w:tc>
      </w:tr>
      <w:tr w:rsidR="003337BC" w:rsidRPr="00712340" w:rsidTr="00C60131">
        <w:trPr>
          <w:trHeight w:val="2194"/>
        </w:trPr>
        <w:tc>
          <w:tcPr>
            <w:tcW w:w="5616" w:type="dxa"/>
            <w:tcBorders>
              <w:top w:val="nil"/>
              <w:left w:val="single" w:sz="4" w:space="0" w:color="auto"/>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Courier New" w:hAnsi="Courier New" w:cs="Courier New"/>
                <w:sz w:val="20"/>
                <w:szCs w:val="20"/>
              </w:rPr>
              <w:t> </w:t>
            </w:r>
            <w:r w:rsidRPr="00712340">
              <w:rPr>
                <w:rFonts w:ascii="GHEA Grapalat" w:hAnsi="GHEA Grapalat" w:cs="Arial"/>
                <w:sz w:val="20"/>
                <w:szCs w:val="20"/>
                <w:lang w:val="hy-AM"/>
              </w:rPr>
              <w:t>22</w:t>
            </w:r>
            <w:r w:rsidRPr="00712340">
              <w:rPr>
                <w:rFonts w:ascii="GHEA Grapalat" w:hAnsi="GHEA Grapalat" w:cs="Arial"/>
                <w:sz w:val="20"/>
                <w:szCs w:val="20"/>
              </w:rPr>
              <w:t>.</w:t>
            </w:r>
            <w:r w:rsidRPr="00712340">
              <w:rPr>
                <w:rFonts w:ascii="GHEA Grapalat" w:hAnsi="GHEA Grapalat" w:cs="Sylfaen"/>
                <w:sz w:val="20"/>
                <w:szCs w:val="20"/>
              </w:rPr>
              <w:t>ա. Շահառուի ստորագրությունները</w:t>
            </w:r>
          </w:p>
          <w:p w:rsidR="003337BC" w:rsidRPr="00712340" w:rsidRDefault="003337BC" w:rsidP="00C60131">
            <w:pPr>
              <w:rPr>
                <w:rFonts w:ascii="GHEA Grapalat" w:hAnsi="GHEA Grapalat" w:cs="Sylfaen"/>
                <w:sz w:val="20"/>
                <w:szCs w:val="20"/>
              </w:rPr>
            </w:pPr>
          </w:p>
          <w:p w:rsidR="003337BC" w:rsidRPr="00712340" w:rsidRDefault="003337BC" w:rsidP="00C60131">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37BC" w:rsidRPr="00712340" w:rsidRDefault="003337BC" w:rsidP="00C60131">
            <w:pPr>
              <w:rPr>
                <w:rFonts w:ascii="GHEA Grapalat" w:hAnsi="GHEA Grapalat" w:cs="Tahoma"/>
                <w:color w:val="000000"/>
                <w:sz w:val="20"/>
                <w:szCs w:val="20"/>
              </w:rPr>
            </w:pPr>
          </w:p>
          <w:p w:rsidR="003337BC" w:rsidRPr="00712340" w:rsidRDefault="003337BC" w:rsidP="00C60131">
            <w:pPr>
              <w:rPr>
                <w:rFonts w:ascii="GHEA Grapalat" w:hAnsi="GHEA Grapalat" w:cs="Sylfaen"/>
                <w:sz w:val="20"/>
                <w:szCs w:val="20"/>
              </w:rPr>
            </w:pPr>
          </w:p>
          <w:p w:rsidR="003337BC" w:rsidRPr="00712340" w:rsidRDefault="003337BC" w:rsidP="00C60131">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lang w:val="hy-AM"/>
              </w:rPr>
              <w:t>22</w:t>
            </w:r>
            <w:r w:rsidRPr="00712340">
              <w:rPr>
                <w:rFonts w:ascii="GHEA Grapalat" w:hAnsi="GHEA Grapalat" w:cs="Sylfaen"/>
                <w:sz w:val="20"/>
                <w:szCs w:val="20"/>
              </w:rPr>
              <w:t>.բ.</w:t>
            </w: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Կ.Տ.</w:t>
            </w:r>
          </w:p>
          <w:p w:rsidR="003337BC" w:rsidRPr="00712340" w:rsidRDefault="003337BC" w:rsidP="00C6013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Arial"/>
                <w:sz w:val="20"/>
                <w:szCs w:val="20"/>
                <w:lang w:val="hy-AM"/>
              </w:rPr>
              <w:t>2</w:t>
            </w:r>
            <w:r w:rsidRPr="00712340">
              <w:rPr>
                <w:rFonts w:ascii="GHEA Grapalat" w:hAnsi="GHEA Grapalat" w:cs="Arial"/>
                <w:sz w:val="20"/>
                <w:szCs w:val="20"/>
              </w:rPr>
              <w:t>1.</w:t>
            </w:r>
            <w:r w:rsidRPr="00712340">
              <w:rPr>
                <w:rFonts w:ascii="GHEA Grapalat" w:hAnsi="GHEA Grapalat" w:cs="Sylfaen"/>
                <w:sz w:val="20"/>
                <w:szCs w:val="20"/>
              </w:rPr>
              <w:t xml:space="preserve">ա. </w:t>
            </w:r>
            <w:r w:rsidRPr="00712340">
              <w:rPr>
                <w:rFonts w:ascii="Courier New" w:hAnsi="Courier New" w:cs="Courier New"/>
                <w:sz w:val="20"/>
                <w:szCs w:val="20"/>
              </w:rPr>
              <w:t> </w:t>
            </w:r>
            <w:r w:rsidRPr="00712340">
              <w:rPr>
                <w:rFonts w:ascii="GHEA Grapalat" w:hAnsi="GHEA Grapalat" w:cs="Sylfaen"/>
                <w:sz w:val="20"/>
                <w:szCs w:val="20"/>
              </w:rPr>
              <w:t>Վճարողի ստորագրությունները`</w:t>
            </w:r>
          </w:p>
          <w:p w:rsidR="003337BC" w:rsidRPr="00712340" w:rsidRDefault="003337BC" w:rsidP="00C60131">
            <w:pPr>
              <w:jc w:val="right"/>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Tahoma"/>
                <w:color w:val="000000"/>
                <w:sz w:val="20"/>
                <w:szCs w:val="20"/>
              </w:rPr>
              <w:t xml:space="preserve">                                               /____________________/</w:t>
            </w: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Sylfaen"/>
                <w:sz w:val="20"/>
                <w:szCs w:val="20"/>
              </w:rPr>
            </w:pPr>
            <w:r w:rsidRPr="00712340">
              <w:rPr>
                <w:rFonts w:ascii="GHEA Grapalat" w:hAnsi="GHEA Grapalat" w:cs="Tahoma"/>
                <w:color w:val="000000"/>
                <w:sz w:val="20"/>
                <w:szCs w:val="20"/>
              </w:rPr>
              <w:t>/____________________/</w:t>
            </w:r>
          </w:p>
          <w:p w:rsidR="003337BC" w:rsidRPr="00712340" w:rsidRDefault="003337BC" w:rsidP="00C60131">
            <w:pPr>
              <w:jc w:val="right"/>
              <w:rPr>
                <w:rFonts w:ascii="GHEA Grapalat" w:hAnsi="GHEA Grapalat" w:cs="Sylfaen"/>
                <w:sz w:val="20"/>
                <w:szCs w:val="20"/>
              </w:rPr>
            </w:pPr>
          </w:p>
          <w:p w:rsidR="003337BC" w:rsidRPr="00712340" w:rsidRDefault="003337BC" w:rsidP="00C60131">
            <w:pPr>
              <w:jc w:val="right"/>
              <w:rPr>
                <w:rFonts w:ascii="GHEA Grapalat" w:hAnsi="GHEA Grapalat" w:cs="Sylfaen"/>
                <w:sz w:val="20"/>
                <w:szCs w:val="20"/>
              </w:rPr>
            </w:pPr>
            <w:r w:rsidRPr="00712340">
              <w:rPr>
                <w:rFonts w:ascii="GHEA Grapalat" w:hAnsi="GHEA Grapalat" w:cs="Sylfaen"/>
                <w:sz w:val="20"/>
                <w:szCs w:val="20"/>
                <w:lang w:val="hy-AM"/>
              </w:rPr>
              <w:t>2</w:t>
            </w:r>
            <w:r w:rsidRPr="00712340">
              <w:rPr>
                <w:rFonts w:ascii="GHEA Grapalat" w:hAnsi="GHEA Grapalat" w:cs="Sylfaen"/>
                <w:sz w:val="20"/>
                <w:szCs w:val="20"/>
              </w:rPr>
              <w:t>1.բ.                                                                    Կ.Տ.</w:t>
            </w:r>
          </w:p>
          <w:p w:rsidR="003337BC" w:rsidRPr="00712340" w:rsidRDefault="003337BC" w:rsidP="00C60131">
            <w:pPr>
              <w:jc w:val="right"/>
              <w:rPr>
                <w:rFonts w:ascii="GHEA Grapalat" w:hAnsi="GHEA Grapalat" w:cs="Sylfaen"/>
                <w:sz w:val="20"/>
                <w:szCs w:val="20"/>
              </w:rPr>
            </w:pPr>
          </w:p>
        </w:tc>
      </w:tr>
      <w:tr w:rsidR="003337BC" w:rsidRPr="00712340" w:rsidTr="00C60131">
        <w:trPr>
          <w:trHeight w:val="2058"/>
        </w:trPr>
        <w:tc>
          <w:tcPr>
            <w:tcW w:w="5616" w:type="dxa"/>
            <w:tcBorders>
              <w:top w:val="single" w:sz="4" w:space="0" w:color="auto"/>
              <w:left w:val="single" w:sz="4" w:space="0" w:color="auto"/>
              <w:right w:val="single" w:sz="4" w:space="0" w:color="auto"/>
            </w:tcBorders>
            <w:noWrap/>
            <w:vAlign w:val="bottom"/>
          </w:tcPr>
          <w:p w:rsidR="003337BC" w:rsidRPr="00712340" w:rsidRDefault="003337BC" w:rsidP="00C60131">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4</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Շահառուին  սպասարկող ֆինանսական կազմակերպություն</w:t>
            </w:r>
            <w:r w:rsidRPr="00712340">
              <w:rPr>
                <w:rFonts w:ascii="GHEA Grapalat" w:hAnsi="GHEA Grapalat" w:cs="Tahoma"/>
                <w:color w:val="000000"/>
                <w:sz w:val="20"/>
                <w:szCs w:val="20"/>
              </w:rPr>
              <w:t xml:space="preserve"> </w:t>
            </w:r>
          </w:p>
          <w:p w:rsidR="003337BC" w:rsidRPr="00712340" w:rsidRDefault="003337BC" w:rsidP="00C60131">
            <w:pPr>
              <w:rPr>
                <w:rFonts w:ascii="GHEA Grapalat" w:hAnsi="GHEA Grapalat" w:cs="Tahoma"/>
                <w:color w:val="000000"/>
                <w:sz w:val="20"/>
                <w:szCs w:val="20"/>
                <w:lang w:val="hy-AM"/>
              </w:rPr>
            </w:pPr>
            <w:r w:rsidRPr="00712340">
              <w:rPr>
                <w:rFonts w:ascii="GHEA Grapalat" w:hAnsi="GHEA Grapalat" w:cs="Tahoma"/>
                <w:color w:val="000000"/>
                <w:sz w:val="20"/>
                <w:szCs w:val="20"/>
              </w:rPr>
              <w:t xml:space="preserve">                             </w:t>
            </w:r>
            <w:r w:rsidRPr="00712340">
              <w:rPr>
                <w:rFonts w:ascii="GHEA Grapalat" w:hAnsi="GHEA Grapalat" w:cs="Tahoma"/>
                <w:color w:val="000000"/>
                <w:sz w:val="20"/>
                <w:szCs w:val="20"/>
                <w:lang w:val="hy-AM"/>
              </w:rPr>
              <w:t xml:space="preserve">                 </w:t>
            </w:r>
          </w:p>
          <w:p w:rsidR="003337BC" w:rsidRPr="00712340" w:rsidRDefault="003337BC" w:rsidP="00C60131">
            <w:pPr>
              <w:rPr>
                <w:rFonts w:ascii="GHEA Grapalat" w:hAnsi="GHEA Grapalat" w:cs="Tahoma"/>
                <w:color w:val="000000"/>
                <w:sz w:val="20"/>
                <w:szCs w:val="20"/>
              </w:rPr>
            </w:pPr>
            <w:r w:rsidRPr="00712340">
              <w:rPr>
                <w:rFonts w:ascii="GHEA Grapalat" w:hAnsi="GHEA Grapalat" w:cs="Tahoma"/>
                <w:color w:val="000000"/>
                <w:sz w:val="20"/>
                <w:szCs w:val="20"/>
                <w:lang w:val="hy-AM"/>
              </w:rPr>
              <w:t xml:space="preserve">                                                 </w:t>
            </w:r>
            <w:r w:rsidRPr="00712340">
              <w:rPr>
                <w:rFonts w:ascii="GHEA Grapalat" w:hAnsi="GHEA Grapalat" w:cs="Tahoma"/>
                <w:color w:val="000000"/>
                <w:sz w:val="20"/>
                <w:szCs w:val="20"/>
              </w:rPr>
              <w:t xml:space="preserve">   /____________________/</w:t>
            </w: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w:t>
            </w: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/ստորագրություն/</w:t>
            </w:r>
          </w:p>
          <w:p w:rsidR="003337BC" w:rsidRPr="00712340" w:rsidRDefault="003337BC" w:rsidP="00C60131">
            <w:pPr>
              <w:rPr>
                <w:rFonts w:ascii="GHEA Grapalat" w:hAnsi="GHEA Grapalat" w:cs="Tahoma"/>
                <w:color w:val="000000"/>
                <w:sz w:val="20"/>
                <w:szCs w:val="20"/>
              </w:rPr>
            </w:pPr>
          </w:p>
          <w:p w:rsidR="003337BC" w:rsidRPr="00712340" w:rsidRDefault="003337BC" w:rsidP="00C6013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37BC" w:rsidRPr="00712340" w:rsidRDefault="003337BC" w:rsidP="00C60131">
            <w:pPr>
              <w:rPr>
                <w:rFonts w:ascii="GHEA Grapalat" w:hAnsi="GHEA Grapalat" w:cs="Tahoma"/>
                <w:color w:val="000000"/>
                <w:sz w:val="20"/>
                <w:szCs w:val="20"/>
              </w:rPr>
            </w:pPr>
            <w:r w:rsidRPr="00712340">
              <w:rPr>
                <w:rFonts w:ascii="GHEA Grapalat" w:hAnsi="GHEA Grapalat" w:cs="Tahoma"/>
                <w:color w:val="000000"/>
                <w:sz w:val="20"/>
                <w:szCs w:val="20"/>
              </w:rPr>
              <w:t>2</w:t>
            </w:r>
            <w:r w:rsidRPr="00712340">
              <w:rPr>
                <w:rFonts w:ascii="GHEA Grapalat" w:hAnsi="GHEA Grapalat" w:cs="Tahoma"/>
                <w:color w:val="000000"/>
                <w:sz w:val="20"/>
                <w:szCs w:val="20"/>
                <w:lang w:val="hy-AM"/>
              </w:rPr>
              <w:t>3</w:t>
            </w:r>
            <w:r w:rsidRPr="00712340">
              <w:rPr>
                <w:rFonts w:ascii="GHEA Grapalat" w:hAnsi="GHEA Grapalat" w:cs="Tahoma"/>
                <w:color w:val="000000"/>
                <w:sz w:val="20"/>
                <w:szCs w:val="20"/>
              </w:rPr>
              <w:t xml:space="preserve">.ա.   </w:t>
            </w:r>
            <w:r w:rsidRPr="00712340">
              <w:rPr>
                <w:rFonts w:ascii="GHEA Grapalat" w:hAnsi="GHEA Grapalat" w:cs="Tahoma"/>
                <w:color w:val="000000"/>
                <w:sz w:val="20"/>
                <w:szCs w:val="20"/>
                <w:lang w:val="hy-AM"/>
              </w:rPr>
              <w:t>Վճարողին  սպասարկող ֆինանսական կազմակերպություն</w:t>
            </w:r>
            <w:r w:rsidRPr="00712340">
              <w:rPr>
                <w:rFonts w:ascii="GHEA Grapalat" w:hAnsi="GHEA Grapalat" w:cs="Tahoma"/>
                <w:color w:val="000000"/>
                <w:sz w:val="20"/>
                <w:szCs w:val="20"/>
              </w:rPr>
              <w:t xml:space="preserve"> </w:t>
            </w: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Tahoma"/>
                <w:color w:val="000000"/>
                <w:sz w:val="20"/>
                <w:szCs w:val="20"/>
              </w:rPr>
            </w:pPr>
          </w:p>
          <w:p w:rsidR="003337BC" w:rsidRPr="00712340" w:rsidRDefault="003337BC" w:rsidP="00C60131">
            <w:pPr>
              <w:jc w:val="right"/>
              <w:rPr>
                <w:rFonts w:ascii="GHEA Grapalat" w:hAnsi="GHEA Grapalat" w:cs="Tahoma"/>
                <w:color w:val="000000"/>
                <w:sz w:val="20"/>
                <w:szCs w:val="20"/>
              </w:rPr>
            </w:pPr>
            <w:r w:rsidRPr="00712340">
              <w:rPr>
                <w:rFonts w:ascii="GHEA Grapalat" w:hAnsi="GHEA Grapalat" w:cs="Tahoma"/>
                <w:color w:val="000000"/>
                <w:sz w:val="20"/>
                <w:szCs w:val="20"/>
              </w:rPr>
              <w:t>/____________________/</w:t>
            </w:r>
          </w:p>
          <w:p w:rsidR="003337BC" w:rsidRPr="00712340" w:rsidRDefault="003337BC" w:rsidP="00C60131">
            <w:pPr>
              <w:jc w:val="cente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/ստորագրություն/</w:t>
            </w:r>
          </w:p>
          <w:p w:rsidR="003337BC" w:rsidRPr="00712340" w:rsidRDefault="003337BC" w:rsidP="00C60131">
            <w:pPr>
              <w:jc w:val="right"/>
              <w:rPr>
                <w:rFonts w:ascii="GHEA Grapalat" w:hAnsi="GHEA Grapalat" w:cs="Arial"/>
                <w:sz w:val="20"/>
                <w:szCs w:val="20"/>
                <w:lang w:val="hy-AM"/>
              </w:rPr>
            </w:pPr>
          </w:p>
        </w:tc>
      </w:tr>
      <w:tr w:rsidR="003337BC" w:rsidRPr="00712340" w:rsidTr="00C60131">
        <w:trPr>
          <w:trHeight w:val="2194"/>
        </w:trPr>
        <w:tc>
          <w:tcPr>
            <w:tcW w:w="5616" w:type="dxa"/>
            <w:tcBorders>
              <w:top w:val="nil"/>
              <w:left w:val="single" w:sz="4" w:space="0" w:color="auto"/>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lastRenderedPageBreak/>
              <w:t>24.բ.                                                       Կ.Տ.</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Tahoma"/>
                <w:color w:val="000000"/>
                <w:sz w:val="20"/>
                <w:szCs w:val="20"/>
              </w:rPr>
              <w:t xml:space="preserve"> </w:t>
            </w:r>
            <w:r w:rsidRPr="00712340">
              <w:rPr>
                <w:rFonts w:ascii="GHEA Grapalat" w:hAnsi="GHEA Grapalat" w:cs="Sylfaen"/>
                <w:sz w:val="20"/>
                <w:szCs w:val="20"/>
              </w:rPr>
              <w:t>2</w:t>
            </w:r>
            <w:r w:rsidRPr="00712340">
              <w:rPr>
                <w:rFonts w:ascii="GHEA Grapalat" w:hAnsi="GHEA Grapalat" w:cs="Sylfaen"/>
                <w:sz w:val="20"/>
                <w:szCs w:val="20"/>
                <w:lang w:val="hy-AM"/>
              </w:rPr>
              <w:t>4</w:t>
            </w:r>
            <w:r w:rsidRPr="00712340">
              <w:rPr>
                <w:rFonts w:ascii="GHEA Grapalat" w:hAnsi="GHEA Grapalat" w:cs="Sylfaen"/>
                <w:sz w:val="20"/>
                <w:szCs w:val="20"/>
              </w:rPr>
              <w:t>.</w:t>
            </w:r>
            <w:r w:rsidRPr="00712340">
              <w:rPr>
                <w:rFonts w:ascii="GHEA Grapalat" w:hAnsi="GHEA Grapalat" w:cs="Sylfaen"/>
                <w:sz w:val="20"/>
                <w:szCs w:val="20"/>
                <w:lang w:val="hy-AM"/>
              </w:rPr>
              <w:t>գ</w:t>
            </w:r>
            <w:r w:rsidRPr="00712340">
              <w:rPr>
                <w:rFonts w:ascii="GHEA Grapalat" w:hAnsi="GHEA Grapalat" w:cs="Tahoma"/>
                <w:color w:val="000000"/>
                <w:sz w:val="20"/>
                <w:szCs w:val="20"/>
              </w:rPr>
              <w:t xml:space="preserve">                                                 "___"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 xml:space="preserve">20___ </w:t>
            </w:r>
            <w:r w:rsidRPr="00712340">
              <w:rPr>
                <w:rFonts w:ascii="GHEA Grapalat" w:hAnsi="GHEA Grapalat" w:cs="Sylfaen"/>
                <w:color w:val="000000"/>
                <w:sz w:val="20"/>
                <w:szCs w:val="20"/>
              </w:rPr>
              <w:t>թ.</w:t>
            </w:r>
            <w:r w:rsidRPr="00712340">
              <w:rPr>
                <w:rFonts w:ascii="GHEA Grapalat" w:hAnsi="GHEA Grapalat" w:cs="Sylfaen"/>
                <w:sz w:val="20"/>
                <w:szCs w:val="20"/>
              </w:rPr>
              <w:t xml:space="preserve"> </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w:t>
            </w:r>
          </w:p>
          <w:p w:rsidR="003337BC" w:rsidRPr="00712340" w:rsidRDefault="003337BC" w:rsidP="00C6013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23.բ.                                                                 Կ.Տ.    </w:t>
            </w:r>
          </w:p>
          <w:p w:rsidR="003337BC" w:rsidRPr="00712340" w:rsidRDefault="003337BC" w:rsidP="00C60131">
            <w:pPr>
              <w:rPr>
                <w:rFonts w:ascii="GHEA Grapalat" w:hAnsi="GHEA Grapalat" w:cs="Sylfaen"/>
                <w:sz w:val="20"/>
                <w:szCs w:val="20"/>
              </w:rPr>
            </w:pPr>
          </w:p>
          <w:p w:rsidR="003337BC" w:rsidRPr="00712340" w:rsidRDefault="003337BC" w:rsidP="00C60131">
            <w:pPr>
              <w:rPr>
                <w:rFonts w:ascii="GHEA Grapalat" w:hAnsi="GHEA Grapalat" w:cs="Sylfaen"/>
                <w:sz w:val="20"/>
                <w:szCs w:val="20"/>
              </w:rPr>
            </w:pPr>
            <w:r w:rsidRPr="00712340">
              <w:rPr>
                <w:rFonts w:ascii="GHEA Grapalat" w:hAnsi="GHEA Grapalat" w:cs="Sylfaen"/>
                <w:sz w:val="20"/>
                <w:szCs w:val="20"/>
              </w:rPr>
              <w:t xml:space="preserve">                     </w:t>
            </w:r>
          </w:p>
          <w:p w:rsidR="003337BC" w:rsidRPr="00712340" w:rsidRDefault="003337BC" w:rsidP="00C60131">
            <w:pPr>
              <w:rPr>
                <w:rFonts w:ascii="GHEA Grapalat" w:hAnsi="GHEA Grapalat" w:cs="Sylfaen"/>
                <w:color w:val="000000"/>
                <w:sz w:val="20"/>
                <w:szCs w:val="20"/>
              </w:rPr>
            </w:pPr>
            <w:r w:rsidRPr="00712340">
              <w:rPr>
                <w:rFonts w:ascii="GHEA Grapalat" w:hAnsi="GHEA Grapalat" w:cs="Sylfaen"/>
                <w:sz w:val="20"/>
                <w:szCs w:val="20"/>
              </w:rPr>
              <w:t>23.</w:t>
            </w:r>
            <w:r w:rsidRPr="00712340">
              <w:rPr>
                <w:rFonts w:ascii="GHEA Grapalat" w:hAnsi="GHEA Grapalat" w:cs="Sylfaen"/>
                <w:sz w:val="20"/>
                <w:szCs w:val="20"/>
                <w:lang w:val="hy-AM"/>
              </w:rPr>
              <w:t>գ</w:t>
            </w:r>
            <w:r w:rsidRPr="00712340">
              <w:rPr>
                <w:rFonts w:ascii="GHEA Grapalat" w:hAnsi="GHEA Grapalat" w:cs="Sylfaen"/>
                <w:sz w:val="20"/>
                <w:szCs w:val="20"/>
              </w:rPr>
              <w:t xml:space="preserve">.Կատարման ամսաթիվը`           </w:t>
            </w:r>
            <w:r w:rsidRPr="00712340">
              <w:rPr>
                <w:rFonts w:ascii="GHEA Grapalat" w:hAnsi="GHEA Grapalat" w:cs="Tahoma"/>
                <w:color w:val="000000"/>
                <w:sz w:val="20"/>
                <w:szCs w:val="20"/>
              </w:rPr>
              <w:t xml:space="preserve">"___" </w:t>
            </w:r>
            <w:r w:rsidRPr="00712340">
              <w:rPr>
                <w:rFonts w:ascii="GHEA Grapalat" w:hAnsi="GHEA Grapalat" w:cs="Sylfaen"/>
                <w:color w:val="000000"/>
                <w:sz w:val="20"/>
                <w:szCs w:val="20"/>
              </w:rPr>
              <w:t xml:space="preserve">___ </w:t>
            </w:r>
            <w:r w:rsidRPr="00712340">
              <w:rPr>
                <w:rFonts w:ascii="GHEA Grapalat" w:hAnsi="GHEA Grapalat" w:cs="Tahoma"/>
                <w:color w:val="000000"/>
                <w:sz w:val="20"/>
                <w:szCs w:val="20"/>
              </w:rPr>
              <w:t>20___</w:t>
            </w:r>
            <w:r w:rsidRPr="00712340">
              <w:rPr>
                <w:rFonts w:ascii="GHEA Grapalat" w:hAnsi="GHEA Grapalat" w:cs="Sylfaen"/>
                <w:color w:val="000000"/>
                <w:sz w:val="20"/>
                <w:szCs w:val="20"/>
              </w:rPr>
              <w:t>թ.</w:t>
            </w:r>
          </w:p>
          <w:p w:rsidR="003337BC" w:rsidRPr="00712340" w:rsidRDefault="003337BC" w:rsidP="00C60131">
            <w:pPr>
              <w:rPr>
                <w:rFonts w:ascii="GHEA Grapalat" w:hAnsi="GHEA Grapalat" w:cs="Sylfaen"/>
                <w:color w:val="000000"/>
                <w:sz w:val="20"/>
                <w:szCs w:val="20"/>
              </w:rPr>
            </w:pPr>
          </w:p>
          <w:p w:rsidR="003337BC" w:rsidRPr="00712340" w:rsidRDefault="003337BC" w:rsidP="00C60131">
            <w:pPr>
              <w:rPr>
                <w:rFonts w:ascii="GHEA Grapalat" w:hAnsi="GHEA Grapalat" w:cs="Sylfaen"/>
                <w:sz w:val="20"/>
                <w:szCs w:val="20"/>
              </w:rPr>
            </w:pPr>
          </w:p>
          <w:p w:rsidR="003337BC" w:rsidRPr="00712340" w:rsidRDefault="003337BC" w:rsidP="00C60131">
            <w:pPr>
              <w:jc w:val="right"/>
              <w:rPr>
                <w:rFonts w:ascii="GHEA Grapalat" w:hAnsi="GHEA Grapalat" w:cs="Arial"/>
                <w:sz w:val="20"/>
                <w:szCs w:val="20"/>
              </w:rPr>
            </w:pPr>
          </w:p>
        </w:tc>
      </w:tr>
    </w:tbl>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712340"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37BC" w:rsidRPr="00E81BDB" w:rsidRDefault="003337BC" w:rsidP="003337BC">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81BDB">
        <w:rPr>
          <w:rFonts w:ascii="GHEA Grapalat" w:hAnsi="GHEA Grapalat"/>
          <w:i/>
          <w:sz w:val="16"/>
          <w:lang w:val="hy-AM"/>
        </w:rPr>
        <w:t xml:space="preserve">* </w:t>
      </w:r>
      <w:r w:rsidRPr="00712340">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37BC" w:rsidRPr="00712340" w:rsidRDefault="003337BC" w:rsidP="003337BC">
      <w:pPr>
        <w:jc w:val="center"/>
        <w:rPr>
          <w:rFonts w:ascii="GHEA Grapalat" w:hAnsi="GHEA Grapalat"/>
          <w:b/>
          <w:sz w:val="22"/>
          <w:szCs w:val="22"/>
          <w:lang w:val="nl-NL"/>
        </w:rPr>
      </w:pPr>
      <w:r w:rsidRPr="00712340">
        <w:rPr>
          <w:rFonts w:ascii="GHEA Grapalat" w:hAnsi="GHEA Grapalat"/>
          <w:b/>
          <w:lang w:val="hy-AM"/>
        </w:rPr>
        <w:br w:type="page"/>
      </w:r>
      <w:r w:rsidRPr="00E81BDB">
        <w:rPr>
          <w:rFonts w:ascii="GHEA Grapalat" w:hAnsi="GHEA Grapalat"/>
          <w:b/>
          <w:sz w:val="22"/>
          <w:szCs w:val="22"/>
          <w:lang w:val="hy-AM"/>
        </w:rPr>
        <w:lastRenderedPageBreak/>
        <w:t>Վճարման</w:t>
      </w:r>
      <w:r w:rsidRPr="00712340">
        <w:rPr>
          <w:rFonts w:ascii="GHEA Grapalat" w:hAnsi="GHEA Grapalat"/>
          <w:b/>
          <w:sz w:val="22"/>
          <w:szCs w:val="22"/>
          <w:lang w:val="nl-NL"/>
        </w:rPr>
        <w:t xml:space="preserve"> </w:t>
      </w:r>
      <w:r w:rsidRPr="00E81BDB">
        <w:rPr>
          <w:rFonts w:ascii="GHEA Grapalat" w:hAnsi="GHEA Grapalat"/>
          <w:b/>
          <w:sz w:val="22"/>
          <w:szCs w:val="22"/>
          <w:lang w:val="hy-AM"/>
        </w:rPr>
        <w:t>պահանջագրի</w:t>
      </w:r>
      <w:r w:rsidRPr="00712340">
        <w:rPr>
          <w:rFonts w:ascii="GHEA Grapalat" w:hAnsi="GHEA Grapalat"/>
          <w:b/>
          <w:sz w:val="22"/>
          <w:szCs w:val="22"/>
          <w:lang w:val="nl-NL"/>
        </w:rPr>
        <w:t xml:space="preserve"> </w:t>
      </w:r>
      <w:r w:rsidRPr="00E81BDB">
        <w:rPr>
          <w:rFonts w:ascii="GHEA Grapalat" w:hAnsi="GHEA Grapalat"/>
          <w:b/>
          <w:sz w:val="22"/>
          <w:szCs w:val="22"/>
          <w:lang w:val="hy-AM"/>
        </w:rPr>
        <w:t>պարտադիր</w:t>
      </w:r>
      <w:r w:rsidRPr="00712340">
        <w:rPr>
          <w:rFonts w:ascii="GHEA Grapalat" w:hAnsi="GHEA Grapalat"/>
          <w:b/>
          <w:sz w:val="22"/>
          <w:szCs w:val="22"/>
          <w:lang w:val="nl-NL"/>
        </w:rPr>
        <w:t xml:space="preserve"> </w:t>
      </w:r>
      <w:r w:rsidRPr="00E81BDB">
        <w:rPr>
          <w:rFonts w:ascii="GHEA Grapalat" w:hAnsi="GHEA Grapalat"/>
          <w:b/>
          <w:sz w:val="22"/>
          <w:szCs w:val="22"/>
          <w:lang w:val="hy-AM"/>
        </w:rPr>
        <w:t>վավերապայմանները</w:t>
      </w:r>
      <w:r w:rsidRPr="00712340">
        <w:rPr>
          <w:rFonts w:ascii="GHEA Grapalat" w:hAnsi="GHEA Grapalat"/>
          <w:b/>
          <w:sz w:val="22"/>
          <w:szCs w:val="22"/>
          <w:lang w:val="nl-NL"/>
        </w:rPr>
        <w:t xml:space="preserve"> </w:t>
      </w:r>
      <w:r w:rsidRPr="00E81BDB">
        <w:rPr>
          <w:rFonts w:ascii="GHEA Grapalat" w:hAnsi="GHEA Grapalat"/>
          <w:b/>
          <w:sz w:val="22"/>
          <w:szCs w:val="22"/>
          <w:lang w:val="hy-AM"/>
        </w:rPr>
        <w:t>և</w:t>
      </w:r>
      <w:r w:rsidRPr="00712340">
        <w:rPr>
          <w:rFonts w:ascii="GHEA Grapalat" w:hAnsi="GHEA Grapalat"/>
          <w:b/>
          <w:sz w:val="22"/>
          <w:szCs w:val="22"/>
          <w:lang w:val="nl-NL"/>
        </w:rPr>
        <w:t xml:space="preserve"> </w:t>
      </w:r>
      <w:r w:rsidRPr="00E81BDB">
        <w:rPr>
          <w:rFonts w:ascii="GHEA Grapalat" w:hAnsi="GHEA Grapalat"/>
          <w:b/>
          <w:sz w:val="22"/>
          <w:szCs w:val="22"/>
          <w:lang w:val="hy-AM"/>
        </w:rPr>
        <w:t>լրացման</w:t>
      </w:r>
      <w:r w:rsidRPr="00712340">
        <w:rPr>
          <w:rFonts w:ascii="GHEA Grapalat" w:hAnsi="GHEA Grapalat"/>
          <w:b/>
          <w:sz w:val="22"/>
          <w:szCs w:val="22"/>
          <w:lang w:val="nl-NL"/>
        </w:rPr>
        <w:t xml:space="preserve"> </w:t>
      </w:r>
      <w:r w:rsidRPr="00712340">
        <w:rPr>
          <w:rFonts w:ascii="GHEA Grapalat" w:hAnsi="GHEA Grapalat"/>
          <w:b/>
          <w:sz w:val="22"/>
          <w:szCs w:val="22"/>
          <w:lang w:val="hy-AM"/>
        </w:rPr>
        <w:t>ուղեցույց</w:t>
      </w:r>
      <w:r w:rsidRPr="00E81BDB">
        <w:rPr>
          <w:rFonts w:ascii="GHEA Grapalat" w:hAnsi="GHEA Grapalat"/>
          <w:b/>
          <w:sz w:val="22"/>
          <w:szCs w:val="22"/>
          <w:lang w:val="hy-AM"/>
        </w:rPr>
        <w:t>ը</w:t>
      </w:r>
    </w:p>
    <w:p w:rsidR="003337BC" w:rsidRPr="00712340" w:rsidRDefault="003337BC" w:rsidP="003337B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Նշված դաշտի/</w:t>
            </w:r>
          </w:p>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lang w:val="hy-AM"/>
              </w:rPr>
            </w:pPr>
            <w:r w:rsidRPr="00712340">
              <w:rPr>
                <w:rFonts w:ascii="GHEA Grapalat" w:hAnsi="GHEA Grapalat"/>
                <w:b/>
                <w:sz w:val="20"/>
                <w:szCs w:val="20"/>
              </w:rPr>
              <w:t>Վավերապայմանի լրացման պահանջը</w:t>
            </w:r>
            <w:r w:rsidRPr="00712340">
              <w:rPr>
                <w:rFonts w:ascii="GHEA Grapalat" w:hAnsi="GHEA Grapalat"/>
                <w:b/>
                <w:sz w:val="20"/>
                <w:szCs w:val="20"/>
                <w:lang w:val="hy-AM"/>
              </w:rPr>
              <w:t xml:space="preserve"> </w:t>
            </w:r>
          </w:p>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Վավերապայմանը</w:t>
            </w:r>
          </w:p>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 xml:space="preserve">լրացնող կողմը` </w:t>
            </w:r>
          </w:p>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շահառուն կամ վճարողը</w:t>
            </w:r>
          </w:p>
          <w:p w:rsidR="003337BC" w:rsidRPr="00712340" w:rsidRDefault="003337BC" w:rsidP="00C60131">
            <w:pPr>
              <w:ind w:left="-588" w:firstLine="588"/>
              <w:jc w:val="center"/>
              <w:rPr>
                <w:rFonts w:ascii="GHEA Grapalat" w:hAnsi="GHEA Grapalat"/>
                <w:b/>
                <w:sz w:val="20"/>
                <w:szCs w:val="20"/>
              </w:rPr>
            </w:pPr>
            <w:r w:rsidRPr="00712340">
              <w:rPr>
                <w:rFonts w:ascii="GHEA Grapalat" w:hAnsi="GHEA Grapalat"/>
                <w:b/>
                <w:sz w:val="20"/>
                <w:szCs w:val="20"/>
              </w:rPr>
              <w:t>(</w:t>
            </w:r>
            <w:r w:rsidRPr="00712340">
              <w:rPr>
                <w:rFonts w:ascii="GHEA Grapalat" w:hAnsi="GHEA Grapalat"/>
                <w:b/>
                <w:sz w:val="20"/>
                <w:szCs w:val="20"/>
                <w:lang w:val="hy-AM"/>
              </w:rPr>
              <w:t>գնումների գործընթացի հետ կապված</w:t>
            </w:r>
            <w:r w:rsidRPr="00712340">
              <w:rPr>
                <w:rFonts w:ascii="GHEA Grapalat" w:hAnsi="GHEA Grapalat"/>
                <w:b/>
                <w:sz w:val="20"/>
                <w:szCs w:val="20"/>
              </w:rPr>
              <w:t>)</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b/>
                <w:sz w:val="20"/>
                <w:szCs w:val="20"/>
              </w:rPr>
            </w:pPr>
            <w:r w:rsidRPr="00712340">
              <w:rPr>
                <w:rFonts w:ascii="GHEA Grapalat" w:hAnsi="GHEA Grapalat"/>
                <w:b/>
                <w:sz w:val="20"/>
                <w:szCs w:val="20"/>
              </w:rPr>
              <w:t>5</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Փաստաթղթի վրա նախապես լրացված է &lt;Վճարման պահանջագիր&gt;</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 կողմից` վճարողի բանկին վճարման պահանջագիրը ներկայացնելիս</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ind w:left="132" w:hanging="132"/>
              <w:jc w:val="center"/>
              <w:rPr>
                <w:rFonts w:ascii="GHEA Grapalat" w:hAnsi="GHEA Grapalat"/>
                <w:sz w:val="20"/>
                <w:szCs w:val="20"/>
                <w:lang w:val="hy-AM"/>
              </w:rPr>
            </w:pPr>
            <w:r w:rsidRPr="00712340">
              <w:rPr>
                <w:rFonts w:ascii="GHEA Grapalat" w:hAnsi="GHEA Grapalat"/>
                <w:sz w:val="20"/>
                <w:szCs w:val="20"/>
              </w:rPr>
              <w:t>լրացվում է շահառուի կողմից` վճարողի բանկին վճարման պահանջագրի ներկայացման օրը</w:t>
            </w:r>
            <w:r w:rsidRPr="00712340">
              <w:rPr>
                <w:rFonts w:ascii="GHEA Grapalat" w:hAnsi="GHEA Grapalat"/>
                <w:sz w:val="20"/>
                <w:szCs w:val="20"/>
                <w:lang w:val="hy-AM"/>
              </w:rPr>
              <w:t xml:space="preserve">: </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both"/>
              <w:rPr>
                <w:rFonts w:ascii="GHEA Grapalat" w:hAnsi="GHEA Grapalat"/>
                <w:sz w:val="20"/>
                <w:szCs w:val="20"/>
              </w:rPr>
            </w:pPr>
            <w:r w:rsidRPr="00712340">
              <w:rPr>
                <w:rFonts w:ascii="GHEA Grapalat" w:hAnsi="GHEA Grapalat" w:cs="Sylfaen"/>
                <w:sz w:val="20"/>
                <w:szCs w:val="20"/>
                <w:lang w:val="hy-AM"/>
              </w:rPr>
              <w:t>Վճարողի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12340">
              <w:rPr>
                <w:rFonts w:ascii="GHEA Grapalat" w:hAnsi="GHEA Grapalat"/>
                <w:sz w:val="20"/>
                <w:szCs w:val="20"/>
                <w:lang w:val="hy-AM"/>
              </w:rPr>
              <w:t xml:space="preserve"> </w:t>
            </w:r>
            <w:r w:rsidRPr="0071234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ind w:left="252" w:hanging="252"/>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w:t>
            </w:r>
            <w:r w:rsidRPr="00712340">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lastRenderedPageBreak/>
              <w:t>լրացվում է վճարողի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w:t>
            </w:r>
            <w:r w:rsidRPr="00712340">
              <w:rPr>
                <w:rFonts w:ascii="GHEA Grapalat" w:hAnsi="GHEA Grapalat" w:cs="Sylfaen"/>
                <w:sz w:val="20"/>
                <w:szCs w:val="20"/>
                <w:lang w:val="hy-AM"/>
              </w:rPr>
              <w:t>ի  անվանումը</w:t>
            </w:r>
            <w:r w:rsidRPr="00712340">
              <w:rPr>
                <w:rFonts w:ascii="GHEA Grapalat" w:hAnsi="GHEA Grapalat" w:cs="Sylfaen"/>
                <w:sz w:val="20"/>
                <w:szCs w:val="20"/>
              </w:rPr>
              <w:t>,</w:t>
            </w:r>
            <w:r w:rsidRPr="0071234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Հ</w:t>
            </w:r>
            <w:r w:rsidRPr="0071234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rPr>
              <w:t xml:space="preserve"> (</w:t>
            </w:r>
            <w:r w:rsidRPr="00712340">
              <w:rPr>
                <w:rFonts w:ascii="GHEA Grapalat" w:hAnsi="GHEA Grapalat" w:cs="Sylfaen"/>
                <w:sz w:val="20"/>
                <w:szCs w:val="20"/>
                <w:lang w:val="hy-AM"/>
              </w:rPr>
              <w:t>գնումների հետ կապված գործընթացում չի լրացվում</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lang w:val="ru-RU"/>
              </w:rPr>
              <w:t>(</w:t>
            </w:r>
            <w:r w:rsidRPr="00712340">
              <w:rPr>
                <w:rFonts w:ascii="GHEA Grapalat" w:hAnsi="GHEA Grapalat" w:cs="Sylfaen"/>
                <w:sz w:val="20"/>
                <w:szCs w:val="20"/>
                <w:lang w:val="hy-AM"/>
              </w:rPr>
              <w:t>չի լրացվում</w:t>
            </w:r>
            <w:r w:rsidRPr="00712340">
              <w:rPr>
                <w:rFonts w:ascii="GHEA Grapalat" w:hAnsi="GHEA Grapalat" w:cs="Sylfaen"/>
                <w:sz w:val="20"/>
                <w:szCs w:val="20"/>
                <w:lang w:val="ru-RU"/>
              </w:rPr>
              <w:t>)</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 այն բանկային (</w:t>
            </w:r>
            <w:r w:rsidRPr="00712340">
              <w:rPr>
                <w:rFonts w:ascii="GHEA Grapalat" w:hAnsi="GHEA Grapalat"/>
                <w:sz w:val="20"/>
                <w:szCs w:val="20"/>
                <w:lang w:val="hy-AM"/>
              </w:rPr>
              <w:t>գանձապետական</w:t>
            </w:r>
            <w:r w:rsidRPr="0071234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լրացվում է վճարողի կողմից</w:t>
            </w:r>
            <w:r w:rsidRPr="00712340">
              <w:rPr>
                <w:rFonts w:ascii="GHEA Grapalat" w:hAnsi="GHEA Grapalat"/>
                <w:sz w:val="20"/>
                <w:szCs w:val="20"/>
                <w:lang w:val="hy-AM"/>
              </w:rPr>
              <w:t xml:space="preserve"> </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Ակցեպտավորված գումարը՝  (թվերով</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և</w:t>
            </w:r>
            <w:r w:rsidRPr="00712340">
              <w:rPr>
                <w:rFonts w:ascii="GHEA Grapalat" w:hAnsi="GHEA Grapalat" w:cs="Arial"/>
                <w:sz w:val="20"/>
                <w:szCs w:val="20"/>
                <w:lang w:val="hy-AM"/>
              </w:rPr>
              <w:t xml:space="preserve"> </w:t>
            </w:r>
            <w:r w:rsidRPr="0071234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ոչ պարտադիր</w:t>
            </w:r>
          </w:p>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(չի լրացվում եւ չի կիրառվում)</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վճարողի կողմից</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 xml:space="preserve">Պարտադիր </w:t>
            </w:r>
            <w:r w:rsidRPr="00712340">
              <w:rPr>
                <w:rFonts w:ascii="GHEA Grapalat" w:hAnsi="GHEA Grapalat"/>
                <w:sz w:val="20"/>
                <w:szCs w:val="20"/>
                <w:lang w:val="hy-AM"/>
              </w:rPr>
              <w:t xml:space="preserve">լրացվում է </w:t>
            </w:r>
            <w:r w:rsidRPr="00712340">
              <w:rPr>
                <w:rFonts w:ascii="GHEA Grapalat" w:hAnsi="GHEA Grapalat"/>
                <w:sz w:val="20"/>
                <w:szCs w:val="20"/>
              </w:rPr>
              <w:t>«</w:t>
            </w:r>
            <w:r w:rsidRPr="00712340">
              <w:rPr>
                <w:rFonts w:ascii="GHEA Grapalat" w:hAnsi="GHEA Grapalat"/>
                <w:sz w:val="20"/>
                <w:szCs w:val="20"/>
                <w:lang w:val="hy-AM"/>
              </w:rPr>
              <w:t>պայմանագրի կատարման ապահովման համար</w:t>
            </w:r>
            <w:r w:rsidRPr="00712340">
              <w:rPr>
                <w:rFonts w:ascii="GHEA Grapalat" w:hAnsi="GHEA Grapalat"/>
                <w:sz w:val="20"/>
                <w:szCs w:val="20"/>
              </w:rPr>
              <w:t>»</w:t>
            </w:r>
            <w:r w:rsidRPr="0071234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նախապես լրացվում է շահառուի կողմից` հրավերով</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12340">
              <w:rPr>
                <w:rFonts w:ascii="GHEA Grapalat" w:hAnsi="GHEA Grapalat"/>
                <w:sz w:val="20"/>
                <w:szCs w:val="20"/>
              </w:rPr>
              <w:lastRenderedPageBreak/>
              <w:t>համարը</w:t>
            </w:r>
            <w:r w:rsidRPr="00712340">
              <w:rPr>
                <w:rFonts w:ascii="GHEA Grapalat" w:hAnsi="GHEA Grapalat"/>
                <w:sz w:val="20"/>
                <w:szCs w:val="20"/>
                <w:lang w:val="hy-AM"/>
              </w:rPr>
              <w:t>,</w:t>
            </w:r>
            <w:r w:rsidRPr="00712340">
              <w:rPr>
                <w:rFonts w:ascii="GHEA Grapalat" w:hAnsi="GHEA Grapalat" w:cs="Arial"/>
                <w:sz w:val="20"/>
                <w:szCs w:val="20"/>
                <w:lang w:val="hy-AM"/>
              </w:rPr>
              <w:t xml:space="preserve"> </w:t>
            </w:r>
            <w:r w:rsidRPr="00712340">
              <w:rPr>
                <w:rFonts w:ascii="GHEA Grapalat" w:hAnsi="GHEA Grapalat"/>
                <w:sz w:val="20"/>
                <w:szCs w:val="20"/>
              </w:rPr>
              <w:t xml:space="preserve"> գնման ընթացակարգի ծածկագիրը</w:t>
            </w:r>
            <w:r w:rsidRPr="0071234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lastRenderedPageBreak/>
              <w:t xml:space="preserve">լրացվում է </w:t>
            </w:r>
            <w:r w:rsidRPr="00712340">
              <w:rPr>
                <w:rFonts w:ascii="GHEA Grapalat" w:hAnsi="GHEA Grapalat"/>
                <w:sz w:val="20"/>
                <w:szCs w:val="20"/>
                <w:lang w:val="hy-AM"/>
              </w:rPr>
              <w:t>շահառու</w:t>
            </w:r>
            <w:r w:rsidRPr="00712340">
              <w:rPr>
                <w:rFonts w:ascii="GHEA Grapalat" w:hAnsi="GHEA Grapalat"/>
                <w:sz w:val="20"/>
                <w:szCs w:val="20"/>
              </w:rPr>
              <w:t>ի կողմից</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Del="0010680B" w:rsidRDefault="003337BC" w:rsidP="00C60131">
            <w:pPr>
              <w:jc w:val="center"/>
              <w:rPr>
                <w:rFonts w:ascii="GHEA Grapalat" w:hAnsi="GHEA Grapalat"/>
                <w:sz w:val="20"/>
                <w:szCs w:val="20"/>
                <w:lang w:val="hy-AM"/>
              </w:rPr>
            </w:pPr>
            <w:r w:rsidRPr="0071234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cs="Sylfaen"/>
                <w:sz w:val="20"/>
                <w:szCs w:val="20"/>
                <w:lang w:val="hy-AM"/>
              </w:rPr>
            </w:pPr>
            <w:r w:rsidRPr="00712340">
              <w:rPr>
                <w:rFonts w:ascii="GHEA Grapalat" w:hAnsi="GHEA Grapalat"/>
                <w:sz w:val="20"/>
                <w:szCs w:val="20"/>
              </w:rPr>
              <w:t>պարտադիր</w:t>
            </w:r>
            <w:r w:rsidRPr="00712340">
              <w:rPr>
                <w:rFonts w:ascii="GHEA Grapalat" w:hAnsi="GHEA Grapalat" w:cs="Sylfaen"/>
                <w:sz w:val="20"/>
                <w:szCs w:val="20"/>
                <w:lang w:val="hy-AM"/>
              </w:rPr>
              <w:t xml:space="preserve"> </w:t>
            </w:r>
          </w:p>
          <w:p w:rsidR="003337BC" w:rsidRPr="00712340" w:rsidRDefault="003337BC" w:rsidP="00C60131">
            <w:pPr>
              <w:jc w:val="center"/>
              <w:rPr>
                <w:rFonts w:ascii="GHEA Grapalat" w:hAnsi="GHEA Grapalat" w:cs="Sylfaen"/>
                <w:sz w:val="20"/>
                <w:szCs w:val="20"/>
                <w:lang w:val="hy-AM"/>
              </w:rPr>
            </w:pPr>
            <w:r w:rsidRPr="00712340">
              <w:rPr>
                <w:rFonts w:ascii="GHEA Grapalat" w:hAnsi="GHEA Grapalat" w:cs="Sylfaen"/>
                <w:sz w:val="20"/>
                <w:szCs w:val="20"/>
                <w:lang w:val="hy-AM"/>
              </w:rPr>
              <w:t xml:space="preserve">լրացվում է &lt;ակցեպտավորված վճարում&gt; բառերը, </w:t>
            </w:r>
          </w:p>
          <w:p w:rsidR="003337BC" w:rsidRPr="00712340" w:rsidRDefault="003337BC" w:rsidP="00C60131">
            <w:pPr>
              <w:jc w:val="center"/>
              <w:rPr>
                <w:rFonts w:ascii="GHEA Grapalat" w:hAnsi="GHEA Grapalat"/>
                <w:sz w:val="20"/>
                <w:szCs w:val="20"/>
                <w:lang w:val="hy-AM"/>
              </w:rPr>
            </w:pPr>
            <w:r w:rsidRPr="0071234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 xml:space="preserve">նախապես լրացվում է շահառուի կողմից </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12340">
              <w:rPr>
                <w:rFonts w:ascii="GHEA Grapalat" w:hAnsi="GHEA Grapalat"/>
                <w:sz w:val="20"/>
                <w:szCs w:val="20"/>
                <w:lang w:val="hy-AM"/>
              </w:rPr>
              <w:t xml:space="preserve"> </w:t>
            </w:r>
            <w:r w:rsidRPr="00712340">
              <w:rPr>
                <w:rFonts w:ascii="GHEA Grapalat" w:hAnsi="GHEA Grapalat"/>
                <w:sz w:val="20"/>
                <w:szCs w:val="20"/>
              </w:rPr>
              <w:t>(</w:t>
            </w:r>
            <w:r w:rsidRPr="00712340">
              <w:rPr>
                <w:rFonts w:ascii="GHEA Grapalat" w:hAnsi="GHEA Grapalat"/>
                <w:sz w:val="20"/>
                <w:szCs w:val="20"/>
                <w:lang w:val="hy-AM"/>
              </w:rPr>
              <w:t>վճարողի բանկին</w:t>
            </w:r>
            <w:r w:rsidRPr="00712340">
              <w:rPr>
                <w:rFonts w:ascii="GHEA Grapalat" w:hAnsi="GHEA Grapalat"/>
                <w:sz w:val="20"/>
                <w:szCs w:val="20"/>
              </w:rPr>
              <w:t>)</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Եթ ե լրացվել է &lt;</w:t>
            </w:r>
            <w:r w:rsidRPr="00712340">
              <w:rPr>
                <w:rFonts w:ascii="GHEA Grapalat" w:hAnsi="GHEA Grapalat" w:cs="Sylfaen"/>
                <w:sz w:val="20"/>
                <w:szCs w:val="20"/>
                <w:lang w:val="hy-AM"/>
              </w:rPr>
              <w:t>Վճարման կատարման հիմքեր&gt; դաշտը ապա այս տվյալը պարտադիր լրացվում է</w:t>
            </w:r>
            <w:r w:rsidRPr="0071234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շահառուի</w:t>
            </w:r>
            <w:r w:rsidRPr="00712340">
              <w:rPr>
                <w:rFonts w:ascii="GHEA Grapalat" w:hAnsi="GHEA Grapalat"/>
                <w:sz w:val="20"/>
                <w:szCs w:val="20"/>
                <w:lang w:val="hy-AM"/>
              </w:rPr>
              <w:t xml:space="preserve"> </w:t>
            </w:r>
            <w:r w:rsidRPr="00712340">
              <w:rPr>
                <w:rFonts w:ascii="GHEA Grapalat" w:hAnsi="GHEA Grapalat"/>
                <w:sz w:val="20"/>
                <w:szCs w:val="20"/>
              </w:rPr>
              <w:t>կողմից</w:t>
            </w: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այս դաշտը լրացվում</w:t>
            </w:r>
            <w:r w:rsidRPr="00712340">
              <w:rPr>
                <w:rFonts w:ascii="GHEA Grapalat" w:hAnsi="GHEA Grapalat"/>
                <w:sz w:val="20"/>
                <w:szCs w:val="20"/>
                <w:lang w:val="hy-AM"/>
              </w:rPr>
              <w:t xml:space="preserve"> է վճարողի կողմից պահանջագրի ներկայացման դեպքում: Ընդ որում</w:t>
            </w:r>
            <w:r w:rsidRPr="00712340">
              <w:rPr>
                <w:rFonts w:ascii="GHEA Grapalat" w:hAnsi="GHEA Grapalat"/>
                <w:sz w:val="20"/>
                <w:szCs w:val="20"/>
              </w:rPr>
              <w:t xml:space="preserve"> եթե </w:t>
            </w:r>
            <w:r w:rsidRPr="00712340">
              <w:rPr>
                <w:rFonts w:ascii="GHEA Grapalat" w:hAnsi="GHEA Grapalat" w:cs="Sylfaen"/>
                <w:sz w:val="20"/>
                <w:szCs w:val="20"/>
                <w:lang w:val="hy-AM"/>
              </w:rPr>
              <w:t xml:space="preserve">Վճարման պայմաններ դաշտում </w:t>
            </w:r>
            <w:r w:rsidRPr="00712340">
              <w:rPr>
                <w:rFonts w:ascii="GHEA Grapalat" w:hAnsi="GHEA Grapalat"/>
                <w:sz w:val="20"/>
                <w:szCs w:val="20"/>
                <w:lang w:val="hy-AM"/>
              </w:rPr>
              <w:t>նշված է &lt;ակցեպտավորված վճարում&gt; ապա</w:t>
            </w:r>
            <w:r w:rsidRPr="00712340">
              <w:rPr>
                <w:rFonts w:ascii="GHEA Grapalat" w:hAnsi="GHEA Grapalat" w:cs="Sylfaen"/>
                <w:sz w:val="20"/>
                <w:szCs w:val="20"/>
                <w:lang w:val="hy-AM"/>
              </w:rPr>
              <w:t xml:space="preserve"> </w:t>
            </w:r>
            <w:r w:rsidRPr="00712340">
              <w:rPr>
                <w:rFonts w:ascii="GHEA Grapalat" w:hAnsi="GHEA Grapalat"/>
                <w:sz w:val="20"/>
                <w:szCs w:val="20"/>
              </w:rPr>
              <w:t>վճարող</w:t>
            </w:r>
            <w:r w:rsidRPr="00712340">
              <w:rPr>
                <w:rFonts w:ascii="GHEA Grapalat" w:hAnsi="GHEA Grapalat"/>
                <w:sz w:val="20"/>
                <w:szCs w:val="20"/>
                <w:lang w:val="hy-AM"/>
              </w:rPr>
              <w:t xml:space="preserve">ը ստորագրելով՝ </w:t>
            </w:r>
            <w:r w:rsidRPr="00712340">
              <w:rPr>
                <w:rFonts w:ascii="GHEA Grapalat" w:hAnsi="GHEA Grapalat" w:cs="Sylfaen"/>
                <w:sz w:val="20"/>
                <w:szCs w:val="20"/>
                <w:lang w:val="hy-AM"/>
              </w:rPr>
              <w:t xml:space="preserve">նախապես </w:t>
            </w:r>
            <w:r w:rsidRPr="00712340">
              <w:rPr>
                <w:rFonts w:ascii="GHEA Grapalat" w:hAnsi="GHEA Grapalat"/>
                <w:sz w:val="20"/>
                <w:szCs w:val="20"/>
                <w:lang w:val="hy-AM"/>
              </w:rPr>
              <w:t xml:space="preserve">համաձայնվում  </w:t>
            </w:r>
            <w:r w:rsidRPr="00712340">
              <w:rPr>
                <w:rFonts w:ascii="GHEA Grapalat" w:hAnsi="GHEA Grapalat" w:cs="Sylfaen"/>
                <w:sz w:val="20"/>
                <w:szCs w:val="20"/>
                <w:lang w:val="hy-AM"/>
              </w:rPr>
              <w:t xml:space="preserve">  </w:t>
            </w:r>
            <w:r w:rsidRPr="0071234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37BC" w:rsidRPr="00712340" w:rsidRDefault="003337BC" w:rsidP="00C6013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 xml:space="preserve">ստորագրվում է վճարողի կողմից կամ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դրվում է վճարողի էլեկտրոնային ստորագրությունը</w:t>
            </w:r>
          </w:p>
          <w:p w:rsidR="003337BC" w:rsidRPr="00712340" w:rsidRDefault="003337BC" w:rsidP="00C60131">
            <w:pPr>
              <w:jc w:val="center"/>
              <w:rPr>
                <w:rFonts w:ascii="GHEA Grapalat" w:hAnsi="GHEA Grapalat"/>
                <w:sz w:val="20"/>
                <w:szCs w:val="20"/>
                <w:lang w:val="hy-AM"/>
              </w:rPr>
            </w:pPr>
          </w:p>
        </w:tc>
      </w:tr>
      <w:tr w:rsidR="003337BC" w:rsidRPr="00BF3030" w:rsidTr="00C60131">
        <w:tc>
          <w:tcPr>
            <w:tcW w:w="72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rPr>
                <w:rFonts w:ascii="GHEA Grapalat" w:hAnsi="GHEA Grapalat"/>
                <w:sz w:val="20"/>
                <w:szCs w:val="20"/>
              </w:rPr>
            </w:pPr>
            <w:r w:rsidRPr="00712340">
              <w:rPr>
                <w:rFonts w:ascii="GHEA Grapalat" w:hAnsi="GHEA Grapalat"/>
                <w:sz w:val="20"/>
                <w:szCs w:val="20"/>
                <w:lang w:val="hy-AM"/>
              </w:rPr>
              <w:t>2</w:t>
            </w:r>
            <w:r w:rsidRPr="0071234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պարտադիր`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կնիքի առկայության դեպքում</w:t>
            </w:r>
            <w:r w:rsidRPr="0071234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 xml:space="preserve">կնքվում է վճարողի կողմից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թղթային եղանակով ներկայացնելիս</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r w:rsidRPr="00712340">
              <w:rPr>
                <w:rFonts w:ascii="GHEA Grapalat" w:hAnsi="GHEA Grapalat"/>
                <w:sz w:val="20"/>
                <w:szCs w:val="20"/>
                <w:lang w:val="hy-AM"/>
              </w:rPr>
              <w:t>՝</w:t>
            </w:r>
            <w:r w:rsidRPr="00712340">
              <w:rPr>
                <w:rFonts w:ascii="GHEA Grapalat" w:hAnsi="GHEA Grapalat"/>
                <w:sz w:val="20"/>
                <w:szCs w:val="20"/>
              </w:rPr>
              <w:t xml:space="preserve"> </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ստորագրվում է շահառուի կողմից</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rPr>
                <w:rFonts w:ascii="GHEA Grapalat" w:hAnsi="GHEA Grapalat"/>
                <w:sz w:val="20"/>
                <w:szCs w:val="20"/>
              </w:rPr>
            </w:pPr>
            <w:r w:rsidRPr="00712340">
              <w:rPr>
                <w:rFonts w:ascii="GHEA Grapalat" w:hAnsi="GHEA Grapalat"/>
                <w:sz w:val="20"/>
                <w:szCs w:val="20"/>
                <w:lang w:val="hy-AM"/>
              </w:rPr>
              <w:t>22</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պարտադիր` </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t>կնքվում է շահառուի կողմից</w:t>
            </w:r>
            <w:r w:rsidRPr="00712340">
              <w:rPr>
                <w:rFonts w:ascii="GHEA Grapalat" w:hAnsi="GHEA Grapalat"/>
                <w:sz w:val="20"/>
                <w:szCs w:val="20"/>
                <w:lang w:val="hy-AM"/>
              </w:rPr>
              <w:t xml:space="preserve"> </w:t>
            </w:r>
          </w:p>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թղթային եղանակով բանկ ներկայացնելիս</w:t>
            </w: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w:t>
            </w:r>
            <w:r w:rsidRPr="00712340">
              <w:rPr>
                <w:rFonts w:ascii="GHEA Grapalat" w:hAnsi="GHEA Grapalat"/>
                <w:sz w:val="20"/>
                <w:szCs w:val="20"/>
                <w:lang w:val="hy-AM"/>
              </w:rPr>
              <w:t xml:space="preserve"> </w:t>
            </w:r>
            <w:r w:rsidRPr="00712340">
              <w:rPr>
                <w:rFonts w:ascii="GHEA Grapalat" w:hAnsi="GHEA Grapalat"/>
                <w:sz w:val="20"/>
                <w:szCs w:val="20"/>
              </w:rPr>
              <w:t>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vAlign w:val="center"/>
          </w:tcPr>
          <w:p w:rsidR="003337BC" w:rsidRPr="00712340" w:rsidRDefault="003337BC" w:rsidP="00C60131">
            <w:pP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3</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վճարողին </w:t>
            </w:r>
            <w:r w:rsidRPr="00712340">
              <w:rPr>
                <w:rFonts w:ascii="GHEA Grapalat" w:hAnsi="GHEA Grapalat"/>
                <w:sz w:val="20"/>
                <w:szCs w:val="20"/>
              </w:rPr>
              <w:lastRenderedPageBreak/>
              <w:t xml:space="preserve">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lastRenderedPageBreak/>
              <w:t>վճարման պահանջագիրը վճարողին սպասարկող ֆինանսական կազմակերպության</w:t>
            </w:r>
            <w:r w:rsidRPr="00712340">
              <w:rPr>
                <w:rFonts w:ascii="GHEA Grapalat" w:hAnsi="GHEA Grapalat"/>
                <w:sz w:val="20"/>
                <w:szCs w:val="20"/>
                <w:lang w:val="hy-AM"/>
              </w:rPr>
              <w:t>ը</w:t>
            </w:r>
            <w:r w:rsidRPr="00712340">
              <w:rPr>
                <w:rFonts w:ascii="GHEA Grapalat" w:hAnsi="GHEA Grapalat"/>
                <w:sz w:val="20"/>
                <w:szCs w:val="20"/>
              </w:rPr>
              <w:t xml:space="preserve"> թղթային եղանակով ներկայաց</w:t>
            </w:r>
            <w:r w:rsidRPr="00712340">
              <w:rPr>
                <w:rFonts w:ascii="GHEA Grapalat" w:hAnsi="GHEA Grapalat"/>
                <w:sz w:val="20"/>
                <w:szCs w:val="20"/>
                <w:lang w:val="hy-AM"/>
              </w:rPr>
              <w:t>ված լի</w:t>
            </w:r>
            <w:r w:rsidRPr="0071234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rPr>
              <w:lastRenderedPageBreak/>
              <w:t>2</w:t>
            </w:r>
            <w:r w:rsidRPr="00712340">
              <w:rPr>
                <w:rFonts w:ascii="GHEA Grapalat" w:hAnsi="GHEA Grapalat"/>
                <w:sz w:val="20"/>
                <w:szCs w:val="20"/>
                <w:lang w:val="hy-AM"/>
              </w:rPr>
              <w:t>3</w:t>
            </w:r>
            <w:r w:rsidRPr="00712340">
              <w:rPr>
                <w:rFonts w:ascii="GHEA Grapalat" w:hAnsi="GHEA Grapalat"/>
                <w:sz w:val="20"/>
                <w:szCs w:val="20"/>
              </w:rPr>
              <w:t>.</w:t>
            </w:r>
            <w:r w:rsidRPr="0071234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lang w:val="hy-AM"/>
              </w:rPr>
            </w:pPr>
            <w:r w:rsidRPr="0071234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ոչ 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վճարման պահանջագիրը շահառուին սպասարկող ֆինանսական կազմակերպության</w:t>
            </w:r>
            <w:r w:rsidRPr="00712340">
              <w:rPr>
                <w:rFonts w:ascii="GHEA Grapalat" w:hAnsi="GHEA Grapalat"/>
                <w:sz w:val="20"/>
                <w:szCs w:val="20"/>
                <w:lang w:val="hy-AM"/>
              </w:rPr>
              <w:t xml:space="preserve">ը </w:t>
            </w:r>
            <w:r w:rsidRPr="00712340">
              <w:rPr>
                <w:rFonts w:ascii="GHEA Grapalat" w:hAnsi="GHEA Grapalat"/>
                <w:sz w:val="20"/>
                <w:szCs w:val="20"/>
              </w:rPr>
              <w:t xml:space="preserve"> 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w:t>
            </w:r>
            <w:r w:rsidRPr="00712340">
              <w:rPr>
                <w:rFonts w:ascii="GHEA Grapalat" w:hAnsi="GHEA Grapalat"/>
                <w:sz w:val="20"/>
                <w:szCs w:val="20"/>
              </w:rPr>
              <w:t xml:space="preserve">աշխատակցի ստորագրությունը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 xml:space="preserve">շահառռւին սպասարկող ֆինանսական կազմակերպության (մասնաճյուղի) </w:t>
            </w:r>
            <w:r w:rsidRPr="00712340">
              <w:rPr>
                <w:rFonts w:ascii="GHEA Grapalat" w:hAnsi="GHEA Grapalat"/>
                <w:sz w:val="20"/>
                <w:szCs w:val="20"/>
                <w:lang w:val="hy-AM"/>
              </w:rPr>
              <w:t>դրոշմա</w:t>
            </w:r>
            <w:r w:rsidRPr="0071234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դրոշմակնիքը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է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r w:rsidR="003337BC" w:rsidRPr="00712340" w:rsidTr="00C60131">
        <w:tc>
          <w:tcPr>
            <w:tcW w:w="72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2</w:t>
            </w:r>
            <w:r w:rsidRPr="00712340">
              <w:rPr>
                <w:rFonts w:ascii="GHEA Grapalat" w:hAnsi="GHEA Grapalat"/>
                <w:sz w:val="20"/>
                <w:szCs w:val="20"/>
                <w:lang w:val="hy-AM"/>
              </w:rPr>
              <w:t>4</w:t>
            </w:r>
            <w:r w:rsidRPr="0071234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ոչ </w:t>
            </w:r>
            <w:r w:rsidRPr="00712340">
              <w:rPr>
                <w:rFonts w:ascii="GHEA Grapalat" w:hAnsi="GHEA Grapalat"/>
                <w:sz w:val="20"/>
                <w:szCs w:val="20"/>
              </w:rPr>
              <w:t>պարտադիր</w:t>
            </w:r>
          </w:p>
          <w:p w:rsidR="003337BC" w:rsidRPr="00712340" w:rsidRDefault="003337BC" w:rsidP="00C60131">
            <w:pPr>
              <w:jc w:val="center"/>
              <w:rPr>
                <w:rFonts w:ascii="GHEA Grapalat" w:hAnsi="GHEA Grapalat"/>
                <w:sz w:val="20"/>
                <w:szCs w:val="20"/>
              </w:rPr>
            </w:pPr>
            <w:r w:rsidRPr="00712340">
              <w:rPr>
                <w:rFonts w:ascii="GHEA Grapalat" w:hAnsi="GHEA Grapalat"/>
                <w:sz w:val="20"/>
                <w:szCs w:val="20"/>
                <w:lang w:val="hy-AM"/>
              </w:rPr>
              <w:t xml:space="preserve">լրացվում է </w:t>
            </w:r>
            <w:r w:rsidRPr="00712340">
              <w:rPr>
                <w:rFonts w:ascii="GHEA Grapalat" w:hAnsi="GHEA Grapalat"/>
                <w:sz w:val="20"/>
                <w:szCs w:val="20"/>
              </w:rPr>
              <w:t xml:space="preserve">վճարման պահանջագիրը </w:t>
            </w:r>
            <w:r w:rsidRPr="00712340">
              <w:rPr>
                <w:rFonts w:ascii="GHEA Grapalat" w:hAnsi="GHEA Grapalat"/>
                <w:sz w:val="20"/>
                <w:szCs w:val="20"/>
                <w:lang w:val="hy-AM"/>
              </w:rPr>
              <w:t xml:space="preserve">վերջինիս </w:t>
            </w:r>
            <w:r w:rsidRPr="00712340">
              <w:rPr>
                <w:rFonts w:ascii="GHEA Grapalat" w:hAnsi="GHEA Grapalat"/>
                <w:sz w:val="20"/>
                <w:szCs w:val="20"/>
              </w:rPr>
              <w:t>ներկայաց</w:t>
            </w:r>
            <w:r w:rsidRPr="00712340">
              <w:rPr>
                <w:rFonts w:ascii="GHEA Grapalat" w:hAnsi="GHEA Grapalat"/>
                <w:sz w:val="20"/>
                <w:szCs w:val="20"/>
                <w:lang w:val="hy-AM"/>
              </w:rPr>
              <w:t>վ</w:t>
            </w:r>
            <w:r w:rsidRPr="00712340">
              <w:rPr>
                <w:rFonts w:ascii="GHEA Grapalat" w:hAnsi="GHEA Grapalat"/>
                <w:sz w:val="20"/>
                <w:szCs w:val="20"/>
              </w:rPr>
              <w:t>ելու դեպքում</w:t>
            </w:r>
            <w:r w:rsidRPr="00712340">
              <w:rPr>
                <w:rFonts w:ascii="GHEA Grapalat" w:hAnsi="GHEA Grapalat"/>
                <w:sz w:val="20"/>
                <w:szCs w:val="20"/>
                <w:lang w:val="hy-AM"/>
              </w:rPr>
              <w:t xml:space="preserve">,   որտեղ </w:t>
            </w:r>
            <w:r w:rsidRPr="00712340" w:rsidDel="00DF049B">
              <w:rPr>
                <w:rFonts w:ascii="GHEA Grapalat" w:hAnsi="GHEA Grapalat"/>
                <w:sz w:val="20"/>
                <w:szCs w:val="20"/>
                <w:lang w:val="hy-AM"/>
              </w:rPr>
              <w:t xml:space="preserve"> </w:t>
            </w:r>
            <w:r w:rsidRPr="00712340">
              <w:rPr>
                <w:rFonts w:ascii="GHEA Grapalat" w:hAnsi="GHEA Grapalat"/>
                <w:sz w:val="20"/>
                <w:szCs w:val="20"/>
                <w:lang w:val="hy-AM"/>
              </w:rPr>
              <w:t xml:space="preserve"> սույն տվյալները</w:t>
            </w:r>
            <w:r w:rsidRPr="00712340">
              <w:rPr>
                <w:rFonts w:ascii="GHEA Grapalat" w:hAnsi="GHEA Grapalat"/>
                <w:sz w:val="20"/>
                <w:szCs w:val="20"/>
              </w:rPr>
              <w:t xml:space="preserve"> </w:t>
            </w:r>
            <w:r w:rsidRPr="00712340">
              <w:rPr>
                <w:rFonts w:ascii="GHEA Grapalat" w:hAnsi="GHEA Grapalat"/>
                <w:sz w:val="20"/>
                <w:szCs w:val="20"/>
                <w:lang w:val="hy-AM"/>
              </w:rPr>
              <w:t xml:space="preserve">դրվում են </w:t>
            </w:r>
            <w:r w:rsidRPr="00712340">
              <w:rPr>
                <w:rFonts w:ascii="GHEA Grapalat" w:hAnsi="GHEA Grapalat"/>
                <w:sz w:val="20"/>
                <w:szCs w:val="20"/>
              </w:rPr>
              <w:t>թղթային եղանակով ներկայաց</w:t>
            </w:r>
            <w:r w:rsidRPr="0071234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37BC" w:rsidRPr="00712340" w:rsidRDefault="003337BC" w:rsidP="00C60131">
            <w:pPr>
              <w:jc w:val="center"/>
              <w:rPr>
                <w:rFonts w:ascii="GHEA Grapalat" w:hAnsi="GHEA Grapalat"/>
                <w:sz w:val="20"/>
                <w:szCs w:val="20"/>
              </w:rPr>
            </w:pPr>
          </w:p>
        </w:tc>
      </w:tr>
    </w:tbl>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a3"/>
        <w:jc w:val="right"/>
        <w:rPr>
          <w:rFonts w:ascii="GHEA Grapalat" w:hAnsi="GHEA Grapalat" w:cs="Sylfaen"/>
          <w:i w:val="0"/>
          <w:lang w:val="en-US"/>
        </w:rPr>
      </w:pPr>
    </w:p>
    <w:p w:rsidR="003337BC" w:rsidRPr="00712340" w:rsidRDefault="003337BC" w:rsidP="003337BC">
      <w:pPr>
        <w:pStyle w:val="31"/>
        <w:spacing w:line="240" w:lineRule="auto"/>
        <w:jc w:val="right"/>
        <w:rPr>
          <w:rFonts w:ascii="GHEA Grapalat" w:hAnsi="GHEA Grapalat" w:cs="Sylfaen"/>
          <w:b/>
          <w:lang w:val="hy-AM"/>
        </w:rPr>
      </w:pPr>
      <w:r w:rsidRPr="00712340">
        <w:rPr>
          <w:rFonts w:ascii="GHEA Grapalat" w:hAnsi="GHEA Grapalat" w:cs="Sylfaen"/>
          <w:b/>
          <w:lang w:val="hy-AM"/>
        </w:rPr>
        <w:t xml:space="preserve"> </w:t>
      </w:r>
    </w:p>
    <w:p w:rsidR="003337BC" w:rsidRPr="00842CF6" w:rsidRDefault="003337BC" w:rsidP="003337BC">
      <w:pPr>
        <w:pStyle w:val="31"/>
        <w:spacing w:line="240" w:lineRule="auto"/>
        <w:jc w:val="right"/>
        <w:rPr>
          <w:rFonts w:ascii="GHEA Grapalat" w:hAnsi="GHEA Grapalat" w:cs="Arial"/>
          <w:b/>
          <w:lang w:val="hy-AM"/>
        </w:rPr>
      </w:pPr>
      <w:r>
        <w:rPr>
          <w:rFonts w:ascii="GHEA Grapalat" w:hAnsi="GHEA Grapalat" w:cs="Sylfaen"/>
          <w:b/>
          <w:lang w:val="hy-AM"/>
        </w:rPr>
        <w:br w:type="page"/>
      </w:r>
      <w:r w:rsidRPr="00842CF6">
        <w:rPr>
          <w:rFonts w:ascii="GHEA Grapalat" w:hAnsi="GHEA Grapalat" w:cs="Sylfaen"/>
          <w:b/>
          <w:lang w:val="hy-AM"/>
        </w:rPr>
        <w:lastRenderedPageBreak/>
        <w:t>Հավելված</w:t>
      </w:r>
      <w:r w:rsidRPr="00842CF6">
        <w:rPr>
          <w:rFonts w:ascii="GHEA Grapalat" w:hAnsi="GHEA Grapalat" w:cs="Arial"/>
          <w:b/>
          <w:lang w:val="hy-AM"/>
        </w:rPr>
        <w:t xml:space="preserve"> 5.2</w:t>
      </w:r>
    </w:p>
    <w:p w:rsidR="003337BC" w:rsidRPr="00842CF6" w:rsidRDefault="003337BC" w:rsidP="003337BC">
      <w:pPr>
        <w:pStyle w:val="31"/>
        <w:spacing w:line="240" w:lineRule="auto"/>
        <w:jc w:val="right"/>
        <w:rPr>
          <w:rFonts w:ascii="GHEA Grapalat" w:hAnsi="GHEA Grapalat" w:cs="Arial"/>
          <w:b/>
          <w:lang w:val="hy-AM"/>
        </w:rPr>
      </w:pPr>
      <w:r w:rsidRPr="0055079F">
        <w:rPr>
          <w:rFonts w:ascii="GHEA Grapalat" w:hAnsi="GHEA Grapalat"/>
          <w:lang w:val="af-ZA"/>
        </w:rPr>
        <w:t>ՀՀ</w:t>
      </w:r>
      <w:r w:rsidRPr="00756518">
        <w:rPr>
          <w:rFonts w:ascii="GHEA Grapalat" w:hAnsi="GHEA Grapalat"/>
          <w:lang w:val="hy-AM"/>
        </w:rPr>
        <w:t>ԱՄԳՀ</w:t>
      </w:r>
      <w:r w:rsidRPr="0055079F">
        <w:rPr>
          <w:rFonts w:ascii="GHEA Grapalat" w:hAnsi="GHEA Grapalat"/>
          <w:lang w:val="af-ZA"/>
        </w:rPr>
        <w:t>-</w:t>
      </w:r>
      <w:r w:rsidRPr="0055079F">
        <w:rPr>
          <w:rFonts w:ascii="GHEA Grapalat" w:hAnsi="GHEA Grapalat"/>
          <w:bCs/>
          <w:i/>
          <w:lang w:val="af-ZA"/>
        </w:rPr>
        <w:t xml:space="preserve"> ՀՄԱԾՁԲ</w:t>
      </w:r>
      <w:r w:rsidRPr="0055079F">
        <w:rPr>
          <w:rFonts w:ascii="GHEA Grapalat" w:hAnsi="GHEA Grapalat"/>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b/>
          <w:lang w:val="hy-AM"/>
        </w:rPr>
        <w:t xml:space="preserve">  </w:t>
      </w:r>
      <w:r w:rsidRPr="00842CF6">
        <w:rPr>
          <w:rFonts w:ascii="GHEA Grapalat" w:hAnsi="GHEA Grapalat" w:cs="Sylfaen"/>
          <w:b/>
          <w:lang w:val="hy-AM"/>
        </w:rPr>
        <w:t>ծածկագրով</w:t>
      </w:r>
    </w:p>
    <w:p w:rsidR="003337BC" w:rsidRPr="00842CF6" w:rsidRDefault="003337BC" w:rsidP="003337BC">
      <w:pPr>
        <w:pStyle w:val="31"/>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rsidR="003337BC" w:rsidRPr="00842CF6" w:rsidRDefault="003337BC" w:rsidP="003337BC">
      <w:pPr>
        <w:pStyle w:val="aa"/>
        <w:spacing w:after="0" w:line="360" w:lineRule="auto"/>
        <w:ind w:firstLine="567"/>
        <w:jc w:val="right"/>
        <w:rPr>
          <w:rFonts w:ascii="GHEA Grapalat" w:hAnsi="GHEA Grapalat" w:cs="Sylfaen"/>
          <w:i/>
          <w:sz w:val="16"/>
          <w:lang w:val="hy-AM"/>
        </w:rPr>
      </w:pPr>
    </w:p>
    <w:p w:rsidR="003337BC" w:rsidRPr="00842CF6" w:rsidRDefault="003337BC" w:rsidP="003337BC">
      <w:pPr>
        <w:pStyle w:val="aa"/>
        <w:spacing w:after="0" w:line="360" w:lineRule="auto"/>
        <w:ind w:firstLine="567"/>
        <w:jc w:val="right"/>
        <w:rPr>
          <w:rFonts w:ascii="GHEA Grapalat" w:hAnsi="GHEA Grapalat" w:cs="Sylfaen"/>
          <w:i/>
          <w:sz w:val="16"/>
          <w:lang w:val="hy-AM"/>
        </w:rPr>
      </w:pPr>
    </w:p>
    <w:p w:rsidR="003337BC" w:rsidRPr="00842CF6" w:rsidRDefault="003337BC" w:rsidP="003337BC">
      <w:pPr>
        <w:pStyle w:val="aa"/>
        <w:spacing w:after="0" w:line="360" w:lineRule="auto"/>
        <w:ind w:firstLine="567"/>
        <w:jc w:val="center"/>
        <w:rPr>
          <w:rFonts w:ascii="GHEA Grapalat" w:hAnsi="GHEA Grapalat" w:cs="Sylfaen"/>
          <w:i/>
          <w:sz w:val="16"/>
          <w:lang w:val="hy-AM"/>
        </w:rPr>
      </w:pPr>
    </w:p>
    <w:p w:rsidR="003337BC" w:rsidRPr="00842CF6" w:rsidRDefault="003337BC" w:rsidP="003337BC">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842CF6">
        <w:rPr>
          <w:rStyle w:val="af5"/>
          <w:rFonts w:ascii="GHEA Grapalat" w:hAnsi="GHEA Grapalat"/>
          <w:color w:val="000000"/>
          <w:lang w:val="hy-AM"/>
        </w:rPr>
        <w:t>ԵՐԱՇԽԻՔ N __________</w:t>
      </w:r>
    </w:p>
    <w:p w:rsidR="003337BC" w:rsidRPr="00842CF6" w:rsidRDefault="003337BC" w:rsidP="003337BC">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rsidR="003337BC" w:rsidRPr="00842CF6" w:rsidRDefault="003337BC" w:rsidP="003337BC">
      <w:pPr>
        <w:pStyle w:val="af4"/>
        <w:shd w:val="clear" w:color="auto" w:fill="FFFFFF"/>
        <w:spacing w:before="0" w:beforeAutospacing="0" w:after="0" w:afterAutospacing="0"/>
        <w:ind w:firstLine="375"/>
        <w:rPr>
          <w:rStyle w:val="af5"/>
          <w:lang w:val="hy-AM"/>
        </w:rPr>
      </w:pPr>
    </w:p>
    <w:p w:rsidR="003337BC" w:rsidRPr="00842CF6" w:rsidRDefault="003337BC" w:rsidP="003337BC">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842CF6">
        <w:rPr>
          <w:rStyle w:val="af5"/>
          <w:rFonts w:ascii="GHEA Grapalat" w:hAnsi="GHEA Grapalat"/>
          <w:lang w:val="hy-AM"/>
        </w:rPr>
        <w:tab/>
        <w:t xml:space="preserve">1.Սույն երաշխիքը (այսուհետ՝ երաշխիք) հանդիսանում է </w:t>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p>
    <w:p w:rsidR="003337BC" w:rsidRPr="00842CF6" w:rsidRDefault="003337BC" w:rsidP="003337BC">
      <w:pPr>
        <w:pStyle w:val="af4"/>
        <w:shd w:val="clear" w:color="auto" w:fill="FFFFFF"/>
        <w:spacing w:before="0" w:beforeAutospacing="0" w:after="0" w:afterAutospacing="0"/>
        <w:ind w:left="5664" w:firstLine="708"/>
        <w:rPr>
          <w:rStyle w:val="af5"/>
          <w:lang w:val="hy-AM"/>
        </w:rPr>
      </w:pPr>
      <w:r w:rsidRPr="00842CF6">
        <w:rPr>
          <w:rFonts w:ascii="GHEA Grapalat" w:hAnsi="GHEA Grapalat" w:cs="Sylfaen"/>
          <w:vertAlign w:val="superscript"/>
          <w:lang w:val="hy-AM"/>
        </w:rPr>
        <w:t xml:space="preserve">          պատվիրատուի անվանումը</w:t>
      </w:r>
    </w:p>
    <w:p w:rsidR="003337BC" w:rsidRPr="00842CF6" w:rsidRDefault="003337BC" w:rsidP="003337BC">
      <w:pPr>
        <w:pStyle w:val="af4"/>
        <w:shd w:val="clear" w:color="auto" w:fill="FFFFFF"/>
        <w:spacing w:before="0" w:beforeAutospacing="0" w:after="0" w:afterAutospacing="0"/>
        <w:rPr>
          <w:rFonts w:ascii="GHEA Grapalat" w:hAnsi="GHEA Grapalat" w:cs="Sylfaen"/>
          <w:vertAlign w:val="superscript"/>
          <w:lang w:val="hy-AM"/>
        </w:rPr>
      </w:pPr>
      <w:r w:rsidRPr="00842CF6">
        <w:rPr>
          <w:rStyle w:val="af5"/>
          <w:rFonts w:ascii="GHEA Grapalat" w:hAnsi="GHEA Grapalat"/>
          <w:lang w:val="hy-AM"/>
        </w:rPr>
        <w:t xml:space="preserve">(այսուհետ՝ բենեֆիցիար) և </w:t>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rsidR="003337BC" w:rsidRPr="00842CF6" w:rsidRDefault="003337BC" w:rsidP="003337BC">
      <w:pPr>
        <w:pStyle w:val="af4"/>
        <w:shd w:val="clear" w:color="auto" w:fill="FFFFFF"/>
        <w:spacing w:before="0" w:beforeAutospacing="0" w:after="0" w:afterAutospacing="0"/>
        <w:rPr>
          <w:rStyle w:val="af5"/>
          <w:rFonts w:ascii="GHEA Grapalat" w:hAnsi="GHEA Grapalat"/>
          <w:b w:val="0"/>
          <w:bCs w:val="0"/>
          <w:lang w:val="hy-AM"/>
        </w:rPr>
      </w:pPr>
      <w:r w:rsidRPr="00842CF6">
        <w:rPr>
          <w:rStyle w:val="af5"/>
          <w:rFonts w:ascii="GHEA Grapalat" w:hAnsi="GHEA Grapalat"/>
          <w:lang w:val="hy-AM"/>
        </w:rPr>
        <w:t xml:space="preserve">կնքվելիք N </w:t>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t xml:space="preserve">            </w:t>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lang w:val="hy-AM"/>
        </w:rPr>
        <w:t xml:space="preserve">  պայմանագրով նախատեսված  կանխավճարի  </w:t>
      </w:r>
    </w:p>
    <w:p w:rsidR="003337BC" w:rsidRPr="00842CF6" w:rsidRDefault="003337BC" w:rsidP="003337BC">
      <w:pPr>
        <w:pStyle w:val="af4"/>
        <w:shd w:val="clear" w:color="auto" w:fill="FFFFFF"/>
        <w:spacing w:before="0" w:beforeAutospacing="0" w:after="0" w:afterAutospacing="0"/>
        <w:ind w:firstLine="375"/>
        <w:rPr>
          <w:rFonts w:ascii="GHEA Grapalat" w:hAnsi="GHEA Grapalat" w:cs="Sylfaen"/>
          <w:vertAlign w:val="superscript"/>
          <w:lang w:val="hy-AM"/>
        </w:rPr>
      </w:pPr>
      <w:r w:rsidRPr="00842CF6">
        <w:rPr>
          <w:rStyle w:val="af5"/>
          <w:rFonts w:ascii="GHEA Grapalat" w:hAnsi="GHEA Grapalat"/>
          <w:lang w:val="hy-AM"/>
        </w:rPr>
        <w:tab/>
      </w:r>
      <w:r w:rsidRPr="00842CF6">
        <w:rPr>
          <w:rStyle w:val="af5"/>
          <w:rFonts w:ascii="GHEA Grapalat" w:hAnsi="GHEA Grapalat"/>
          <w:lang w:val="hy-AM"/>
        </w:rPr>
        <w:tab/>
      </w:r>
      <w:r w:rsidRPr="00842CF6">
        <w:rPr>
          <w:rFonts w:ascii="GHEA Grapalat" w:hAnsi="GHEA Grapalat" w:cs="Sylfaen"/>
          <w:vertAlign w:val="superscript"/>
          <w:lang w:val="hy-AM"/>
        </w:rPr>
        <w:t>կնքվելիք պայմանագրի համարը</w:t>
      </w:r>
    </w:p>
    <w:p w:rsidR="003337BC" w:rsidRPr="00842CF6" w:rsidRDefault="003337BC" w:rsidP="003337BC">
      <w:pPr>
        <w:pStyle w:val="af4"/>
        <w:shd w:val="clear" w:color="auto" w:fill="FFFFFF"/>
        <w:spacing w:before="0" w:beforeAutospacing="0" w:after="0" w:afterAutospacing="0"/>
        <w:jc w:val="both"/>
        <w:rPr>
          <w:rStyle w:val="af5"/>
          <w:rFonts w:ascii="GHEA Grapalat" w:hAnsi="GHEA Grapalat"/>
          <w:b w:val="0"/>
          <w:bCs w:val="0"/>
          <w:lang w:val="hy-AM"/>
        </w:rPr>
      </w:pPr>
      <w:r w:rsidRPr="00842CF6">
        <w:rPr>
          <w:rStyle w:val="af5"/>
          <w:rFonts w:ascii="GHEA Grapalat" w:hAnsi="GHEA Grapalat"/>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rsidR="003337BC" w:rsidRPr="00842CF6" w:rsidRDefault="003337BC" w:rsidP="003337BC">
      <w:pPr>
        <w:pStyle w:val="af4"/>
        <w:shd w:val="clear" w:color="auto" w:fill="FFFFFF"/>
        <w:spacing w:before="0" w:beforeAutospacing="0" w:after="0" w:afterAutospacing="0"/>
        <w:ind w:firstLine="708"/>
        <w:rPr>
          <w:rStyle w:val="af5"/>
          <w:rFonts w:ascii="GHEA Grapalat" w:hAnsi="GHEA Grapalat"/>
          <w:b w:val="0"/>
          <w:bCs w:val="0"/>
          <w:lang w:val="hy-AM"/>
        </w:rPr>
      </w:pPr>
      <w:r w:rsidRPr="00842CF6">
        <w:rPr>
          <w:rStyle w:val="af5"/>
          <w:rFonts w:ascii="GHEA Grapalat" w:hAnsi="GHEA Grapalat"/>
          <w:lang w:val="hy-AM"/>
        </w:rPr>
        <w:t xml:space="preserve">2. Երաշխիքով </w:t>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lang w:val="hy-AM"/>
        </w:rPr>
        <w:t xml:space="preserve"> (այսուհետ՝ երաշխիք տվող </w:t>
      </w:r>
    </w:p>
    <w:p w:rsidR="003337BC" w:rsidRPr="00842CF6" w:rsidRDefault="003337BC" w:rsidP="003337BC">
      <w:pPr>
        <w:pStyle w:val="af4"/>
        <w:shd w:val="clear" w:color="auto" w:fill="FFFFFF"/>
        <w:spacing w:before="0" w:beforeAutospacing="0" w:after="0" w:afterAutospacing="0"/>
        <w:ind w:firstLine="375"/>
        <w:rPr>
          <w:rStyle w:val="af5"/>
          <w:rFonts w:ascii="GHEA Grapalat" w:hAnsi="GHEA Grapalat"/>
          <w:b w:val="0"/>
          <w:bCs w:val="0"/>
          <w:lang w:val="hy-AM"/>
        </w:rPr>
      </w:pPr>
      <w:r w:rsidRPr="00842CF6">
        <w:rPr>
          <w:rStyle w:val="af5"/>
          <w:rFonts w:ascii="GHEA Grapalat" w:hAnsi="GHEA Grapalat"/>
          <w:lang w:val="hy-AM"/>
        </w:rPr>
        <w:tab/>
      </w:r>
      <w:r w:rsidRPr="00842CF6">
        <w:rPr>
          <w:rStyle w:val="af5"/>
          <w:rFonts w:ascii="GHEA Grapalat" w:hAnsi="GHEA Grapalat"/>
          <w:lang w:val="hy-AM"/>
        </w:rPr>
        <w:tab/>
      </w:r>
      <w:r w:rsidRPr="00842CF6">
        <w:rPr>
          <w:rStyle w:val="af5"/>
          <w:rFonts w:ascii="GHEA Grapalat" w:hAnsi="GHEA Grapalat"/>
          <w:lang w:val="hy-AM"/>
        </w:rPr>
        <w:tab/>
        <w:t xml:space="preserve">                         </w:t>
      </w:r>
      <w:r w:rsidRPr="00842CF6">
        <w:rPr>
          <w:rFonts w:ascii="GHEA Grapalat" w:hAnsi="GHEA Grapalat" w:cs="Sylfaen"/>
          <w:vertAlign w:val="superscript"/>
          <w:lang w:val="hy-AM"/>
        </w:rPr>
        <w:t>երաշխիքը տվող բանկի անվանումը</w:t>
      </w:r>
    </w:p>
    <w:p w:rsidR="003337BC" w:rsidRPr="00842CF6" w:rsidRDefault="003337BC" w:rsidP="003337BC">
      <w:pPr>
        <w:pStyle w:val="af4"/>
        <w:shd w:val="clear" w:color="auto" w:fill="FFFFFF"/>
        <w:spacing w:before="0" w:beforeAutospacing="0" w:after="0" w:afterAutospacing="0"/>
        <w:rPr>
          <w:rStyle w:val="af5"/>
          <w:rFonts w:ascii="GHEA Grapalat" w:hAnsi="GHEA Grapalat"/>
          <w:b w:val="0"/>
          <w:bCs w:val="0"/>
          <w:u w:val="single"/>
          <w:lang w:val="hy-AM"/>
        </w:rPr>
      </w:pPr>
      <w:r w:rsidRPr="00842CF6">
        <w:rPr>
          <w:rStyle w:val="af5"/>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p>
    <w:p w:rsidR="003337BC" w:rsidRPr="00842CF6" w:rsidRDefault="003337BC" w:rsidP="003337BC">
      <w:pPr>
        <w:pStyle w:val="af4"/>
        <w:shd w:val="clear" w:color="auto" w:fill="FFFFFF"/>
        <w:spacing w:before="0" w:beforeAutospacing="0" w:after="0" w:afterAutospacing="0"/>
        <w:rPr>
          <w:rStyle w:val="af5"/>
          <w:rFonts w:ascii="GHEA Grapalat" w:hAnsi="GHEA Grapalat"/>
          <w:b w:val="0"/>
          <w:bCs w:val="0"/>
          <w:u w:val="single"/>
          <w:lang w:val="hy-AM"/>
        </w:rPr>
      </w:pPr>
      <w:r w:rsidRPr="00842CF6">
        <w:rPr>
          <w:rFonts w:ascii="GHEA Grapalat" w:hAnsi="GHEA Grapalat" w:cs="Sylfaen"/>
          <w:vertAlign w:val="superscript"/>
          <w:lang w:val="hy-AM"/>
        </w:rPr>
        <w:t xml:space="preserve">                                                                                                                                                                                    գումարը թվերով և տառերով</w:t>
      </w:r>
    </w:p>
    <w:p w:rsidR="003337BC" w:rsidRPr="00842CF6" w:rsidRDefault="003337BC" w:rsidP="003337BC">
      <w:pPr>
        <w:pStyle w:val="af4"/>
        <w:shd w:val="clear" w:color="auto" w:fill="FFFFFF"/>
        <w:spacing w:before="0" w:beforeAutospacing="0" w:after="0" w:afterAutospacing="0"/>
        <w:rPr>
          <w:rStyle w:val="af5"/>
          <w:rFonts w:ascii="GHEA Grapalat" w:hAnsi="GHEA Grapalat"/>
          <w:b w:val="0"/>
          <w:bCs w:val="0"/>
          <w:lang w:val="hy-AM"/>
        </w:rPr>
      </w:pPr>
      <w:r w:rsidRPr="00842CF6">
        <w:rPr>
          <w:rStyle w:val="af5"/>
          <w:rFonts w:ascii="GHEA Grapalat" w:hAnsi="GHEA Grapalat"/>
          <w:lang w:val="hy-AM"/>
        </w:rPr>
        <w:t xml:space="preserve">(այսուհետ՝ երաշխիքի գումար)՝ պահանջն ստանալուց տասը աշխատանքային օրվա ընթացքում:   Վճարումը  կատարվում է բենեֆիցիարի </w:t>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u w:val="single"/>
          <w:lang w:val="hy-AM"/>
        </w:rPr>
        <w:tab/>
      </w:r>
      <w:r w:rsidRPr="00842CF6">
        <w:rPr>
          <w:rStyle w:val="af5"/>
          <w:rFonts w:ascii="GHEA Grapalat" w:hAnsi="GHEA Grapalat"/>
          <w:lang w:val="hy-AM"/>
        </w:rPr>
        <w:t xml:space="preserve">հաշվեհամարին </w:t>
      </w:r>
    </w:p>
    <w:p w:rsidR="003337BC" w:rsidRPr="00842CF6" w:rsidRDefault="003337BC" w:rsidP="003337BC">
      <w:pPr>
        <w:pStyle w:val="af4"/>
        <w:shd w:val="clear" w:color="auto" w:fill="FFFFFF"/>
        <w:spacing w:before="0" w:beforeAutospacing="0" w:after="0" w:afterAutospacing="0"/>
        <w:rPr>
          <w:rStyle w:val="af5"/>
          <w:rFonts w:ascii="GHEA Grapalat" w:hAnsi="GHEA Grapalat"/>
          <w:b w:val="0"/>
          <w:bCs w:val="0"/>
          <w:lang w:val="hy-AM"/>
        </w:rPr>
      </w:pPr>
      <w:r w:rsidRPr="00842CF6">
        <w:rPr>
          <w:rFonts w:ascii="GHEA Grapalat" w:hAnsi="GHEA Grapalat" w:cs="Sylfaen"/>
          <w:vertAlign w:val="superscript"/>
          <w:lang w:val="hy-AM"/>
        </w:rPr>
        <w:t xml:space="preserve">                                                                                                                   հաշվեհամարը</w:t>
      </w:r>
      <w:r w:rsidRPr="00842CF6">
        <w:rPr>
          <w:rStyle w:val="af5"/>
          <w:rFonts w:ascii="GHEA Grapalat" w:hAnsi="GHEA Grapalat"/>
          <w:lang w:val="hy-AM"/>
        </w:rPr>
        <w:t xml:space="preserve">                                                                    փոխանցման միջոցով:</w:t>
      </w:r>
    </w:p>
    <w:p w:rsidR="003337BC" w:rsidRPr="00842CF6" w:rsidRDefault="003337BC" w:rsidP="003337BC">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rsidR="003337BC" w:rsidRPr="00842CF6" w:rsidRDefault="003337BC" w:rsidP="003337BC">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337BC" w:rsidRPr="00842CF6" w:rsidRDefault="003337BC" w:rsidP="003337BC">
      <w:pPr>
        <w:pStyle w:val="af4"/>
        <w:shd w:val="clear" w:color="auto" w:fill="FFFFFF"/>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  5. Երաշխիքը գործում է բենեֆիցիարի և պրիցիպալի միջև կնքվելիք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lang w:val="hy-AM"/>
        </w:rPr>
        <w:t xml:space="preserve"> </w:t>
      </w:r>
    </w:p>
    <w:p w:rsidR="003337BC" w:rsidRPr="00842CF6" w:rsidRDefault="003337BC" w:rsidP="003337BC">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3337BC" w:rsidRPr="00842CF6" w:rsidRDefault="003337BC" w:rsidP="003337BC">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w:t>
      </w:r>
      <w:r>
        <w:rPr>
          <w:rFonts w:ascii="GHEA Grapalat" w:hAnsi="GHEA Grapalat" w:cs="Sylfaen"/>
          <w:vertAlign w:val="superscript"/>
          <w:lang w:val="hy-AM"/>
        </w:rPr>
        <w:t xml:space="preserve">մանագրով նախատեսված </w:t>
      </w:r>
      <w:r w:rsidRPr="00842CF6">
        <w:rPr>
          <w:rFonts w:ascii="GHEA Grapalat" w:hAnsi="GHEA Grapalat" w:cs="Sylfaen"/>
          <w:vertAlign w:val="superscript"/>
          <w:lang w:val="hy-AM"/>
        </w:rPr>
        <w:t xml:space="preserve"> ծառայության մատուցման վերջնաժամկ</w:t>
      </w:r>
      <w:r>
        <w:rPr>
          <w:rFonts w:ascii="GHEA Grapalat" w:hAnsi="GHEA Grapalat" w:cs="Sylfaen"/>
          <w:vertAlign w:val="superscript"/>
          <w:lang w:val="hy-AM"/>
        </w:rPr>
        <w:t>ետը</w:t>
      </w:r>
    </w:p>
    <w:p w:rsidR="003337BC" w:rsidRPr="00842CF6" w:rsidRDefault="003337BC" w:rsidP="003337BC">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337BC" w:rsidRPr="00842CF6" w:rsidRDefault="003337BC" w:rsidP="003337BC">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rsidR="003337BC" w:rsidRPr="00842CF6" w:rsidRDefault="003337BC" w:rsidP="003337BC">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3337BC" w:rsidRPr="00842CF6" w:rsidRDefault="003337BC" w:rsidP="003337BC">
      <w:pPr>
        <w:pStyle w:val="af4"/>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կատարված փոփոխությունների, լրացուցիչ համաձայնագրերի պատճենները.</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842CF6">
          <w:rPr>
            <w:rStyle w:val="a9"/>
            <w:rFonts w:ascii="GHEA Grapalat" w:hAnsi="GHEA Grapalat"/>
            <w:sz w:val="20"/>
            <w:szCs w:val="20"/>
            <w:lang w:val="hy-AM"/>
          </w:rPr>
          <w:t>www.procurement.am</w:t>
        </w:r>
      </w:hyperlink>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337BC" w:rsidRPr="00842CF6" w:rsidRDefault="003337BC" w:rsidP="003337BC">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8. Երաշխիք տվող անձը մերժում է բենեֆիցիարի պահանջը, եթե`</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3337BC" w:rsidRPr="00842CF6" w:rsidRDefault="003337BC" w:rsidP="003337BC">
      <w:pPr>
        <w:pStyle w:val="af4"/>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337BC" w:rsidRPr="00842CF6" w:rsidRDefault="003337BC" w:rsidP="003337BC">
      <w:pPr>
        <w:pStyle w:val="aff3"/>
        <w:tabs>
          <w:tab w:val="left" w:pos="0"/>
        </w:tabs>
        <w:spacing w:line="360" w:lineRule="auto"/>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12.</w:t>
      </w:r>
      <w:r w:rsidRPr="00842CF6">
        <w:rPr>
          <w:rFonts w:ascii="GHEA Grapalat" w:hAnsi="GHEA Grapalat"/>
          <w:lang w:val="hy-AM"/>
        </w:rPr>
        <w:t xml:space="preserve"> </w:t>
      </w:r>
      <w:r w:rsidRPr="00842CF6">
        <w:rPr>
          <w:rFonts w:ascii="GHEA Grapalat" w:hAnsi="GHEA Grapalat"/>
          <w:color w:val="000000"/>
          <w:sz w:val="20"/>
          <w:szCs w:val="20"/>
          <w:lang w:val="hy-AM"/>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rsidR="003337BC" w:rsidRPr="00842CF6" w:rsidRDefault="003337BC" w:rsidP="003337BC">
      <w:pPr>
        <w:pStyle w:val="aff3"/>
        <w:tabs>
          <w:tab w:val="left" w:pos="0"/>
        </w:tabs>
        <w:spacing w:line="360" w:lineRule="auto"/>
        <w:ind w:left="0"/>
        <w:mirrorIndents/>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ընթացակարգի ծածկագիրը</w:t>
      </w:r>
    </w:p>
    <w:p w:rsidR="003337BC" w:rsidRPr="00842CF6" w:rsidRDefault="003337BC" w:rsidP="003337BC">
      <w:pPr>
        <w:pStyle w:val="aff3"/>
        <w:tabs>
          <w:tab w:val="left" w:pos="0"/>
        </w:tabs>
        <w:spacing w:line="360" w:lineRule="auto"/>
        <w:ind w:left="0"/>
        <w:mirrorIndents/>
        <w:jc w:val="both"/>
        <w:rPr>
          <w:rFonts w:ascii="GHEA Grapalat" w:hAnsi="GHEA Grapalat"/>
          <w:color w:val="000000"/>
          <w:lang w:val="hy-AM"/>
        </w:rPr>
      </w:pPr>
      <w:r w:rsidRPr="00842CF6">
        <w:rPr>
          <w:rFonts w:ascii="GHEA Grapalat" w:hAnsi="GHEA Grapalat"/>
          <w:color w:val="000000"/>
          <w:sz w:val="20"/>
          <w:szCs w:val="20"/>
          <w:lang w:val="hy-AM"/>
        </w:rPr>
        <w:t xml:space="preserve">ծածկագրով գնման ընթացակարգի հրավերում նշված՝ քարտուղարի   (գնումները համակարգողի) էլեկտրոնային փոստի հասցեին։                                                                                                  </w:t>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3337BC" w:rsidRPr="00842CF6" w:rsidRDefault="003337BC" w:rsidP="003337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3337BC" w:rsidRPr="00842CF6" w:rsidRDefault="003337BC" w:rsidP="003337BC">
      <w:pPr>
        <w:pStyle w:val="af4"/>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Default="003337BC" w:rsidP="003337BC">
      <w:pPr>
        <w:pStyle w:val="31"/>
        <w:spacing w:line="240" w:lineRule="auto"/>
        <w:jc w:val="right"/>
        <w:rPr>
          <w:rFonts w:ascii="GHEA Grapalat" w:hAnsi="GHEA Grapalat" w:cs="Sylfaen"/>
          <w:b/>
          <w:lang w:val="hy-AM"/>
        </w:rPr>
      </w:pPr>
    </w:p>
    <w:p w:rsidR="003337BC" w:rsidRPr="00537E43" w:rsidRDefault="003337BC" w:rsidP="003337BC">
      <w:pPr>
        <w:pStyle w:val="31"/>
        <w:spacing w:line="240" w:lineRule="auto"/>
        <w:jc w:val="right"/>
        <w:rPr>
          <w:rFonts w:ascii="GHEA Grapalat" w:hAnsi="GHEA Grapalat" w:cs="Sylfaen"/>
          <w:b/>
          <w:lang w:val="hy-AM"/>
        </w:rPr>
      </w:pPr>
      <w:r w:rsidRPr="00712340">
        <w:rPr>
          <w:rFonts w:ascii="GHEA Grapalat" w:hAnsi="GHEA Grapalat" w:cs="Sylfaen"/>
          <w:b/>
          <w:lang w:val="hy-AM"/>
        </w:rPr>
        <w:t xml:space="preserve">Հավելված </w:t>
      </w:r>
      <w:r w:rsidRPr="00E81BDB">
        <w:rPr>
          <w:rFonts w:ascii="GHEA Grapalat" w:hAnsi="GHEA Grapalat" w:cs="Sylfaen"/>
          <w:b/>
          <w:lang w:val="hy-AM"/>
        </w:rPr>
        <w:t>6</w:t>
      </w:r>
    </w:p>
    <w:p w:rsidR="003337BC" w:rsidRPr="00712340" w:rsidRDefault="003337BC" w:rsidP="003337BC">
      <w:pPr>
        <w:pStyle w:val="31"/>
        <w:spacing w:line="240" w:lineRule="auto"/>
        <w:jc w:val="right"/>
        <w:rPr>
          <w:rFonts w:ascii="GHEA Grapalat" w:hAnsi="GHEA Grapalat" w:cs="Sylfaen"/>
          <w:b/>
          <w:lang w:val="hy-AM"/>
        </w:rPr>
      </w:pPr>
      <w:r w:rsidRPr="0055079F">
        <w:rPr>
          <w:rFonts w:ascii="GHEA Grapalat" w:hAnsi="GHEA Grapalat"/>
          <w:lang w:val="af-ZA"/>
        </w:rPr>
        <w:t>ՀՀ</w:t>
      </w:r>
      <w:r w:rsidRPr="00756518">
        <w:rPr>
          <w:rFonts w:ascii="GHEA Grapalat" w:hAnsi="GHEA Grapalat"/>
          <w:lang w:val="hy-AM"/>
        </w:rPr>
        <w:t>ԱՄԳՀ</w:t>
      </w:r>
      <w:r w:rsidRPr="0055079F">
        <w:rPr>
          <w:rFonts w:ascii="GHEA Grapalat" w:hAnsi="GHEA Grapalat"/>
          <w:lang w:val="af-ZA"/>
        </w:rPr>
        <w:t>-</w:t>
      </w:r>
      <w:r w:rsidRPr="0055079F">
        <w:rPr>
          <w:rFonts w:ascii="GHEA Grapalat" w:hAnsi="GHEA Grapalat"/>
          <w:bCs/>
          <w:i/>
          <w:lang w:val="af-ZA"/>
        </w:rPr>
        <w:t xml:space="preserve"> ՀՄԱԾՁԲ</w:t>
      </w:r>
      <w:r w:rsidRPr="0055079F">
        <w:rPr>
          <w:rFonts w:ascii="GHEA Grapalat" w:hAnsi="GHEA Grapalat"/>
          <w:lang w:val="af-ZA"/>
        </w:rPr>
        <w:t>-21/03</w:t>
      </w:r>
      <w:r w:rsidRPr="00670B57">
        <w:rPr>
          <w:rFonts w:ascii="GHEA Grapalat" w:hAnsi="GHEA Grapalat"/>
          <w:lang w:val="af-ZA"/>
        </w:rPr>
        <w:t xml:space="preserve"> </w:t>
      </w:r>
      <w:r w:rsidRPr="001020F6">
        <w:rPr>
          <w:rFonts w:ascii="GHEA Grapalat" w:hAnsi="GHEA Grapalat"/>
          <w:i/>
          <w:lang w:val="af-ZA"/>
        </w:rPr>
        <w:t xml:space="preserve"> </w:t>
      </w:r>
      <w:r w:rsidRPr="00712340">
        <w:rPr>
          <w:rFonts w:ascii="GHEA Grapalat" w:hAnsi="GHEA Grapalat"/>
          <w:b/>
          <w:lang w:val="hy-AM"/>
        </w:rPr>
        <w:t xml:space="preserve">  </w:t>
      </w:r>
      <w:r w:rsidRPr="00712340">
        <w:rPr>
          <w:rFonts w:ascii="GHEA Grapalat" w:hAnsi="GHEA Grapalat" w:cs="Sylfaen"/>
          <w:b/>
          <w:lang w:val="hy-AM"/>
        </w:rPr>
        <w:t>ծածկագրով</w:t>
      </w:r>
    </w:p>
    <w:p w:rsidR="003337BC" w:rsidRPr="00712340" w:rsidRDefault="003337BC" w:rsidP="003337BC">
      <w:pPr>
        <w:pStyle w:val="31"/>
        <w:spacing w:line="240" w:lineRule="auto"/>
        <w:jc w:val="right"/>
        <w:rPr>
          <w:rFonts w:ascii="GHEA Grapalat" w:hAnsi="GHEA Grapalat" w:cs="Sylfaen"/>
          <w:b/>
          <w:lang w:val="hy-AM"/>
        </w:rPr>
      </w:pPr>
      <w:r w:rsidRPr="00712340">
        <w:rPr>
          <w:rFonts w:ascii="GHEA Grapalat" w:hAnsi="GHEA Grapalat" w:cs="Sylfaen"/>
          <w:b/>
          <w:lang w:val="hy-AM"/>
        </w:rPr>
        <w:t>մրցույթի հրավերի</w:t>
      </w:r>
    </w:p>
    <w:p w:rsidR="003337BC" w:rsidRPr="00712340" w:rsidRDefault="003337BC" w:rsidP="003337BC">
      <w:pPr>
        <w:ind w:left="-142" w:firstLine="142"/>
        <w:jc w:val="center"/>
        <w:rPr>
          <w:rFonts w:ascii="GHEA Grapalat" w:hAnsi="GHEA Grapalat" w:cs="Sylfaen"/>
          <w:b/>
          <w:lang w:val="hy-AM"/>
        </w:rPr>
      </w:pPr>
    </w:p>
    <w:p w:rsidR="003337BC" w:rsidRPr="00712340" w:rsidRDefault="003337BC" w:rsidP="003337BC">
      <w:pPr>
        <w:ind w:left="-142" w:firstLine="142"/>
        <w:jc w:val="center"/>
        <w:rPr>
          <w:rFonts w:ascii="GHEA Grapalat" w:hAnsi="GHEA Grapalat"/>
          <w:b/>
          <w:lang w:val="hy-AM"/>
        </w:rPr>
      </w:pPr>
      <w:r w:rsidRPr="00712340">
        <w:rPr>
          <w:rFonts w:ascii="GHEA Grapalat" w:hAnsi="GHEA Grapalat" w:cs="Sylfaen"/>
          <w:b/>
          <w:lang w:val="hy-AM"/>
        </w:rPr>
        <w:t>ՊԵՏՈՒԹՅԱՆ</w:t>
      </w:r>
      <w:r w:rsidRPr="00712340">
        <w:rPr>
          <w:rFonts w:ascii="GHEA Grapalat" w:hAnsi="GHEA Grapalat" w:cs="Times Armenian"/>
          <w:b/>
          <w:lang w:val="hy-AM"/>
        </w:rPr>
        <w:t xml:space="preserve">  </w:t>
      </w:r>
      <w:r w:rsidRPr="00712340">
        <w:rPr>
          <w:rFonts w:ascii="GHEA Grapalat" w:hAnsi="GHEA Grapalat" w:cs="Sylfaen"/>
          <w:b/>
          <w:lang w:val="hy-AM"/>
        </w:rPr>
        <w:t>ԿԱՐԻՔՆԵՐԻ</w:t>
      </w:r>
      <w:r w:rsidRPr="00712340">
        <w:rPr>
          <w:rFonts w:ascii="GHEA Grapalat" w:hAnsi="GHEA Grapalat" w:cs="Times Armenian"/>
          <w:b/>
          <w:lang w:val="hy-AM"/>
        </w:rPr>
        <w:t xml:space="preserve"> </w:t>
      </w:r>
      <w:r w:rsidRPr="00712340">
        <w:rPr>
          <w:rFonts w:ascii="GHEA Grapalat" w:hAnsi="GHEA Grapalat" w:cs="Sylfaen"/>
          <w:b/>
          <w:lang w:val="hy-AM"/>
        </w:rPr>
        <w:t>ՀԱՄԱՐ</w:t>
      </w:r>
      <w:r w:rsidRPr="00712340">
        <w:rPr>
          <w:rFonts w:ascii="GHEA Grapalat" w:hAnsi="GHEA Grapalat" w:cs="Times Armenian"/>
          <w:b/>
          <w:lang w:val="hy-AM"/>
        </w:rPr>
        <w:t xml:space="preserve"> </w:t>
      </w:r>
      <w:r w:rsidRPr="003337BC">
        <w:rPr>
          <w:rFonts w:ascii="GHEA Grapalat" w:hAnsi="GHEA Grapalat" w:cs="Sylfaen"/>
          <w:b/>
          <w:lang w:val="hy-AM"/>
        </w:rPr>
        <w:t>ԾԱՌԱՅՈՒԹՅՈՒՆՆԵՐԻ</w:t>
      </w:r>
      <w:r w:rsidRPr="00712340">
        <w:rPr>
          <w:rFonts w:ascii="GHEA Grapalat" w:hAnsi="GHEA Grapalat" w:cs="Sylfaen"/>
          <w:b/>
          <w:lang w:val="hy-AM"/>
        </w:rPr>
        <w:t xml:space="preserve">  ՄԱՏՈՒՑՄԱՆ</w:t>
      </w:r>
    </w:p>
    <w:p w:rsidR="003337BC" w:rsidRPr="00712340" w:rsidRDefault="003337BC" w:rsidP="003337BC">
      <w:pPr>
        <w:ind w:left="-142" w:firstLine="142"/>
        <w:jc w:val="center"/>
        <w:rPr>
          <w:rFonts w:ascii="GHEA Grapalat" w:hAnsi="GHEA Grapalat" w:cs="Times Armenian"/>
          <w:b/>
          <w:lang w:val="hy-AM"/>
        </w:rPr>
      </w:pPr>
      <w:r w:rsidRPr="00712340">
        <w:rPr>
          <w:rFonts w:ascii="GHEA Grapalat" w:hAnsi="GHEA Grapalat" w:cs="Sylfaen"/>
          <w:b/>
          <w:lang w:val="hy-AM"/>
        </w:rPr>
        <w:t>ՊԵՏԱԿԱՆ</w:t>
      </w:r>
      <w:r w:rsidRPr="00712340">
        <w:rPr>
          <w:rFonts w:ascii="GHEA Grapalat" w:hAnsi="GHEA Grapalat" w:cs="Times Armenian"/>
          <w:b/>
          <w:lang w:val="hy-AM"/>
        </w:rPr>
        <w:t xml:space="preserve">  </w:t>
      </w:r>
      <w:r w:rsidRPr="00712340">
        <w:rPr>
          <w:rFonts w:ascii="GHEA Grapalat" w:hAnsi="GHEA Grapalat" w:cs="Sylfaen"/>
          <w:b/>
          <w:lang w:val="hy-AM"/>
        </w:rPr>
        <w:t>ԳՆՄԱՆ</w:t>
      </w:r>
      <w:r w:rsidRPr="00712340">
        <w:rPr>
          <w:rFonts w:ascii="GHEA Grapalat" w:hAnsi="GHEA Grapalat" w:cs="Times Armenian"/>
          <w:b/>
          <w:lang w:val="hy-AM"/>
        </w:rPr>
        <w:t xml:space="preserve">  </w:t>
      </w:r>
      <w:r w:rsidRPr="00712340">
        <w:rPr>
          <w:rFonts w:ascii="GHEA Grapalat" w:hAnsi="GHEA Grapalat" w:cs="Sylfaen"/>
          <w:b/>
          <w:lang w:val="hy-AM"/>
        </w:rPr>
        <w:t>ՊԱՅՄԱՆԱԳԻՐ</w:t>
      </w:r>
      <w:r w:rsidRPr="00712340">
        <w:rPr>
          <w:rFonts w:ascii="GHEA Grapalat" w:hAnsi="GHEA Grapalat" w:cs="Times Armenian"/>
          <w:b/>
          <w:lang w:val="hy-AM"/>
        </w:rPr>
        <w:t xml:space="preserve">   </w:t>
      </w:r>
    </w:p>
    <w:p w:rsidR="003337BC" w:rsidRPr="00712340" w:rsidRDefault="003337BC" w:rsidP="003337BC">
      <w:pPr>
        <w:ind w:left="-142" w:firstLine="142"/>
        <w:jc w:val="center"/>
        <w:rPr>
          <w:rFonts w:ascii="GHEA Grapalat" w:hAnsi="GHEA Grapalat"/>
          <w:b/>
          <w:u w:val="single"/>
          <w:lang w:val="hy-AM"/>
        </w:rPr>
      </w:pPr>
      <w:r w:rsidRPr="00712340">
        <w:rPr>
          <w:rFonts w:ascii="GHEA Grapalat" w:hAnsi="GHEA Grapalat"/>
          <w:b/>
          <w:lang w:val="hy-AM"/>
        </w:rPr>
        <w:t xml:space="preserve">N </w:t>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r w:rsidRPr="00712340">
        <w:rPr>
          <w:rFonts w:ascii="GHEA Grapalat" w:hAnsi="GHEA Grapalat"/>
          <w:b/>
          <w:u w:val="single"/>
          <w:lang w:val="hy-AM"/>
        </w:rPr>
        <w:tab/>
      </w:r>
    </w:p>
    <w:p w:rsidR="003337BC" w:rsidRPr="00712340" w:rsidRDefault="003337BC" w:rsidP="003337BC">
      <w:pPr>
        <w:tabs>
          <w:tab w:val="left" w:pos="720"/>
          <w:tab w:val="left" w:pos="1440"/>
          <w:tab w:val="left" w:pos="8865"/>
        </w:tabs>
        <w:jc w:val="both"/>
        <w:rPr>
          <w:rFonts w:ascii="GHEA Grapalat" w:hAnsi="GHEA Grapalat" w:cs="Sylfaen"/>
          <w:sz w:val="20"/>
          <w:lang w:val="hy-AM"/>
        </w:rPr>
      </w:pPr>
      <w:r w:rsidRPr="00712340">
        <w:rPr>
          <w:rFonts w:ascii="GHEA Grapalat" w:hAnsi="GHEA Grapalat" w:cs="Sylfaen"/>
          <w:sz w:val="20"/>
          <w:lang w:val="hy-AM"/>
        </w:rPr>
        <w:t xml:space="preserve">         ք. </w:t>
      </w:r>
      <w:r w:rsidRPr="00712340">
        <w:rPr>
          <w:rFonts w:ascii="GHEA Grapalat" w:hAnsi="GHEA Grapalat" w:cs="Sylfaen"/>
          <w:sz w:val="20"/>
          <w:u w:val="single"/>
          <w:lang w:val="hy-AM"/>
        </w:rPr>
        <w:t xml:space="preserve">           </w:t>
      </w:r>
      <w:r w:rsidRPr="00712340">
        <w:rPr>
          <w:rFonts w:ascii="GHEA Grapalat" w:hAnsi="GHEA Grapalat" w:cs="Sylfaen"/>
          <w:sz w:val="20"/>
          <w:lang w:val="hy-AM"/>
        </w:rPr>
        <w:t xml:space="preserve">                                                                                          </w:t>
      </w:r>
      <w:r w:rsidRPr="00712340">
        <w:rPr>
          <w:rFonts w:ascii="GHEA Grapalat" w:hAnsi="GHEA Grapalat"/>
          <w:lang w:val="hy-AM"/>
        </w:rPr>
        <w:t>«</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u w:val="single"/>
          <w:lang w:val="hy-AM"/>
        </w:rPr>
        <w:t xml:space="preserve">          </w:t>
      </w:r>
      <w:r w:rsidRPr="00712340">
        <w:rPr>
          <w:rFonts w:ascii="GHEA Grapalat" w:hAnsi="GHEA Grapalat"/>
          <w:lang w:val="hy-AM"/>
        </w:rPr>
        <w:t xml:space="preserve"> </w:t>
      </w:r>
      <w:r w:rsidRPr="00712340">
        <w:rPr>
          <w:rFonts w:ascii="GHEA Grapalat" w:hAnsi="GHEA Grapalat" w:cs="Sylfaen"/>
          <w:sz w:val="20"/>
          <w:lang w:val="hy-AM"/>
        </w:rPr>
        <w:t>20   թ.</w:t>
      </w:r>
    </w:p>
    <w:p w:rsidR="003337BC" w:rsidRPr="00712340" w:rsidRDefault="003337BC" w:rsidP="003337BC">
      <w:pPr>
        <w:tabs>
          <w:tab w:val="left" w:pos="720"/>
          <w:tab w:val="left" w:pos="1440"/>
          <w:tab w:val="left" w:pos="8865"/>
        </w:tabs>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rsidR="003337BC" w:rsidRPr="00712340" w:rsidRDefault="003337BC" w:rsidP="003337BC">
      <w:pPr>
        <w:jc w:val="both"/>
        <w:rPr>
          <w:rFonts w:ascii="GHEA Grapalat" w:hAnsi="GHEA Grapalat"/>
          <w:i/>
          <w:sz w:val="20"/>
          <w:lang w:val="hy-AM" w:eastAsia="zh-CN"/>
        </w:rPr>
      </w:pPr>
    </w:p>
    <w:p w:rsidR="003337BC" w:rsidRPr="00712340" w:rsidRDefault="003337BC" w:rsidP="003337BC">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 xml:space="preserve"> պահանջների։</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cs="Sylfaen"/>
          <w:sz w:val="20"/>
          <w:lang w:val="hy-AM"/>
        </w:rPr>
        <w:t xml:space="preserve">1.2 </w:t>
      </w:r>
      <w:r w:rsidRPr="00712340">
        <w:rPr>
          <w:rFonts w:ascii="GHEA Grapalat" w:hAnsi="GHEA Grapalat"/>
          <w:sz w:val="20"/>
          <w:lang w:val="hy-AM"/>
        </w:rPr>
        <w:t xml:space="preserve">Ծառայությունը մատուցվում է պայմանագրի N 1 հավելվածով սահմանված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ժամանակացույցին համապատասխան և սահմանված ժամկետներով։</w:t>
      </w:r>
    </w:p>
    <w:p w:rsidR="003337BC" w:rsidRPr="00712340" w:rsidRDefault="003337BC" w:rsidP="003337BC">
      <w:pPr>
        <w:ind w:firstLine="720"/>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3337BC" w:rsidRPr="00712340" w:rsidRDefault="003337BC" w:rsidP="003337BC">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rsidR="003337BC" w:rsidRPr="00712340" w:rsidRDefault="003337BC" w:rsidP="003337BC">
      <w:pPr>
        <w:ind w:firstLine="720"/>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37BC" w:rsidRPr="00712340" w:rsidRDefault="003337BC" w:rsidP="003337BC">
      <w:pPr>
        <w:ind w:firstLine="720"/>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lastRenderedPageBreak/>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37BC" w:rsidRPr="00712340" w:rsidRDefault="003337BC" w:rsidP="003337BC">
      <w:pPr>
        <w:ind w:firstLine="720"/>
        <w:jc w:val="both"/>
        <w:rPr>
          <w:rFonts w:ascii="GHEA Grapalat" w:hAnsi="GHEA Grapalat"/>
          <w:sz w:val="20"/>
          <w:lang w:val="hy-AM"/>
        </w:rPr>
      </w:pPr>
    </w:p>
    <w:p w:rsidR="003337BC" w:rsidRPr="00712340" w:rsidRDefault="003337BC" w:rsidP="003337BC">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rsidR="003337BC" w:rsidRPr="00712340" w:rsidRDefault="003337BC" w:rsidP="003337BC">
      <w:pPr>
        <w:ind w:firstLine="720"/>
        <w:jc w:val="both"/>
        <w:rPr>
          <w:rFonts w:ascii="GHEA Grapalat" w:hAnsi="GHEA Grapalat" w:cs="Sylfaen"/>
          <w:b/>
          <w:sz w:val="20"/>
          <w:lang w:val="hy-AM"/>
        </w:rPr>
      </w:pPr>
    </w:p>
    <w:p w:rsidR="003337BC" w:rsidRPr="00E81BDB" w:rsidRDefault="003337BC" w:rsidP="003337BC">
      <w:pPr>
        <w:pStyle w:val="31"/>
        <w:spacing w:line="240" w:lineRule="auto"/>
        <w:ind w:firstLine="0"/>
        <w:rPr>
          <w:rFonts w:ascii="GHEA Grapalat" w:hAnsi="GHEA Grapalat" w:cs="Sylfaen"/>
          <w:i/>
          <w:sz w:val="16"/>
          <w:szCs w:val="16"/>
          <w:lang w:val="hy-AM" w:eastAsia="ru-RU"/>
        </w:rPr>
      </w:pPr>
      <w:r w:rsidRPr="00712340">
        <w:rPr>
          <w:rFonts w:ascii="GHEA Grapalat" w:hAnsi="GHEA Grapalat" w:cs="Sylfaen"/>
          <w:i/>
          <w:sz w:val="16"/>
          <w:szCs w:val="16"/>
          <w:lang w:val="hy-AM" w:eastAsia="ru-RU"/>
        </w:rPr>
        <w:t>*</w:t>
      </w:r>
      <w:r w:rsidRPr="00E81BDB">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712340">
        <w:rPr>
          <w:rFonts w:ascii="GHEA Grapalat" w:hAnsi="GHEA Grapalat"/>
          <w:i/>
          <w:sz w:val="16"/>
          <w:szCs w:val="16"/>
          <w:lang w:val="hy-AM"/>
        </w:rPr>
        <w:t>:</w:t>
      </w:r>
    </w:p>
    <w:p w:rsidR="003337BC" w:rsidRPr="00712340" w:rsidRDefault="003337BC" w:rsidP="003337BC">
      <w:pPr>
        <w:ind w:firstLine="720"/>
        <w:jc w:val="both"/>
        <w:rPr>
          <w:rFonts w:ascii="GHEA Grapalat" w:hAnsi="GHEA Grapalat" w:cs="Sylfaen"/>
          <w:b/>
          <w:sz w:val="20"/>
          <w:lang w:val="hy-AM"/>
        </w:rPr>
      </w:pP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sz w:val="20"/>
          <w:lang w:val="hy-AM"/>
        </w:rPr>
        <w:t xml:space="preserve">2.4.3 </w:t>
      </w:r>
      <w:r w:rsidRPr="00E81BDB">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37BC" w:rsidRPr="003337BC" w:rsidRDefault="003337BC" w:rsidP="003337BC">
      <w:pPr>
        <w:ind w:firstLine="720"/>
        <w:jc w:val="both"/>
        <w:rPr>
          <w:rFonts w:ascii="GHEA Grapalat" w:hAnsi="GHEA Grapalat"/>
          <w:sz w:val="20"/>
          <w:lang w:val="hy-AM"/>
        </w:rPr>
      </w:pPr>
      <w:r w:rsidRPr="00712340">
        <w:rPr>
          <w:rFonts w:ascii="GHEA Grapalat" w:hAnsi="GHEA Grapalat"/>
          <w:sz w:val="20"/>
          <w:lang w:val="hy-AM"/>
        </w:rPr>
        <w:t>2.4.</w:t>
      </w:r>
      <w:r w:rsidRPr="00F50E0A">
        <w:rPr>
          <w:rFonts w:ascii="GHEA Grapalat" w:hAnsi="GHEA Grapalat"/>
          <w:sz w:val="20"/>
          <w:lang w:val="hy-AM"/>
        </w:rPr>
        <w:t>4</w:t>
      </w:r>
      <w:r w:rsidRPr="00712340">
        <w:rPr>
          <w:rFonts w:ascii="GHEA Grapalat" w:hAnsi="GHEA Grapalat"/>
          <w:sz w:val="20"/>
          <w:lang w:val="hy-AM"/>
        </w:rPr>
        <w:t xml:space="preserve"> </w:t>
      </w:r>
      <w:r w:rsidRPr="00F50E0A">
        <w:rPr>
          <w:rFonts w:ascii="GHEA Grapalat" w:hAnsi="GHEA Grapalat"/>
          <w:sz w:val="20"/>
          <w:lang w:val="hy-AM"/>
        </w:rPr>
        <w:t>Շ</w:t>
      </w:r>
      <w:r w:rsidRPr="00E81BDB">
        <w:rPr>
          <w:rFonts w:ascii="GHEA Grapalat" w:hAnsi="GHEA Grapalat"/>
          <w:sz w:val="20"/>
          <w:lang w:val="hy-AM"/>
        </w:rPr>
        <w:t>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3337BC" w:rsidRPr="00E81BDB" w:rsidRDefault="003337BC" w:rsidP="003337BC">
      <w:pPr>
        <w:ind w:firstLine="720"/>
        <w:jc w:val="both"/>
        <w:rPr>
          <w:rFonts w:ascii="GHEA Grapalat" w:hAnsi="GHEA Grapalat"/>
          <w:sz w:val="20"/>
          <w:lang w:val="hy-AM"/>
        </w:rPr>
      </w:pPr>
      <w:r w:rsidRPr="00E81BDB">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3337BC" w:rsidRPr="007E5A26" w:rsidRDefault="003337BC" w:rsidP="003337BC">
      <w:pPr>
        <w:ind w:firstLine="720"/>
        <w:jc w:val="both"/>
        <w:rPr>
          <w:rFonts w:ascii="GHEA Grapalat" w:hAnsi="GHEA Grapalat"/>
          <w:sz w:val="20"/>
          <w:vertAlign w:val="superscript"/>
          <w:lang w:val="hy-AM"/>
        </w:rPr>
      </w:pPr>
      <w:r w:rsidRPr="00E81BDB">
        <w:rPr>
          <w:rFonts w:ascii="GHEA Grapalat" w:hAnsi="GHEA Grapalat"/>
          <w:sz w:val="20"/>
          <w:lang w:val="hy-AM"/>
        </w:rPr>
        <w:t xml:space="preserve">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 </w:t>
      </w:r>
      <w:r w:rsidRPr="007E5A26">
        <w:rPr>
          <w:rFonts w:ascii="GHEA Grapalat" w:hAnsi="GHEA Grapalat"/>
          <w:sz w:val="20"/>
          <w:vertAlign w:val="superscript"/>
          <w:lang w:val="hy-AM"/>
        </w:rPr>
        <w:t>16</w:t>
      </w:r>
    </w:p>
    <w:p w:rsidR="003337BC" w:rsidRPr="00712340" w:rsidRDefault="003337BC" w:rsidP="003337BC">
      <w:pPr>
        <w:ind w:firstLine="720"/>
        <w:jc w:val="both"/>
        <w:rPr>
          <w:rFonts w:ascii="GHEA Grapalat" w:hAnsi="GHEA Grapalat"/>
          <w:sz w:val="20"/>
          <w:lang w:val="hy-AM"/>
        </w:rPr>
      </w:pPr>
    </w:p>
    <w:p w:rsidR="003337BC" w:rsidRPr="00712340" w:rsidRDefault="003337BC" w:rsidP="003337BC">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337BC" w:rsidRPr="00712340" w:rsidRDefault="003337BC" w:rsidP="003337BC">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712340">
        <w:rPr>
          <w:rFonts w:ascii="GHEA Grapalat" w:hAnsi="GHEA Grapalat" w:cs="Sylfaen"/>
          <w:sz w:val="20"/>
          <w:lang w:val="hy-AM"/>
        </w:rPr>
        <w:t>_______ օրինակ</w:t>
      </w:r>
      <w:r w:rsidRPr="00712340">
        <w:rPr>
          <w:rFonts w:ascii="GHEA Grapalat" w:hAnsi="GHEA Grapalat" w:cs="Sylfaen"/>
          <w:sz w:val="20"/>
          <w:szCs w:val="20"/>
          <w:lang w:val="hy-AM"/>
        </w:rPr>
        <w:t xml:space="preserve"> (հավելված N 3): </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 xml:space="preserve">օրվան հաջորդող աշխատանքային օրվանից հաշված </w:t>
      </w:r>
      <w:r w:rsidRPr="00712340">
        <w:rPr>
          <w:rFonts w:ascii="GHEA Grapalat" w:hAnsi="GHEA Grapalat" w:cs="Sylfaen"/>
          <w:sz w:val="20"/>
          <w:szCs w:val="20"/>
          <w:u w:val="single"/>
          <w:lang w:val="hy-AM"/>
        </w:rPr>
        <w:t xml:space="preserve">     </w:t>
      </w:r>
      <w:r w:rsidRPr="00712340">
        <w:rPr>
          <w:rFonts w:ascii="GHEA Grapalat" w:hAnsi="GHEA Grapalat" w:cs="Sylfaen"/>
          <w:sz w:val="20"/>
          <w:szCs w:val="20"/>
          <w:lang w:val="hy-AM"/>
        </w:rPr>
        <w:t xml:space="preserve"> 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rsidR="003337BC" w:rsidRPr="00712340" w:rsidRDefault="003337BC" w:rsidP="003337BC">
      <w:pPr>
        <w:ind w:firstLine="720"/>
        <w:jc w:val="both"/>
        <w:rPr>
          <w:rFonts w:ascii="GHEA Grapalat" w:hAnsi="GHEA Grapalat" w:cs="Sylfaen"/>
          <w:b/>
          <w:sz w:val="20"/>
          <w:lang w:val="hy-AM"/>
        </w:rPr>
      </w:pPr>
    </w:p>
    <w:p w:rsidR="003337BC" w:rsidRPr="00712340" w:rsidRDefault="003337BC" w:rsidP="003337BC">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rsidR="003337BC" w:rsidRPr="00E81BDB"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E81BDB">
        <w:rPr>
          <w:rFonts w:ascii="GHEA Grapalat" w:hAnsi="GHEA Grapalat" w:cs="Sylfaen"/>
          <w:sz w:val="20"/>
          <w:lang w:val="hy-AM"/>
        </w:rPr>
        <w:t>:</w:t>
      </w:r>
      <w:r w:rsidRPr="00F846BD">
        <w:rPr>
          <w:rFonts w:ascii="GHEA Grapalat" w:hAnsi="GHEA Grapalat" w:cs="Sylfaen"/>
          <w:sz w:val="20"/>
          <w:vertAlign w:val="superscript"/>
          <w:lang w:val="hy-AM"/>
        </w:rPr>
        <w:t>17</w:t>
      </w:r>
      <w:r w:rsidRPr="00E81BDB">
        <w:rPr>
          <w:rFonts w:ascii="GHEA Grapalat" w:hAnsi="GHEA Grapalat" w:cs="Sylfaen"/>
          <w:color w:val="FFFFFF"/>
          <w:sz w:val="20"/>
          <w:vertAlign w:val="superscript"/>
          <w:lang w:val="hy-AM"/>
        </w:rPr>
        <w:t>9</w:t>
      </w:r>
      <w:r w:rsidRPr="00712340">
        <w:rPr>
          <w:rStyle w:val="af6"/>
          <w:rFonts w:ascii="GHEA Grapalat" w:hAnsi="GHEA Grapalat" w:cs="Sylfaen"/>
          <w:color w:val="FFFFFF"/>
          <w:sz w:val="20"/>
          <w:lang w:val="hy-AM"/>
        </w:rPr>
        <w:footnoteReference w:id="17"/>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lastRenderedPageBreak/>
        <w:t>Գինը ներառում է Կատարողի կողմից իրականացվող բոլոր ծախսերը` այդ թվում հարկերը, տուրքերը և ՀՀ օրենդրությամբ սահմանված այլ վճարները։</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3337BC" w:rsidRPr="00712340" w:rsidRDefault="003337BC" w:rsidP="003337BC">
      <w:pPr>
        <w:ind w:firstLine="720"/>
        <w:jc w:val="both"/>
        <w:rPr>
          <w:rFonts w:ascii="GHEA Grapalat" w:hAnsi="GHEA Grapalat"/>
          <w:sz w:val="20"/>
          <w:lang w:val="hy-AM"/>
        </w:rPr>
      </w:pPr>
      <w:r w:rsidRPr="00712340">
        <w:rPr>
          <w:rFonts w:ascii="GHEA Grapalat" w:hAnsi="GHEA Grapalat" w:cs="Sylfaen"/>
          <w:sz w:val="20"/>
          <w:lang w:val="hy-AM"/>
        </w:rPr>
        <w:t>4.1.1 Պայմանա</w:t>
      </w:r>
      <w:r w:rsidRPr="00712340">
        <w:rPr>
          <w:rFonts w:ascii="GHEA Grapalat" w:hAnsi="GHEA Grapalat" w:cs="Times Armenian"/>
          <w:sz w:val="20"/>
          <w:lang w:val="hy-AM"/>
        </w:rPr>
        <w:t>գ</w:t>
      </w:r>
      <w:r w:rsidRPr="00712340">
        <w:rPr>
          <w:rFonts w:ascii="GHEA Grapalat" w:hAnsi="GHEA Grapalat" w:cs="Sylfaen"/>
          <w:sz w:val="20"/>
          <w:lang w:val="hy-AM"/>
        </w:rPr>
        <w:t>րի</w:t>
      </w:r>
      <w:r w:rsidRPr="00712340">
        <w:rPr>
          <w:rFonts w:ascii="GHEA Grapalat" w:hAnsi="GHEA Grapalat" w:cs="Times Armenian"/>
          <w:sz w:val="20"/>
          <w:lang w:val="hy-AM"/>
        </w:rPr>
        <w:t xml:space="preserve"> գ</w:t>
      </w:r>
      <w:r w:rsidRPr="00712340">
        <w:rPr>
          <w:rFonts w:ascii="GHEA Grapalat" w:hAnsi="GHEA Grapalat" w:cs="Sylfaen"/>
          <w:sz w:val="20"/>
          <w:lang w:val="hy-AM"/>
        </w:rPr>
        <w:t>նից`</w:t>
      </w:r>
      <w:r w:rsidRPr="00712340">
        <w:rPr>
          <w:rFonts w:ascii="GHEA Grapalat" w:hAnsi="GHEA Grapalat" w:cs="Times Armenian"/>
          <w:sz w:val="20"/>
          <w:lang w:val="hy-AM"/>
        </w:rPr>
        <w:t xml:space="preserve"> մինչև----------- (--------------------------) </w:t>
      </w:r>
      <w:r w:rsidRPr="00712340">
        <w:rPr>
          <w:rFonts w:ascii="GHEA Grapalat" w:hAnsi="GHEA Grapalat" w:cs="Sylfaen"/>
          <w:sz w:val="20"/>
          <w:lang w:val="hy-AM"/>
        </w:rPr>
        <w:t>ՀՀ</w:t>
      </w:r>
      <w:r w:rsidRPr="00712340">
        <w:rPr>
          <w:rFonts w:ascii="GHEA Grapalat" w:hAnsi="GHEA Grapalat" w:cs="Times Armenian"/>
          <w:sz w:val="20"/>
          <w:lang w:val="hy-AM"/>
        </w:rPr>
        <w:t xml:space="preserve"> </w:t>
      </w:r>
      <w:r w:rsidRPr="00712340">
        <w:rPr>
          <w:rFonts w:ascii="GHEA Grapalat" w:hAnsi="GHEA Grapalat" w:cs="Sylfaen"/>
          <w:sz w:val="20"/>
          <w:lang w:val="hy-AM"/>
        </w:rPr>
        <w:t>դրամը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Պատվիրատուն</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w:t>
      </w:r>
      <w:r w:rsidRPr="00712340">
        <w:rPr>
          <w:rFonts w:ascii="GHEA Grapalat" w:hAnsi="GHEA Grapalat" w:cs="Times Armenian"/>
          <w:sz w:val="20"/>
          <w:lang w:val="hy-AM"/>
        </w:rPr>
        <w:t xml:space="preserve"> </w:t>
      </w:r>
      <w:r w:rsidRPr="00712340">
        <w:rPr>
          <w:rFonts w:ascii="GHEA Grapalat" w:hAnsi="GHEA Grapalat" w:cs="Sylfaen"/>
          <w:sz w:val="20"/>
          <w:lang w:val="hy-AM"/>
        </w:rPr>
        <w:t>բանկային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հաշվին</w:t>
      </w:r>
      <w:r w:rsidRPr="00712340">
        <w:rPr>
          <w:rFonts w:ascii="GHEA Grapalat" w:hAnsi="GHEA Grapalat" w:cs="Times Armenian"/>
          <w:sz w:val="20"/>
          <w:lang w:val="hy-AM"/>
        </w:rPr>
        <w:t xml:space="preserve">` </w:t>
      </w:r>
      <w:r w:rsidRPr="00712340">
        <w:rPr>
          <w:rFonts w:ascii="GHEA Grapalat" w:hAnsi="GHEA Grapalat" w:cs="Sylfaen"/>
          <w:sz w:val="20"/>
          <w:lang w:val="hy-AM"/>
        </w:rPr>
        <w:t>որպես</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կանխավճար։ Կանխավճարի</w:t>
      </w:r>
      <w:r w:rsidRPr="00712340">
        <w:rPr>
          <w:rFonts w:ascii="GHEA Grapalat" w:hAnsi="GHEA Grapalat" w:cs="Times Armenian"/>
          <w:sz w:val="20"/>
          <w:lang w:val="hy-AM"/>
        </w:rPr>
        <w:t xml:space="preserve"> </w:t>
      </w:r>
      <w:r w:rsidRPr="00712340">
        <w:rPr>
          <w:rFonts w:ascii="GHEA Grapalat" w:hAnsi="GHEA Grapalat" w:cs="Sylfaen"/>
          <w:sz w:val="20"/>
          <w:lang w:val="hy-AM"/>
        </w:rPr>
        <w:t>մարումն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իրականացվում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sz w:val="20"/>
          <w:lang w:val="hy-AM"/>
        </w:rPr>
        <w:t>հանձնման-ընդունման արձանագրությունների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կատարվող</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վճարումներից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նվազեցումներ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պահումներ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ձևով</w:t>
      </w:r>
      <w:r w:rsidRPr="00712340">
        <w:rPr>
          <w:rFonts w:ascii="GHEA Grapalat" w:hAnsi="GHEA Grapalat" w:cs="Times Armenian"/>
          <w:sz w:val="20"/>
          <w:lang w:val="hy-AM"/>
        </w:rPr>
        <w:t xml:space="preserve">։ </w:t>
      </w:r>
      <w:r w:rsidRPr="00E81BDB">
        <w:rPr>
          <w:rFonts w:ascii="GHEA Grapalat" w:hAnsi="GHEA Grapalat" w:cs="Times Armenian"/>
          <w:sz w:val="20"/>
          <w:lang w:val="hy-AM"/>
        </w:rPr>
        <w:t>Ընդ որում մինչև կանխավճարի ամբողջական մարումը, Կատարողին վճարումներ չեն կատարվում</w:t>
      </w:r>
      <w:r w:rsidRPr="00E81BDB">
        <w:rPr>
          <w:rFonts w:ascii="GHEA Grapalat" w:hAnsi="GHEA Grapalat" w:cs="Sylfaen"/>
          <w:sz w:val="20"/>
          <w:lang w:val="hy-AM"/>
        </w:rPr>
        <w:t>:</w:t>
      </w:r>
      <w:r w:rsidRPr="00D360AD">
        <w:rPr>
          <w:rFonts w:ascii="GHEA Grapalat" w:hAnsi="GHEA Grapalat" w:cs="Sylfaen"/>
          <w:sz w:val="20"/>
          <w:vertAlign w:val="superscript"/>
          <w:lang w:val="hy-AM"/>
        </w:rPr>
        <w:t>18</w:t>
      </w:r>
      <w:r w:rsidRPr="00E81BDB">
        <w:rPr>
          <w:rFonts w:ascii="GHEA Grapalat" w:hAnsi="GHEA Grapalat" w:cs="Sylfaen"/>
          <w:color w:val="FFFFFF"/>
          <w:sz w:val="20"/>
          <w:vertAlign w:val="superscript"/>
          <w:lang w:val="hy-AM"/>
        </w:rPr>
        <w:t>0</w:t>
      </w:r>
      <w:r w:rsidRPr="00712340">
        <w:rPr>
          <w:rStyle w:val="af6"/>
          <w:rFonts w:ascii="GHEA Grapalat" w:hAnsi="GHEA Grapalat" w:cs="Sylfaen"/>
          <w:color w:val="FFFFFF"/>
          <w:sz w:val="20"/>
          <w:lang w:val="hy-AM"/>
        </w:rPr>
        <w:footnoteReference w:id="18"/>
      </w:r>
      <w:r w:rsidRPr="00712340">
        <w:rPr>
          <w:rFonts w:ascii="GHEA Grapalat" w:hAnsi="GHEA Grapalat"/>
          <w:sz w:val="20"/>
          <w:lang w:val="hy-AM"/>
        </w:rPr>
        <w:t xml:space="preserve"> </w:t>
      </w:r>
    </w:p>
    <w:p w:rsidR="003337BC" w:rsidRPr="00712340" w:rsidRDefault="003337BC" w:rsidP="003337BC">
      <w:pPr>
        <w:ind w:firstLine="709"/>
        <w:jc w:val="both"/>
        <w:rPr>
          <w:rFonts w:ascii="GHEA Grapalat" w:hAnsi="GHEA Grapalat"/>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E81BDB">
        <w:rPr>
          <w:rFonts w:ascii="GHEA Grapalat" w:hAnsi="GHEA Grapalat"/>
          <w:sz w:val="20"/>
          <w:lang w:val="hy-AM"/>
        </w:rPr>
        <w:t>3</w:t>
      </w:r>
      <w:r w:rsidRPr="00712340">
        <w:rPr>
          <w:rFonts w:ascii="GHEA Grapalat" w:hAnsi="GHEA Grapalat"/>
          <w:sz w:val="20"/>
          <w:lang w:val="hy-AM"/>
        </w:rPr>
        <w:t xml:space="preserve">0-ը: </w:t>
      </w:r>
    </w:p>
    <w:p w:rsidR="003337BC" w:rsidRPr="00712340" w:rsidRDefault="003337BC" w:rsidP="003337BC">
      <w:pPr>
        <w:tabs>
          <w:tab w:val="left" w:pos="1276"/>
        </w:tabs>
        <w:ind w:firstLine="720"/>
        <w:jc w:val="both"/>
        <w:rPr>
          <w:rFonts w:ascii="GHEA Grapalat" w:hAnsi="GHEA Grapalat" w:cs="Sylfaen"/>
          <w:sz w:val="20"/>
          <w:szCs w:val="20"/>
          <w:lang w:val="hy-AM"/>
        </w:rPr>
      </w:pPr>
      <w:r w:rsidRPr="00E81BDB">
        <w:rPr>
          <w:rFonts w:ascii="GHEA Grapalat" w:hAnsi="GHEA Grapalat" w:cs="Sylfaen"/>
          <w:sz w:val="20"/>
          <w:szCs w:val="20"/>
          <w:lang w:val="hy-AM"/>
        </w:rPr>
        <w:t xml:space="preserve">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w:t>
      </w:r>
      <w:r w:rsidRPr="00712340">
        <w:rPr>
          <w:rFonts w:ascii="GHEA Grapalat" w:hAnsi="GHEA Grapalat" w:cs="Sylfaen"/>
          <w:sz w:val="20"/>
          <w:szCs w:val="20"/>
          <w:lang w:val="hy-AM"/>
        </w:rPr>
        <w:t>բանաձևով՝ ՎԳ=ՄԳ/ՆԳx</w:t>
      </w:r>
      <w:r w:rsidRPr="00E81BDB">
        <w:rPr>
          <w:rFonts w:ascii="GHEA Grapalat" w:hAnsi="GHEA Grapalat" w:cs="Sylfaen"/>
          <w:sz w:val="20"/>
          <w:szCs w:val="20"/>
          <w:lang w:val="hy-AM"/>
        </w:rPr>
        <w:t>Ծ</w:t>
      </w:r>
      <w:r w:rsidRPr="00712340">
        <w:rPr>
          <w:rFonts w:ascii="GHEA Grapalat" w:hAnsi="GHEA Grapalat" w:cs="Sylfaen"/>
          <w:sz w:val="20"/>
          <w:szCs w:val="20"/>
          <w:lang w:val="hy-AM"/>
        </w:rPr>
        <w:t>x</w:t>
      </w:r>
      <w:r w:rsidRPr="00E81BDB">
        <w:rPr>
          <w:rFonts w:ascii="GHEA Grapalat" w:hAnsi="GHEA Grapalat" w:cs="Sylfaen"/>
          <w:sz w:val="20"/>
          <w:szCs w:val="20"/>
          <w:lang w:val="hy-AM"/>
        </w:rPr>
        <w:t>Ք</w:t>
      </w:r>
      <w:r w:rsidRPr="00712340">
        <w:rPr>
          <w:rFonts w:ascii="GHEA Grapalat" w:hAnsi="GHEA Grapalat" w:cs="Sylfaen"/>
          <w:sz w:val="20"/>
          <w:szCs w:val="20"/>
          <w:lang w:val="hy-AM"/>
        </w:rPr>
        <w:t>, որտեղ՝</w:t>
      </w:r>
    </w:p>
    <w:p w:rsidR="003337BC" w:rsidRPr="00712340" w:rsidRDefault="003337BC" w:rsidP="003337BC">
      <w:pPr>
        <w:tabs>
          <w:tab w:val="left" w:pos="1276"/>
        </w:tabs>
        <w:ind w:firstLine="720"/>
        <w:jc w:val="both"/>
        <w:rPr>
          <w:rFonts w:ascii="GHEA Grapalat" w:hAnsi="GHEA Grapalat" w:cs="Sylfaen"/>
          <w:sz w:val="20"/>
          <w:szCs w:val="20"/>
          <w:lang w:val="hy-AM"/>
        </w:rPr>
      </w:pPr>
      <w:r w:rsidRPr="00E81BDB">
        <w:rPr>
          <w:rFonts w:ascii="GHEA Grapalat" w:hAnsi="GHEA Grapalat" w:cs="Sylfaen"/>
          <w:sz w:val="20"/>
          <w:szCs w:val="20"/>
          <w:lang w:val="hy-AM"/>
        </w:rPr>
        <w:t>Վ</w:t>
      </w:r>
      <w:r w:rsidRPr="00712340">
        <w:rPr>
          <w:rFonts w:ascii="GHEA Grapalat" w:hAnsi="GHEA Grapalat" w:cs="Sylfaen"/>
          <w:sz w:val="20"/>
          <w:szCs w:val="20"/>
          <w:lang w:val="hy-AM"/>
        </w:rPr>
        <w:t xml:space="preserve">Գ-ն </w:t>
      </w:r>
      <w:r w:rsidRPr="00E81BDB">
        <w:rPr>
          <w:rFonts w:ascii="GHEA Grapalat" w:hAnsi="GHEA Grapalat" w:cs="Sylfaen"/>
          <w:sz w:val="20"/>
          <w:szCs w:val="20"/>
          <w:lang w:val="hy-AM"/>
        </w:rPr>
        <w:t>պայմանագրով սահմանված առանձին տեսակի ծառայությունների մատուցման դիմաց վճարվող գումարն է</w:t>
      </w:r>
      <w:r w:rsidRPr="00712340">
        <w:rPr>
          <w:rFonts w:ascii="GHEA Grapalat" w:hAnsi="GHEA Grapalat" w:cs="Sylfaen"/>
          <w:sz w:val="20"/>
          <w:szCs w:val="20"/>
          <w:lang w:val="hy-AM"/>
        </w:rPr>
        <w:t>.</w:t>
      </w:r>
    </w:p>
    <w:p w:rsidR="003337BC" w:rsidRPr="00712340" w:rsidRDefault="003337BC" w:rsidP="003337BC">
      <w:pPr>
        <w:tabs>
          <w:tab w:val="left" w:pos="1276"/>
        </w:tabs>
        <w:ind w:firstLine="720"/>
        <w:jc w:val="both"/>
        <w:rPr>
          <w:rFonts w:ascii="GHEA Grapalat" w:hAnsi="GHEA Grapalat" w:cs="Sylfaen"/>
          <w:sz w:val="20"/>
          <w:szCs w:val="20"/>
          <w:lang w:val="hy-AM"/>
        </w:rPr>
      </w:pPr>
      <w:r w:rsidRPr="00E81BDB">
        <w:rPr>
          <w:rFonts w:ascii="GHEA Grapalat" w:hAnsi="GHEA Grapalat" w:cs="Sylfaen"/>
          <w:sz w:val="20"/>
          <w:szCs w:val="20"/>
          <w:lang w:val="hy-AM"/>
        </w:rPr>
        <w:t>Մ</w:t>
      </w:r>
      <w:r w:rsidRPr="00712340">
        <w:rPr>
          <w:rFonts w:ascii="GHEA Grapalat" w:hAnsi="GHEA Grapalat" w:cs="Sylfaen"/>
          <w:sz w:val="20"/>
          <w:szCs w:val="20"/>
          <w:lang w:val="hy-AM"/>
        </w:rPr>
        <w:t xml:space="preserve">Գ-ն </w:t>
      </w:r>
      <w:r w:rsidRPr="00E81BDB">
        <w:rPr>
          <w:rFonts w:ascii="GHEA Grapalat" w:hAnsi="GHEA Grapalat" w:cs="Sylfaen"/>
          <w:sz w:val="20"/>
          <w:szCs w:val="20"/>
          <w:lang w:val="hy-AM"/>
        </w:rPr>
        <w:t>ընտրված մասնակցի առաջարկած հանրագումարային գինն է</w:t>
      </w:r>
      <w:r w:rsidRPr="00712340">
        <w:rPr>
          <w:rFonts w:ascii="GHEA Grapalat" w:hAnsi="GHEA Grapalat" w:cs="Sylfaen"/>
          <w:sz w:val="20"/>
          <w:szCs w:val="20"/>
          <w:lang w:val="hy-AM"/>
        </w:rPr>
        <w:t>.</w:t>
      </w:r>
    </w:p>
    <w:p w:rsidR="003337BC" w:rsidRPr="00712340" w:rsidRDefault="003337BC" w:rsidP="003337BC">
      <w:pPr>
        <w:tabs>
          <w:tab w:val="left" w:pos="1276"/>
        </w:tabs>
        <w:ind w:firstLine="720"/>
        <w:jc w:val="both"/>
        <w:rPr>
          <w:rFonts w:ascii="GHEA Grapalat" w:hAnsi="GHEA Grapalat" w:cs="Sylfaen"/>
          <w:sz w:val="20"/>
          <w:szCs w:val="20"/>
          <w:lang w:val="hy-AM"/>
        </w:rPr>
      </w:pPr>
      <w:r w:rsidRPr="00E81BDB">
        <w:rPr>
          <w:rFonts w:ascii="GHEA Grapalat" w:hAnsi="GHEA Grapalat" w:cs="Sylfaen"/>
          <w:sz w:val="20"/>
          <w:szCs w:val="20"/>
          <w:lang w:val="hy-AM"/>
        </w:rPr>
        <w:t>ՆԳ</w:t>
      </w:r>
      <w:r w:rsidRPr="00712340">
        <w:rPr>
          <w:rFonts w:ascii="GHEA Grapalat" w:hAnsi="GHEA Grapalat" w:cs="Sylfaen"/>
          <w:sz w:val="20"/>
          <w:szCs w:val="20"/>
          <w:lang w:val="hy-AM"/>
        </w:rPr>
        <w:t xml:space="preserve">-ն </w:t>
      </w:r>
      <w:r w:rsidRPr="00E81BDB">
        <w:rPr>
          <w:rFonts w:ascii="GHEA Grapalat" w:hAnsi="GHEA Grapalat" w:cs="Sylfaen"/>
          <w:sz w:val="20"/>
          <w:szCs w:val="20"/>
          <w:lang w:val="hy-AM"/>
        </w:rPr>
        <w:t>ծառայության մատուցման համար սահմանված առավելագույն միավոր գների հանրագումարն է</w:t>
      </w:r>
      <w:r w:rsidRPr="00712340">
        <w:rPr>
          <w:rFonts w:ascii="GHEA Grapalat" w:hAnsi="GHEA Grapalat" w:cs="Sylfaen"/>
          <w:sz w:val="20"/>
          <w:szCs w:val="20"/>
          <w:lang w:val="hy-AM"/>
        </w:rPr>
        <w:t>.</w:t>
      </w:r>
    </w:p>
    <w:p w:rsidR="003337BC" w:rsidRPr="00E81BDB" w:rsidRDefault="003337BC" w:rsidP="003337BC">
      <w:pPr>
        <w:tabs>
          <w:tab w:val="left" w:pos="1276"/>
        </w:tabs>
        <w:ind w:firstLine="720"/>
        <w:jc w:val="both"/>
        <w:rPr>
          <w:rFonts w:ascii="GHEA Grapalat" w:hAnsi="GHEA Grapalat" w:cs="Sylfaen"/>
          <w:sz w:val="20"/>
          <w:szCs w:val="20"/>
          <w:lang w:val="hy-AM"/>
        </w:rPr>
      </w:pPr>
      <w:r w:rsidRPr="00E81BDB">
        <w:rPr>
          <w:rFonts w:ascii="GHEA Grapalat" w:hAnsi="GHEA Grapalat" w:cs="Sylfaen"/>
          <w:sz w:val="20"/>
          <w:szCs w:val="20"/>
          <w:lang w:val="hy-AM"/>
        </w:rPr>
        <w:t>Ծ</w:t>
      </w:r>
      <w:r w:rsidRPr="00712340">
        <w:rPr>
          <w:rFonts w:ascii="GHEA Grapalat" w:hAnsi="GHEA Grapalat" w:cs="Sylfaen"/>
          <w:sz w:val="20"/>
          <w:szCs w:val="20"/>
          <w:lang w:val="hy-AM"/>
        </w:rPr>
        <w:t>-</w:t>
      </w:r>
      <w:r w:rsidRPr="00E81BDB">
        <w:rPr>
          <w:rFonts w:ascii="GHEA Grapalat" w:hAnsi="GHEA Grapalat" w:cs="Sylfaen"/>
          <w:sz w:val="20"/>
          <w:szCs w:val="20"/>
          <w:lang w:val="hy-AM"/>
        </w:rPr>
        <w:t>ն մատուցված ծառայության առավելագույն միավորի գինն է.</w:t>
      </w:r>
    </w:p>
    <w:p w:rsidR="003337BC" w:rsidRPr="00E81BDB" w:rsidRDefault="003337BC" w:rsidP="003337BC">
      <w:pPr>
        <w:tabs>
          <w:tab w:val="left" w:pos="1276"/>
        </w:tabs>
        <w:ind w:firstLine="720"/>
        <w:jc w:val="both"/>
        <w:rPr>
          <w:rFonts w:ascii="GHEA Grapalat" w:hAnsi="GHEA Grapalat" w:cs="Sylfaen"/>
          <w:sz w:val="20"/>
          <w:szCs w:val="20"/>
          <w:vertAlign w:val="superscript"/>
          <w:lang w:val="hy-AM"/>
        </w:rPr>
      </w:pPr>
      <w:r w:rsidRPr="00E81BDB">
        <w:rPr>
          <w:rFonts w:ascii="GHEA Grapalat" w:hAnsi="GHEA Grapalat" w:cs="Sylfaen"/>
          <w:sz w:val="20"/>
          <w:szCs w:val="20"/>
          <w:lang w:val="hy-AM"/>
        </w:rPr>
        <w:t>Ք-ն մատուցված ծառայության քանակն է:</w:t>
      </w:r>
      <w:r w:rsidRPr="00F71A8D">
        <w:rPr>
          <w:rFonts w:ascii="GHEA Grapalat" w:hAnsi="GHEA Grapalat" w:cs="Sylfaen"/>
          <w:sz w:val="20"/>
          <w:szCs w:val="20"/>
          <w:vertAlign w:val="superscript"/>
          <w:lang w:val="hy-AM"/>
        </w:rPr>
        <w:t>19</w:t>
      </w:r>
      <w:r w:rsidRPr="00E81BDB">
        <w:rPr>
          <w:rFonts w:ascii="GHEA Grapalat" w:hAnsi="GHEA Grapalat" w:cs="Sylfaen"/>
          <w:color w:val="FFFFFF"/>
          <w:sz w:val="20"/>
          <w:szCs w:val="20"/>
          <w:vertAlign w:val="superscript"/>
          <w:lang w:val="hy-AM"/>
        </w:rPr>
        <w:t>31</w:t>
      </w:r>
    </w:p>
    <w:p w:rsidR="003337BC" w:rsidRPr="00712340" w:rsidRDefault="003337BC" w:rsidP="003337BC">
      <w:pPr>
        <w:ind w:firstLine="720"/>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cs="Sylfaen"/>
          <w:b/>
          <w:sz w:val="20"/>
          <w:lang w:val="hy-AM"/>
        </w:rPr>
      </w:pPr>
      <w:r w:rsidRPr="00712340">
        <w:rPr>
          <w:rFonts w:ascii="GHEA Grapalat" w:hAnsi="GHEA Grapalat" w:cs="Sylfaen"/>
          <w:b/>
          <w:sz w:val="20"/>
          <w:lang w:val="hy-AM"/>
        </w:rPr>
        <w:t>5. ԿՈՂՄԵՐԻ ՊԱՏԱՍԽԱՆԱՏՎՈՒԹՅՈՒՆԸ</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3337BC" w:rsidRPr="00E81BDB" w:rsidRDefault="003337BC" w:rsidP="003337BC">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E81BDB">
        <w:rPr>
          <w:rFonts w:ascii="GHEA Grapalat" w:hAnsi="GHEA Grapalat" w:cs="Sylfaen"/>
          <w:sz w:val="20"/>
          <w:lang w:val="hy-AM"/>
        </w:rPr>
        <w:t>:</w:t>
      </w:r>
      <w:r w:rsidRPr="00F71A8D">
        <w:rPr>
          <w:rFonts w:ascii="GHEA Grapalat" w:hAnsi="GHEA Grapalat" w:cs="Sylfaen"/>
          <w:sz w:val="20"/>
          <w:vertAlign w:val="superscript"/>
          <w:lang w:val="hy-AM"/>
        </w:rPr>
        <w:t>20</w:t>
      </w:r>
      <w:r w:rsidRPr="00712340">
        <w:rPr>
          <w:rStyle w:val="af6"/>
          <w:rFonts w:ascii="GHEA Grapalat" w:hAnsi="GHEA Grapalat" w:cs="Sylfaen"/>
          <w:color w:val="FFFFFF"/>
          <w:sz w:val="20"/>
          <w:lang w:val="hy-AM"/>
        </w:rPr>
        <w:footnoteReference w:id="19"/>
      </w:r>
      <w:r w:rsidRPr="00E81BDB">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E81BDB">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E81BDB">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3337BC" w:rsidRPr="00712340" w:rsidRDefault="003337BC" w:rsidP="003337BC">
      <w:pPr>
        <w:ind w:firstLine="720"/>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b/>
          <w:sz w:val="20"/>
          <w:lang w:val="hy-AM"/>
        </w:rPr>
        <w:lastRenderedPageBreak/>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rsidR="003337BC" w:rsidRPr="00712340" w:rsidRDefault="003337BC" w:rsidP="003337BC">
      <w:pPr>
        <w:ind w:firstLine="709"/>
        <w:jc w:val="both"/>
        <w:rPr>
          <w:rFonts w:ascii="GHEA Grapalat" w:hAnsi="GHEA Grapalat"/>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rsidR="003337BC" w:rsidRPr="00712340" w:rsidRDefault="003337BC" w:rsidP="003337BC">
      <w:pPr>
        <w:ind w:firstLine="720"/>
        <w:jc w:val="both"/>
        <w:rPr>
          <w:rFonts w:ascii="GHEA Grapalat" w:hAnsi="GHEA Grapalat" w:cs="Sylfaen"/>
          <w:sz w:val="20"/>
          <w:lang w:val="hy-AM"/>
        </w:rPr>
      </w:pPr>
    </w:p>
    <w:p w:rsidR="003337BC" w:rsidRPr="00712340" w:rsidRDefault="003337BC" w:rsidP="003337BC">
      <w:pPr>
        <w:ind w:firstLine="720"/>
        <w:jc w:val="both"/>
        <w:rPr>
          <w:rFonts w:ascii="GHEA Grapalat" w:hAnsi="GHEA Grapalat" w:cs="Sylfaen"/>
          <w:b/>
          <w:sz w:val="20"/>
          <w:lang w:val="hy-AM"/>
        </w:rPr>
      </w:pPr>
      <w:r w:rsidRPr="00712340">
        <w:rPr>
          <w:rFonts w:ascii="GHEA Grapalat" w:hAnsi="GHEA Grapalat" w:cs="Sylfaen"/>
          <w:b/>
          <w:sz w:val="20"/>
          <w:lang w:val="hy-AM"/>
        </w:rPr>
        <w:t>7. ԱՅԼ ՊԱՅՄԱՆՆԵՐ</w:t>
      </w:r>
    </w:p>
    <w:p w:rsidR="003337BC" w:rsidRPr="00712340" w:rsidRDefault="003337BC" w:rsidP="003337BC">
      <w:pPr>
        <w:ind w:firstLine="709"/>
        <w:jc w:val="both"/>
        <w:rPr>
          <w:rFonts w:ascii="GHEA Grapalat" w:hAnsi="GHEA Grapalat"/>
          <w:sz w:val="20"/>
          <w:lang w:val="hy-AM"/>
        </w:rPr>
      </w:pPr>
      <w:r w:rsidRPr="00712340">
        <w:rPr>
          <w:rFonts w:ascii="GHEA Grapalat" w:hAnsi="GHEA Grapalat"/>
          <w:sz w:val="20"/>
          <w:lang w:val="hy-AM"/>
        </w:rPr>
        <w:t>7.1 Պ</w:t>
      </w:r>
      <w:r w:rsidRPr="00712340">
        <w:rPr>
          <w:rFonts w:ascii="GHEA Grapalat" w:hAnsi="GHEA Grapalat" w:cs="Sylfaen"/>
          <w:sz w:val="20"/>
          <w:lang w:val="hy-AM"/>
        </w:rPr>
        <w:t>այմանագիրն</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մեջ</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մտնում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ստորագրման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պահից և գործում է մինչև</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 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ստանձնած</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ողջ</w:t>
      </w:r>
      <w:r w:rsidRPr="00712340">
        <w:rPr>
          <w:rFonts w:ascii="GHEA Grapalat" w:hAnsi="GHEA Grapalat" w:cs="Times Armenian"/>
          <w:sz w:val="20"/>
          <w:lang w:val="hy-AM"/>
        </w:rPr>
        <w:t xml:space="preserve"> </w:t>
      </w:r>
      <w:r w:rsidRPr="00712340">
        <w:rPr>
          <w:rFonts w:ascii="GHEA Grapalat" w:hAnsi="GHEA Grapalat" w:cs="Sylfaen"/>
          <w:sz w:val="20"/>
          <w:lang w:val="hy-AM"/>
        </w:rPr>
        <w:t>ծավալով</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3337BC" w:rsidRPr="00712340" w:rsidRDefault="003337BC" w:rsidP="003337BC">
      <w:pPr>
        <w:ind w:firstLine="709"/>
        <w:jc w:val="both"/>
        <w:rPr>
          <w:rFonts w:ascii="GHEA Grapalat" w:hAnsi="GHEA Grapalat" w:cs="Sylfaen"/>
          <w:sz w:val="20"/>
          <w:lang w:val="hy-AM"/>
        </w:rPr>
      </w:pPr>
      <w:r w:rsidRPr="0071234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95C33">
        <w:rPr>
          <w:rFonts w:ascii="GHEA Grapalat" w:hAnsi="GHEA Grapalat" w:cs="Sylfaen"/>
          <w:sz w:val="20"/>
          <w:vertAlign w:val="superscript"/>
          <w:lang w:val="hy-AM"/>
        </w:rPr>
        <w:t>2</w:t>
      </w:r>
      <w:r w:rsidRPr="00BA2559">
        <w:rPr>
          <w:rFonts w:ascii="GHEA Grapalat" w:hAnsi="GHEA Grapalat" w:cs="Sylfaen"/>
          <w:sz w:val="20"/>
          <w:vertAlign w:val="superscript"/>
          <w:lang w:val="hy-AM"/>
        </w:rPr>
        <w:t>1</w:t>
      </w:r>
      <w:r w:rsidRPr="00E81BDB">
        <w:rPr>
          <w:rFonts w:ascii="GHEA Grapalat" w:hAnsi="GHEA Grapalat" w:cs="Sylfaen"/>
          <w:color w:val="FFFFFF"/>
          <w:sz w:val="20"/>
          <w:vertAlign w:val="superscript"/>
          <w:lang w:val="hy-AM"/>
        </w:rPr>
        <w:t>3</w:t>
      </w:r>
      <w:r w:rsidRPr="00712340">
        <w:rPr>
          <w:rStyle w:val="af6"/>
          <w:rFonts w:ascii="GHEA Grapalat" w:hAnsi="GHEA Grapalat" w:cs="Sylfaen"/>
          <w:color w:val="FFFFFF"/>
          <w:sz w:val="20"/>
          <w:lang w:val="hy-AM"/>
        </w:rPr>
        <w:footnoteReference w:id="20"/>
      </w:r>
    </w:p>
    <w:p w:rsidR="003337BC" w:rsidRPr="00712340" w:rsidRDefault="003337BC" w:rsidP="003337BC">
      <w:pPr>
        <w:ind w:firstLine="709"/>
        <w:jc w:val="both"/>
        <w:rPr>
          <w:rFonts w:ascii="GHEA Grapalat" w:hAnsi="GHEA Grapalat"/>
          <w:sz w:val="20"/>
          <w:lang w:val="hy-AM"/>
        </w:rPr>
      </w:pPr>
      <w:r w:rsidRPr="00712340">
        <w:rPr>
          <w:rFonts w:ascii="GHEA Grapalat" w:hAnsi="GHEA Grapalat"/>
          <w:sz w:val="20"/>
          <w:lang w:val="hy-AM"/>
        </w:rPr>
        <w:t>7.2 Պ</w:t>
      </w:r>
      <w:r w:rsidRPr="00712340">
        <w:rPr>
          <w:rFonts w:ascii="GHEA Grapalat" w:hAnsi="GHEA Grapalat" w:cs="Sylfaen"/>
          <w:sz w:val="20"/>
          <w:lang w:val="hy-AM"/>
        </w:rPr>
        <w:t>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վճարային</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հակընդդեմ</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հաշվանցով</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կնիքով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հաստատված</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Պայմանագրից</w:t>
      </w:r>
      <w:r w:rsidRPr="00712340">
        <w:rPr>
          <w:rFonts w:ascii="GHEA Grapalat" w:hAnsi="GHEA Grapalat" w:cs="Times Armenian"/>
          <w:sz w:val="20"/>
          <w:lang w:val="hy-AM"/>
        </w:rPr>
        <w:t xml:space="preserve"> </w:t>
      </w:r>
      <w:r w:rsidRPr="00712340">
        <w:rPr>
          <w:rFonts w:ascii="GHEA Grapalat" w:hAnsi="GHEA Grapalat" w:cs="Sylfaen"/>
          <w:sz w:val="20"/>
          <w:lang w:val="hy-AM"/>
        </w:rPr>
        <w:t>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փոխանցվել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այլ</w:t>
      </w:r>
      <w:r w:rsidRPr="00712340">
        <w:rPr>
          <w:rFonts w:ascii="GHEA Grapalat" w:hAnsi="GHEA Grapalat" w:cs="Times Armenian"/>
          <w:sz w:val="20"/>
          <w:lang w:val="hy-AM"/>
        </w:rPr>
        <w:t xml:space="preserve"> </w:t>
      </w:r>
      <w:r w:rsidRPr="00712340">
        <w:rPr>
          <w:rFonts w:ascii="GHEA Grapalat" w:hAnsi="GHEA Grapalat" w:cs="Sylfaen"/>
          <w:sz w:val="20"/>
          <w:lang w:val="hy-AM"/>
        </w:rPr>
        <w:t>անձի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առանց</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պարտապան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w:t>
      </w:r>
      <w:r w:rsidRPr="00712340">
        <w:rPr>
          <w:rFonts w:ascii="GHEA Grapalat" w:hAnsi="GHEA Grapalat" w:cs="Times Armenian"/>
          <w:sz w:val="20"/>
          <w:lang w:val="hy-AM"/>
        </w:rPr>
        <w:t xml:space="preserve"> </w:t>
      </w:r>
      <w:r w:rsidRPr="00712340">
        <w:rPr>
          <w:rFonts w:ascii="GHEA Grapalat" w:hAnsi="GHEA Grapalat" w:cs="Sylfaen"/>
          <w:sz w:val="20"/>
          <w:lang w:val="hy-AM"/>
        </w:rPr>
        <w:t>գրավոր</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համաձայնության</w:t>
      </w:r>
      <w:r w:rsidRPr="00712340">
        <w:rPr>
          <w:rFonts w:ascii="GHEA Grapalat" w:hAnsi="GHEA Grapalat" w:cs="Times Armenian"/>
          <w:sz w:val="20"/>
          <w:lang w:val="hy-AM"/>
        </w:rPr>
        <w:t>։</w:t>
      </w:r>
      <w:r w:rsidRPr="00712340">
        <w:rPr>
          <w:rFonts w:ascii="GHEA Grapalat" w:hAnsi="GHEA Grapalat"/>
          <w:sz w:val="20"/>
          <w:lang w:val="hy-AM"/>
        </w:rPr>
        <w:t xml:space="preserve"> </w:t>
      </w:r>
    </w:p>
    <w:p w:rsidR="003337BC" w:rsidRPr="00712340" w:rsidRDefault="003337BC" w:rsidP="003337BC">
      <w:pPr>
        <w:tabs>
          <w:tab w:val="left" w:pos="720"/>
        </w:tabs>
        <w:jc w:val="both"/>
        <w:rPr>
          <w:rFonts w:ascii="GHEA Grapalat" w:hAnsi="GHEA Grapalat"/>
          <w:sz w:val="20"/>
          <w:lang w:val="hy-AM"/>
        </w:rPr>
      </w:pPr>
      <w:r w:rsidRPr="0071234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Pr="00E81BDB">
        <w:rPr>
          <w:rFonts w:ascii="GHEA Grapalat" w:hAnsi="GHEA Grapalat"/>
          <w:sz w:val="20"/>
          <w:lang w:val="hy-AM"/>
        </w:rPr>
        <w:t xml:space="preserve">ում է </w:t>
      </w:r>
      <w:r w:rsidRPr="0071234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37BC" w:rsidRPr="00712340" w:rsidRDefault="003337BC" w:rsidP="003337BC">
      <w:pPr>
        <w:tabs>
          <w:tab w:val="left" w:pos="1276"/>
        </w:tabs>
        <w:ind w:firstLine="720"/>
        <w:jc w:val="both"/>
        <w:rPr>
          <w:rFonts w:ascii="GHEA Grapalat" w:hAnsi="GHEA Grapalat" w:cs="Sylfaen"/>
          <w:sz w:val="20"/>
          <w:lang w:val="hy-AM"/>
        </w:rPr>
      </w:pPr>
      <w:r w:rsidRPr="0071234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3337BC" w:rsidRPr="00712340" w:rsidRDefault="003337BC" w:rsidP="003337BC">
      <w:pPr>
        <w:tabs>
          <w:tab w:val="left" w:pos="720"/>
        </w:tabs>
        <w:jc w:val="both"/>
        <w:rPr>
          <w:rFonts w:ascii="GHEA Grapalat" w:hAnsi="GHEA Grapalat"/>
          <w:sz w:val="20"/>
          <w:lang w:val="hy-AM"/>
        </w:rPr>
      </w:pPr>
      <w:r w:rsidRPr="00712340">
        <w:rPr>
          <w:rFonts w:ascii="GHEA Grapalat" w:hAnsi="GHEA Grapalat"/>
          <w:sz w:val="20"/>
          <w:lang w:val="hy-AM"/>
        </w:rPr>
        <w:tab/>
        <w:t xml:space="preserve">7.5 </w:t>
      </w:r>
      <w:r w:rsidRPr="00712340">
        <w:rPr>
          <w:rFonts w:ascii="GHEA Grapalat" w:hAnsi="GHEA Grapalat" w:cs="Sylfaen"/>
          <w:sz w:val="20"/>
          <w:lang w:val="hy-AM"/>
        </w:rPr>
        <w:t>Պայմանագրում</w:t>
      </w:r>
      <w:r w:rsidRPr="00712340">
        <w:rPr>
          <w:rFonts w:ascii="GHEA Grapalat" w:hAnsi="GHEA Grapalat" w:cs="Times Armenian"/>
          <w:sz w:val="20"/>
          <w:lang w:val="hy-AM"/>
        </w:rPr>
        <w:t xml:space="preserve"> </w:t>
      </w:r>
      <w:r w:rsidRPr="00712340">
        <w:rPr>
          <w:rFonts w:ascii="GHEA Grapalat" w:hAnsi="GHEA Grapalat" w:cs="Sylfaen"/>
          <w:sz w:val="20"/>
          <w:lang w:val="hy-AM"/>
        </w:rPr>
        <w:t>փոփոխություններ</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լրացումներ</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միայն</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w:t>
      </w:r>
      <w:r w:rsidRPr="00712340">
        <w:rPr>
          <w:rFonts w:ascii="GHEA Grapalat" w:hAnsi="GHEA Grapalat" w:cs="Times Armenian"/>
          <w:sz w:val="20"/>
          <w:lang w:val="hy-AM"/>
        </w:rPr>
        <w:t xml:space="preserve"> </w:t>
      </w:r>
      <w:r w:rsidRPr="00712340">
        <w:rPr>
          <w:rFonts w:ascii="GHEA Grapalat" w:hAnsi="GHEA Grapalat" w:cs="Sylfaen"/>
          <w:sz w:val="20"/>
          <w:lang w:val="hy-AM"/>
        </w:rPr>
        <w:t>փոխադարձ</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համաձայնագիր</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կհանդիսանա</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sz w:val="20"/>
          <w:lang w:val="hy-AM"/>
        </w:rPr>
        <w:t>։</w:t>
      </w:r>
    </w:p>
    <w:p w:rsidR="003337BC" w:rsidRPr="00712340" w:rsidRDefault="003337BC" w:rsidP="003337BC">
      <w:pPr>
        <w:jc w:val="both"/>
        <w:rPr>
          <w:rFonts w:ascii="GHEA Grapalat" w:hAnsi="GHEA Grapalat"/>
          <w:sz w:val="20"/>
          <w:lang w:val="hy-AM"/>
        </w:rPr>
      </w:pPr>
      <w:r w:rsidRPr="0071234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12340">
        <w:rPr>
          <w:rFonts w:ascii="GHEA Grapalat" w:hAnsi="GHEA Grapalat" w:cs="Sylfaen"/>
          <w:sz w:val="20"/>
          <w:lang w:val="hy-AM"/>
        </w:rPr>
        <w:t xml:space="preserve">ձեռք բերվող ծառայության միավորի գնի </w:t>
      </w:r>
      <w:r w:rsidRPr="00712340">
        <w:rPr>
          <w:rFonts w:ascii="GHEA Grapalat" w:hAnsi="GHEA Grapalat" w:cs="Times Armenian"/>
          <w:sz w:val="20"/>
          <w:lang w:val="hy-AM"/>
        </w:rPr>
        <w:t xml:space="preserve"> </w:t>
      </w:r>
      <w:r w:rsidRPr="00712340">
        <w:rPr>
          <w:rFonts w:ascii="GHEA Grapalat" w:hAnsi="GHEA Grapalat"/>
          <w:sz w:val="20"/>
          <w:lang w:val="hy-AM"/>
        </w:rPr>
        <w:t>կամ պայմանագրի գնի արհեստական փոփոխման։</w:t>
      </w:r>
    </w:p>
    <w:p w:rsidR="003337BC" w:rsidRPr="00712340" w:rsidRDefault="003337BC" w:rsidP="003337BC">
      <w:pPr>
        <w:tabs>
          <w:tab w:val="left" w:pos="1276"/>
        </w:tabs>
        <w:ind w:firstLine="720"/>
        <w:jc w:val="both"/>
        <w:rPr>
          <w:rFonts w:ascii="GHEA Grapalat" w:hAnsi="GHEA Grapalat" w:cs="Times Armenian"/>
          <w:sz w:val="20"/>
          <w:lang w:val="hy-AM"/>
        </w:rPr>
      </w:pPr>
      <w:r w:rsidRPr="0071234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37BC" w:rsidRPr="00712340" w:rsidRDefault="003337BC" w:rsidP="003337BC">
      <w:pPr>
        <w:tabs>
          <w:tab w:val="left" w:pos="1276"/>
        </w:tabs>
        <w:ind w:firstLine="720"/>
        <w:jc w:val="both"/>
        <w:rPr>
          <w:rFonts w:ascii="GHEA Grapalat" w:hAnsi="GHEA Grapalat"/>
          <w:sz w:val="20"/>
          <w:lang w:val="hy-AM"/>
        </w:rPr>
      </w:pPr>
      <w:r w:rsidRPr="00712340">
        <w:rPr>
          <w:rFonts w:ascii="GHEA Grapalat" w:hAnsi="GHEA Grapalat"/>
          <w:sz w:val="20"/>
          <w:lang w:val="pt-BR"/>
        </w:rPr>
        <w:t>7.6 Եթե պայմանագիրն  իրականացվ</w:t>
      </w:r>
      <w:r w:rsidRPr="00712340">
        <w:rPr>
          <w:rFonts w:ascii="GHEA Grapalat" w:hAnsi="GHEA Grapalat"/>
          <w:sz w:val="20"/>
          <w:lang w:val="hy-AM"/>
        </w:rPr>
        <w:t>ում է</w:t>
      </w:r>
      <w:r w:rsidRPr="00712340">
        <w:rPr>
          <w:rFonts w:ascii="GHEA Grapalat" w:hAnsi="GHEA Grapalat"/>
          <w:sz w:val="20"/>
          <w:lang w:val="pt-BR"/>
        </w:rPr>
        <w:t xml:space="preserve"> գործակալության պայմանագիր կնքելու միջոցով</w:t>
      </w:r>
    </w:p>
    <w:p w:rsidR="003337BC" w:rsidRPr="00712340" w:rsidRDefault="003337BC" w:rsidP="003337BC">
      <w:pPr>
        <w:tabs>
          <w:tab w:val="left" w:pos="1276"/>
        </w:tabs>
        <w:ind w:firstLine="720"/>
        <w:jc w:val="both"/>
        <w:rPr>
          <w:rFonts w:ascii="GHEA Grapalat" w:hAnsi="GHEA Grapalat"/>
          <w:sz w:val="20"/>
          <w:lang w:val="pt-BR"/>
        </w:rPr>
      </w:pPr>
      <w:r w:rsidRPr="00712340">
        <w:rPr>
          <w:rFonts w:ascii="GHEA Grapalat" w:hAnsi="GHEA Grapalat"/>
          <w:sz w:val="20"/>
          <w:lang w:val="hy-AM"/>
        </w:rPr>
        <w:t>1)</w:t>
      </w:r>
      <w:r w:rsidRPr="00712340">
        <w:rPr>
          <w:rFonts w:ascii="GHEA Grapalat" w:hAnsi="GHEA Grapalat"/>
          <w:sz w:val="20"/>
          <w:lang w:val="pt-BR"/>
        </w:rPr>
        <w:t xml:space="preserve"> </w:t>
      </w:r>
      <w:r w:rsidRPr="00712340">
        <w:rPr>
          <w:rFonts w:ascii="GHEA Grapalat" w:hAnsi="GHEA Grapalat"/>
          <w:sz w:val="20"/>
          <w:lang w:val="hy-AM"/>
        </w:rPr>
        <w:t>Կատարողը</w:t>
      </w:r>
      <w:r w:rsidRPr="0071234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3337BC" w:rsidRPr="00712340" w:rsidRDefault="003337BC" w:rsidP="003337BC">
      <w:pPr>
        <w:tabs>
          <w:tab w:val="left" w:pos="1276"/>
        </w:tabs>
        <w:ind w:firstLine="720"/>
        <w:jc w:val="both"/>
        <w:rPr>
          <w:rFonts w:ascii="GHEA Grapalat" w:hAnsi="GHEA Grapalat"/>
          <w:sz w:val="20"/>
          <w:lang w:val="pt-BR"/>
        </w:rPr>
      </w:pPr>
      <w:r w:rsidRPr="00712340">
        <w:rPr>
          <w:rFonts w:ascii="GHEA Grapalat" w:hAnsi="GHEA Grapalat"/>
          <w:sz w:val="20"/>
          <w:lang w:val="pt-BR"/>
        </w:rPr>
        <w:t xml:space="preserve">2) պայմանագրի կատարման ընթացքում գործակալի փոփոխման դեպքում </w:t>
      </w:r>
      <w:r w:rsidRPr="00712340">
        <w:rPr>
          <w:rFonts w:ascii="GHEA Grapalat" w:hAnsi="GHEA Grapalat"/>
          <w:sz w:val="20"/>
          <w:lang w:val="hy-AM"/>
        </w:rPr>
        <w:t>Կատարող</w:t>
      </w:r>
      <w:r w:rsidRPr="00712340">
        <w:rPr>
          <w:rFonts w:ascii="GHEA Grapalat" w:hAnsi="GHEA Grapalat"/>
          <w:sz w:val="20"/>
          <w:lang w:val="pt-BR"/>
        </w:rPr>
        <w:t xml:space="preserve">ը գրավոր տեղեկացնում է </w:t>
      </w:r>
      <w:r w:rsidRPr="00712340">
        <w:rPr>
          <w:rFonts w:ascii="GHEA Grapalat" w:hAnsi="GHEA Grapalat"/>
          <w:sz w:val="20"/>
          <w:lang w:val="hy-AM"/>
        </w:rPr>
        <w:t>Պ</w:t>
      </w:r>
      <w:r w:rsidRPr="0071234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p>
    <w:p w:rsidR="003337BC" w:rsidRPr="00712340" w:rsidRDefault="003337BC" w:rsidP="003337BC">
      <w:pPr>
        <w:tabs>
          <w:tab w:val="left" w:pos="1276"/>
        </w:tabs>
        <w:ind w:firstLine="720"/>
        <w:jc w:val="both"/>
        <w:rPr>
          <w:rFonts w:ascii="GHEA Grapalat" w:hAnsi="GHEA Grapalat"/>
          <w:sz w:val="20"/>
          <w:lang w:val="pt-BR"/>
        </w:rPr>
      </w:pPr>
      <w:r w:rsidRPr="0071234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712340">
        <w:rPr>
          <w:rStyle w:val="af6"/>
          <w:rFonts w:ascii="GHEA Grapalat" w:hAnsi="GHEA Grapalat"/>
          <w:color w:val="FFFFFF"/>
          <w:sz w:val="20"/>
          <w:lang w:val="pt-BR"/>
        </w:rPr>
        <w:footnoteReference w:id="21"/>
      </w:r>
    </w:p>
    <w:p w:rsidR="003337BC" w:rsidRPr="00712340" w:rsidRDefault="003337BC" w:rsidP="003337BC">
      <w:pPr>
        <w:tabs>
          <w:tab w:val="left" w:pos="1276"/>
        </w:tabs>
        <w:ind w:firstLine="720"/>
        <w:jc w:val="both"/>
        <w:rPr>
          <w:rFonts w:ascii="GHEA Grapalat" w:hAnsi="GHEA Grapalat"/>
          <w:sz w:val="20"/>
          <w:lang w:val="pt-BR"/>
        </w:rPr>
      </w:pPr>
      <w:r w:rsidRPr="00712340">
        <w:rPr>
          <w:rFonts w:ascii="GHEA Grapalat" w:hAnsi="GHEA Grapalat" w:cs="Times Armenian"/>
          <w:sz w:val="20"/>
          <w:lang w:val="pt-BR"/>
        </w:rPr>
        <w:lastRenderedPageBreak/>
        <w:t>7.8 Ծառայության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Sylfaen"/>
          <w:sz w:val="20"/>
          <w:lang w:val="hy-AM"/>
        </w:rPr>
        <w:t>մինչև</w:t>
      </w:r>
      <w:r w:rsidRPr="00712340">
        <w:rPr>
          <w:rFonts w:ascii="GHEA Grapalat" w:hAnsi="GHEA Grapalat" w:cs="Times Armenian"/>
          <w:sz w:val="20"/>
          <w:lang w:val="hy-AM"/>
        </w:rPr>
        <w:t xml:space="preserve"> պայմանագրով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լրանալը</w:t>
      </w:r>
      <w:r w:rsidRPr="00712340">
        <w:rPr>
          <w:rFonts w:ascii="GHEA Grapalat" w:hAnsi="GHEA Grapalat" w:cs="Sylfaen"/>
          <w:sz w:val="20"/>
          <w:lang w:val="pt-BR"/>
        </w:rPr>
        <w:t>`</w:t>
      </w:r>
      <w:r w:rsidRPr="00712340">
        <w:rPr>
          <w:rFonts w:ascii="GHEA Grapalat" w:hAnsi="GHEA Grapalat" w:cs="Times Armenian"/>
          <w:sz w:val="20"/>
          <w:lang w:val="hy-AM"/>
        </w:rPr>
        <w:t xml:space="preserve"> </w:t>
      </w:r>
      <w:r w:rsidRPr="00712340">
        <w:rPr>
          <w:rFonts w:ascii="GHEA Grapalat" w:hAnsi="GHEA Grapalat" w:cs="Times Armenian"/>
          <w:sz w:val="20"/>
        </w:rPr>
        <w:t>Կատարող</w:t>
      </w:r>
      <w:r w:rsidRPr="00712340">
        <w:rPr>
          <w:rFonts w:ascii="GHEA Grapalat" w:hAnsi="GHEA Grapalat" w:cs="Sylfaen"/>
          <w:sz w:val="20"/>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առաջարկության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առկայության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պայմանով</w:t>
      </w:r>
      <w:r w:rsidRPr="00712340">
        <w:rPr>
          <w:rFonts w:ascii="GHEA Grapalat" w:hAnsi="GHEA Grapalat" w:cs="Times Armenian"/>
          <w:sz w:val="20"/>
          <w:lang w:val="hy-AM"/>
        </w:rPr>
        <w:t xml:space="preserve">, </w:t>
      </w:r>
      <w:r w:rsidRPr="00712340">
        <w:rPr>
          <w:rFonts w:ascii="GHEA Grapalat" w:hAnsi="GHEA Grapalat" w:cs="Sylfaen"/>
          <w:sz w:val="20"/>
          <w:lang w:val="hy-AM"/>
        </w:rPr>
        <w:t>որ</w:t>
      </w:r>
      <w:r w:rsidRPr="00712340">
        <w:rPr>
          <w:rFonts w:ascii="GHEA Grapalat" w:hAnsi="GHEA Grapalat" w:cs="Sylfaen"/>
          <w:sz w:val="20"/>
          <w:lang w:val="pt-BR"/>
        </w:rPr>
        <w:t xml:space="preserve"> </w:t>
      </w:r>
      <w:r w:rsidRPr="00712340">
        <w:rPr>
          <w:rFonts w:ascii="GHEA Grapalat" w:hAnsi="GHEA Grapalat"/>
          <w:sz w:val="20"/>
          <w:lang w:val="hy-AM"/>
        </w:rPr>
        <w:t>Պատվիրատուի</w:t>
      </w:r>
      <w:r w:rsidRPr="00712340">
        <w:rPr>
          <w:rFonts w:ascii="GHEA Grapalat" w:hAnsi="GHEA Grapalat" w:cs="Times Armenian"/>
          <w:sz w:val="20"/>
          <w:lang w:val="hy-AM"/>
        </w:rPr>
        <w:t xml:space="preserve"> </w:t>
      </w:r>
      <w:r w:rsidRPr="00712340">
        <w:rPr>
          <w:rFonts w:ascii="GHEA Grapalat" w:hAnsi="GHEA Grapalat" w:cs="Sylfaen"/>
          <w:sz w:val="20"/>
          <w:lang w:val="hy-AM"/>
        </w:rPr>
        <w:t>մոտ</w:t>
      </w:r>
      <w:r w:rsidRPr="00712340">
        <w:rPr>
          <w:rFonts w:ascii="GHEA Grapalat" w:hAnsi="GHEA Grapalat" w:cs="Times Armenian"/>
          <w:sz w:val="20"/>
          <w:lang w:val="hy-AM"/>
        </w:rPr>
        <w:t xml:space="preserve"> </w:t>
      </w:r>
      <w:r w:rsidRPr="00712340">
        <w:rPr>
          <w:rFonts w:ascii="GHEA Grapalat" w:hAnsi="GHEA Grapalat" w:cs="Sylfaen"/>
          <w:sz w:val="20"/>
          <w:lang w:val="hy-AM"/>
        </w:rPr>
        <w:t>չի</w:t>
      </w:r>
      <w:r w:rsidRPr="00712340">
        <w:rPr>
          <w:rFonts w:ascii="GHEA Grapalat" w:hAnsi="GHEA Grapalat" w:cs="Times Armenian"/>
          <w:sz w:val="20"/>
          <w:lang w:val="hy-AM"/>
        </w:rPr>
        <w:t xml:space="preserve"> </w:t>
      </w:r>
      <w:r w:rsidRPr="00712340">
        <w:rPr>
          <w:rFonts w:ascii="GHEA Grapalat" w:hAnsi="GHEA Grapalat" w:cs="Sylfaen"/>
          <w:sz w:val="20"/>
          <w:lang w:val="hy-AM"/>
        </w:rPr>
        <w:t>վերացել</w:t>
      </w:r>
      <w:r w:rsidRPr="00712340">
        <w:rPr>
          <w:rFonts w:ascii="GHEA Grapalat" w:hAnsi="GHEA Grapalat" w:cs="Times Armenian"/>
          <w:sz w:val="20"/>
          <w:lang w:val="hy-AM"/>
        </w:rPr>
        <w:t xml:space="preserve"> </w:t>
      </w:r>
      <w:r w:rsidRPr="00712340">
        <w:rPr>
          <w:rFonts w:ascii="GHEA Grapalat" w:hAnsi="GHEA Grapalat" w:cs="Times Armenian"/>
          <w:sz w:val="20"/>
        </w:rPr>
        <w:t>ծառայության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օգտագործման</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պահանջը</w:t>
      </w:r>
      <w:r w:rsidRPr="00E81BDB">
        <w:rPr>
          <w:rFonts w:ascii="GHEA Grapalat" w:hAnsi="GHEA Grapalat" w:cs="Sylfaen"/>
          <w:sz w:val="20"/>
          <w:lang w:val="pt-BR"/>
        </w:rPr>
        <w:t xml:space="preserve">, </w:t>
      </w:r>
      <w:r w:rsidRPr="00712340">
        <w:rPr>
          <w:rFonts w:ascii="GHEA Grapalat" w:hAnsi="GHEA Grapalat" w:cs="Sylfaen"/>
          <w:sz w:val="20"/>
        </w:rPr>
        <w:t>իսկ</w:t>
      </w:r>
      <w:r w:rsidRPr="00E81BDB">
        <w:rPr>
          <w:rFonts w:ascii="GHEA Grapalat" w:hAnsi="GHEA Grapalat" w:cs="Sylfaen"/>
          <w:sz w:val="20"/>
          <w:lang w:val="pt-BR"/>
        </w:rPr>
        <w:t xml:space="preserve"> </w:t>
      </w:r>
      <w:r w:rsidRPr="00712340">
        <w:rPr>
          <w:rFonts w:ascii="GHEA Grapalat" w:hAnsi="GHEA Grapalat" w:cs="Sylfaen"/>
          <w:sz w:val="20"/>
        </w:rPr>
        <w:t>Կատարողի</w:t>
      </w:r>
      <w:r w:rsidRPr="00E81BDB">
        <w:rPr>
          <w:rFonts w:ascii="GHEA Grapalat" w:hAnsi="GHEA Grapalat" w:cs="Sylfaen"/>
          <w:sz w:val="20"/>
          <w:lang w:val="pt-BR"/>
        </w:rPr>
        <w:t xml:space="preserve"> </w:t>
      </w:r>
      <w:r w:rsidRPr="00712340">
        <w:rPr>
          <w:rFonts w:ascii="GHEA Grapalat" w:hAnsi="GHEA Grapalat" w:cs="Sylfaen"/>
          <w:sz w:val="20"/>
        </w:rPr>
        <w:t>առաջարկությունը</w:t>
      </w:r>
      <w:r w:rsidRPr="00E81BDB">
        <w:rPr>
          <w:rFonts w:ascii="GHEA Grapalat" w:hAnsi="GHEA Grapalat" w:cs="Sylfaen"/>
          <w:sz w:val="20"/>
          <w:lang w:val="pt-BR"/>
        </w:rPr>
        <w:t xml:space="preserve"> </w:t>
      </w:r>
      <w:r w:rsidRPr="00712340">
        <w:rPr>
          <w:rFonts w:ascii="GHEA Grapalat" w:hAnsi="GHEA Grapalat" w:cs="Sylfaen"/>
          <w:sz w:val="20"/>
        </w:rPr>
        <w:t>ներկայացվել</w:t>
      </w:r>
      <w:r w:rsidRPr="00E81BDB">
        <w:rPr>
          <w:rFonts w:ascii="GHEA Grapalat" w:hAnsi="GHEA Grapalat" w:cs="Sylfaen"/>
          <w:sz w:val="20"/>
          <w:lang w:val="pt-BR"/>
        </w:rPr>
        <w:t xml:space="preserve"> </w:t>
      </w:r>
      <w:r w:rsidRPr="00712340">
        <w:rPr>
          <w:rFonts w:ascii="GHEA Grapalat" w:hAnsi="GHEA Grapalat" w:cs="Sylfaen"/>
          <w:sz w:val="20"/>
        </w:rPr>
        <w:t>է</w:t>
      </w:r>
      <w:r w:rsidRPr="00E81BDB">
        <w:rPr>
          <w:rFonts w:ascii="GHEA Grapalat" w:hAnsi="GHEA Grapalat" w:cs="Sylfaen"/>
          <w:sz w:val="20"/>
          <w:lang w:val="pt-BR"/>
        </w:rPr>
        <w:t xml:space="preserve"> </w:t>
      </w:r>
      <w:r w:rsidRPr="00712340">
        <w:rPr>
          <w:rFonts w:ascii="GHEA Grapalat" w:hAnsi="GHEA Grapalat" w:cs="Sylfaen"/>
          <w:sz w:val="20"/>
        </w:rPr>
        <w:t>ոչ</w:t>
      </w:r>
      <w:r w:rsidRPr="00E81BDB">
        <w:rPr>
          <w:rFonts w:ascii="GHEA Grapalat" w:hAnsi="GHEA Grapalat" w:cs="Sylfaen"/>
          <w:sz w:val="20"/>
          <w:lang w:val="pt-BR"/>
        </w:rPr>
        <w:t xml:space="preserve"> </w:t>
      </w:r>
      <w:r w:rsidRPr="00712340">
        <w:rPr>
          <w:rFonts w:ascii="GHEA Grapalat" w:hAnsi="GHEA Grapalat" w:cs="Sylfaen"/>
          <w:sz w:val="20"/>
        </w:rPr>
        <w:t>ուշ</w:t>
      </w:r>
      <w:r w:rsidRPr="00E81BDB">
        <w:rPr>
          <w:rFonts w:ascii="GHEA Grapalat" w:hAnsi="GHEA Grapalat" w:cs="Sylfaen"/>
          <w:sz w:val="20"/>
          <w:lang w:val="pt-BR"/>
        </w:rPr>
        <w:t xml:space="preserve">, </w:t>
      </w:r>
      <w:r w:rsidRPr="00712340">
        <w:rPr>
          <w:rFonts w:ascii="GHEA Grapalat" w:hAnsi="GHEA Grapalat" w:cs="Sylfaen"/>
          <w:sz w:val="20"/>
        </w:rPr>
        <w:t>քան</w:t>
      </w:r>
      <w:r w:rsidRPr="00E81BDB">
        <w:rPr>
          <w:rFonts w:ascii="GHEA Grapalat" w:hAnsi="GHEA Grapalat" w:cs="Sylfaen"/>
          <w:sz w:val="20"/>
          <w:lang w:val="pt-BR"/>
        </w:rPr>
        <w:t xml:space="preserve"> </w:t>
      </w:r>
      <w:r w:rsidRPr="00712340">
        <w:rPr>
          <w:rFonts w:ascii="GHEA Grapalat" w:hAnsi="GHEA Grapalat" w:cs="Sylfaen"/>
          <w:sz w:val="20"/>
        </w:rPr>
        <w:t>պայմանագրով</w:t>
      </w:r>
      <w:r w:rsidRPr="00E81BDB">
        <w:rPr>
          <w:rFonts w:ascii="GHEA Grapalat" w:hAnsi="GHEA Grapalat" w:cs="Sylfaen"/>
          <w:sz w:val="20"/>
          <w:lang w:val="pt-BR"/>
        </w:rPr>
        <w:t xml:space="preserve"> </w:t>
      </w:r>
      <w:r w:rsidRPr="00712340">
        <w:rPr>
          <w:rFonts w:ascii="GHEA Grapalat" w:hAnsi="GHEA Grapalat" w:cs="Sylfaen"/>
          <w:sz w:val="20"/>
        </w:rPr>
        <w:t>ի</w:t>
      </w:r>
      <w:r w:rsidRPr="00E81BDB">
        <w:rPr>
          <w:rFonts w:ascii="GHEA Grapalat" w:hAnsi="GHEA Grapalat" w:cs="Sylfaen"/>
          <w:sz w:val="20"/>
          <w:lang w:val="pt-BR"/>
        </w:rPr>
        <w:t xml:space="preserve"> </w:t>
      </w:r>
      <w:r w:rsidRPr="00712340">
        <w:rPr>
          <w:rFonts w:ascii="GHEA Grapalat" w:hAnsi="GHEA Grapalat" w:cs="Sylfaen"/>
          <w:sz w:val="20"/>
        </w:rPr>
        <w:t>սկզբանե</w:t>
      </w:r>
      <w:r w:rsidRPr="00E81BDB">
        <w:rPr>
          <w:rFonts w:ascii="GHEA Grapalat" w:hAnsi="GHEA Grapalat" w:cs="Sylfaen"/>
          <w:sz w:val="20"/>
          <w:lang w:val="pt-BR"/>
        </w:rPr>
        <w:t xml:space="preserve"> </w:t>
      </w:r>
      <w:r w:rsidRPr="00712340">
        <w:rPr>
          <w:rFonts w:ascii="GHEA Grapalat" w:hAnsi="GHEA Grapalat" w:cs="Sylfaen"/>
          <w:sz w:val="20"/>
        </w:rPr>
        <w:t>ծառայությունների</w:t>
      </w:r>
      <w:r w:rsidRPr="00E81BDB">
        <w:rPr>
          <w:rFonts w:ascii="GHEA Grapalat" w:hAnsi="GHEA Grapalat" w:cs="Sylfaen"/>
          <w:sz w:val="20"/>
          <w:lang w:val="pt-BR"/>
        </w:rPr>
        <w:t xml:space="preserve"> </w:t>
      </w:r>
      <w:r w:rsidRPr="00712340">
        <w:rPr>
          <w:rFonts w:ascii="GHEA Grapalat" w:hAnsi="GHEA Grapalat" w:cs="Sylfaen"/>
          <w:sz w:val="20"/>
        </w:rPr>
        <w:t>մատուցման</w:t>
      </w:r>
      <w:r w:rsidRPr="00E81BDB">
        <w:rPr>
          <w:rFonts w:ascii="GHEA Grapalat" w:hAnsi="GHEA Grapalat" w:cs="Sylfaen"/>
          <w:sz w:val="20"/>
          <w:lang w:val="pt-BR"/>
        </w:rPr>
        <w:t xml:space="preserve"> </w:t>
      </w:r>
      <w:r w:rsidRPr="00712340">
        <w:rPr>
          <w:rFonts w:ascii="GHEA Grapalat" w:hAnsi="GHEA Grapalat" w:cs="Sylfaen"/>
          <w:sz w:val="20"/>
        </w:rPr>
        <w:t>համար</w:t>
      </w:r>
      <w:r w:rsidRPr="00E81BDB">
        <w:rPr>
          <w:rFonts w:ascii="GHEA Grapalat" w:hAnsi="GHEA Grapalat" w:cs="Sylfaen"/>
          <w:sz w:val="20"/>
          <w:lang w:val="pt-BR"/>
        </w:rPr>
        <w:t xml:space="preserve"> </w:t>
      </w:r>
      <w:r w:rsidRPr="00712340">
        <w:rPr>
          <w:rFonts w:ascii="GHEA Grapalat" w:hAnsi="GHEA Grapalat" w:cs="Sylfaen"/>
          <w:sz w:val="20"/>
        </w:rPr>
        <w:t>սահմանված</w:t>
      </w:r>
      <w:r w:rsidRPr="00E81BDB">
        <w:rPr>
          <w:rFonts w:ascii="GHEA Grapalat" w:hAnsi="GHEA Grapalat" w:cs="Sylfaen"/>
          <w:sz w:val="20"/>
          <w:lang w:val="pt-BR"/>
        </w:rPr>
        <w:t xml:space="preserve"> </w:t>
      </w:r>
      <w:r w:rsidRPr="00712340">
        <w:rPr>
          <w:rFonts w:ascii="GHEA Grapalat" w:hAnsi="GHEA Grapalat" w:cs="Sylfaen"/>
          <w:sz w:val="20"/>
        </w:rPr>
        <w:t>ժամկետը</w:t>
      </w:r>
      <w:r w:rsidRPr="00E81BDB">
        <w:rPr>
          <w:rFonts w:ascii="GHEA Grapalat" w:hAnsi="GHEA Grapalat" w:cs="Sylfaen"/>
          <w:sz w:val="20"/>
          <w:lang w:val="pt-BR"/>
        </w:rPr>
        <w:t xml:space="preserve"> </w:t>
      </w:r>
      <w:r w:rsidRPr="00712340">
        <w:rPr>
          <w:rFonts w:ascii="GHEA Grapalat" w:hAnsi="GHEA Grapalat" w:cs="Sylfaen"/>
          <w:sz w:val="20"/>
        </w:rPr>
        <w:t>լրանալուց</w:t>
      </w:r>
      <w:r w:rsidRPr="00E81BDB">
        <w:rPr>
          <w:rFonts w:ascii="GHEA Grapalat" w:hAnsi="GHEA Grapalat" w:cs="Sylfaen"/>
          <w:sz w:val="20"/>
          <w:lang w:val="pt-BR"/>
        </w:rPr>
        <w:t xml:space="preserve"> </w:t>
      </w:r>
      <w:r w:rsidRPr="00712340">
        <w:rPr>
          <w:rFonts w:ascii="GHEA Grapalat" w:hAnsi="GHEA Grapalat" w:cs="Sylfaen"/>
          <w:sz w:val="20"/>
        </w:rPr>
        <w:t>առնվազն</w:t>
      </w:r>
      <w:r w:rsidRPr="00E81BDB">
        <w:rPr>
          <w:rFonts w:ascii="GHEA Grapalat" w:hAnsi="GHEA Grapalat" w:cs="Sylfaen"/>
          <w:sz w:val="20"/>
          <w:lang w:val="pt-BR"/>
        </w:rPr>
        <w:t xml:space="preserve"> 5 </w:t>
      </w:r>
      <w:r w:rsidRPr="00712340">
        <w:rPr>
          <w:rFonts w:ascii="GHEA Grapalat" w:hAnsi="GHEA Grapalat" w:cs="Sylfaen"/>
          <w:sz w:val="20"/>
        </w:rPr>
        <w:t>օրացուցային</w:t>
      </w:r>
      <w:r w:rsidRPr="00E81BDB">
        <w:rPr>
          <w:rFonts w:ascii="GHEA Grapalat" w:hAnsi="GHEA Grapalat" w:cs="Sylfaen"/>
          <w:sz w:val="20"/>
          <w:lang w:val="pt-BR"/>
        </w:rPr>
        <w:t xml:space="preserve"> </w:t>
      </w:r>
      <w:r w:rsidRPr="00712340">
        <w:rPr>
          <w:rFonts w:ascii="GHEA Grapalat" w:hAnsi="GHEA Grapalat" w:cs="Sylfaen"/>
          <w:sz w:val="20"/>
        </w:rPr>
        <w:t>օր</w:t>
      </w:r>
      <w:r w:rsidRPr="00E81BDB">
        <w:rPr>
          <w:rFonts w:ascii="GHEA Grapalat" w:hAnsi="GHEA Grapalat" w:cs="Sylfaen"/>
          <w:sz w:val="20"/>
          <w:lang w:val="pt-BR"/>
        </w:rPr>
        <w:t xml:space="preserve"> </w:t>
      </w:r>
      <w:r w:rsidRPr="00712340">
        <w:rPr>
          <w:rFonts w:ascii="GHEA Grapalat" w:hAnsi="GHEA Grapalat" w:cs="Sylfaen"/>
          <w:sz w:val="20"/>
        </w:rPr>
        <w:t>առաջ</w:t>
      </w:r>
      <w:r w:rsidRPr="00712340">
        <w:rPr>
          <w:rFonts w:ascii="GHEA Grapalat" w:hAnsi="GHEA Grapalat" w:cs="Sylfaen"/>
          <w:sz w:val="20"/>
          <w:lang w:val="pt-BR"/>
        </w:rPr>
        <w:t>: Ընդ որում սույն կետով սահմանված դեպքում ծ</w:t>
      </w:r>
      <w:r w:rsidRPr="00712340">
        <w:rPr>
          <w:rFonts w:ascii="GHEA Grapalat" w:hAnsi="GHEA Grapalat" w:cs="Times Armenian"/>
          <w:sz w:val="20"/>
          <w:lang w:val="pt-BR"/>
        </w:rPr>
        <w:t>առայության</w:t>
      </w:r>
      <w:r w:rsidRPr="00712340">
        <w:rPr>
          <w:rFonts w:ascii="GHEA Grapalat" w:hAnsi="GHEA Grapalat" w:cs="Times Armenian"/>
          <w:sz w:val="20"/>
          <w:lang w:val="hy-AM"/>
        </w:rPr>
        <w:t xml:space="preserve"> </w:t>
      </w:r>
      <w:r w:rsidRPr="00712340">
        <w:rPr>
          <w:rFonts w:ascii="GHEA Grapalat" w:hAnsi="GHEA Grapalat" w:cs="Times Armenian"/>
          <w:sz w:val="20"/>
        </w:rPr>
        <w:t>մատուց</w:t>
      </w:r>
      <w:r w:rsidRPr="00712340">
        <w:rPr>
          <w:rFonts w:ascii="GHEA Grapalat" w:hAnsi="GHEA Grapalat" w:cs="Sylfaen"/>
          <w:sz w:val="20"/>
          <w:lang w:val="hy-AM"/>
        </w:rPr>
        <w:t>ման</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ժամկետը</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երկարաձգվել</w:t>
      </w:r>
      <w:r w:rsidRPr="00712340">
        <w:rPr>
          <w:rFonts w:ascii="GHEA Grapalat" w:hAnsi="GHEA Grapalat" w:cs="Times Armenian"/>
          <w:sz w:val="20"/>
          <w:lang w:val="hy-AM"/>
        </w:rPr>
        <w:t xml:space="preserve"> </w:t>
      </w:r>
      <w:r w:rsidRPr="00712340">
        <w:rPr>
          <w:rFonts w:ascii="GHEA Grapalat" w:hAnsi="GHEA Grapalat" w:cs="Times Armenian"/>
          <w:sz w:val="20"/>
        </w:rPr>
        <w:t>մեկ</w:t>
      </w:r>
      <w:r w:rsidRPr="00712340">
        <w:rPr>
          <w:rFonts w:ascii="GHEA Grapalat" w:hAnsi="GHEA Grapalat" w:cs="Times Armenian"/>
          <w:sz w:val="20"/>
          <w:lang w:val="pt-BR"/>
        </w:rPr>
        <w:t xml:space="preserve"> </w:t>
      </w:r>
      <w:r w:rsidRPr="00712340">
        <w:rPr>
          <w:rFonts w:ascii="GHEA Grapalat" w:hAnsi="GHEA Grapalat" w:cs="Times Armenian"/>
          <w:sz w:val="20"/>
        </w:rPr>
        <w:t>անգամ</w:t>
      </w:r>
      <w:r w:rsidRPr="00712340">
        <w:rPr>
          <w:rFonts w:ascii="GHEA Grapalat" w:hAnsi="GHEA Grapalat" w:cs="Times Armenian"/>
          <w:sz w:val="20"/>
          <w:lang w:val="pt-BR"/>
        </w:rPr>
        <w:t xml:space="preserve"> </w:t>
      </w:r>
      <w:r w:rsidRPr="00712340">
        <w:rPr>
          <w:rFonts w:ascii="GHEA Grapalat" w:hAnsi="GHEA Grapalat" w:cs="Sylfaen"/>
          <w:sz w:val="20"/>
          <w:lang w:val="hy-AM"/>
        </w:rPr>
        <w:t>մինչև</w:t>
      </w:r>
      <w:r w:rsidRPr="00712340">
        <w:rPr>
          <w:rFonts w:ascii="GHEA Grapalat" w:hAnsi="GHEA Grapalat" w:cs="Sylfaen"/>
          <w:sz w:val="20"/>
          <w:lang w:val="pt-BR"/>
        </w:rPr>
        <w:t xml:space="preserve"> 30 </w:t>
      </w:r>
      <w:r w:rsidRPr="00712340">
        <w:rPr>
          <w:rFonts w:ascii="GHEA Grapalat" w:hAnsi="GHEA Grapalat" w:cs="Sylfaen"/>
          <w:sz w:val="20"/>
        </w:rPr>
        <w:t>օրացուցային</w:t>
      </w:r>
      <w:r w:rsidRPr="00712340">
        <w:rPr>
          <w:rFonts w:ascii="GHEA Grapalat" w:hAnsi="GHEA Grapalat" w:cs="Sylfaen"/>
          <w:sz w:val="20"/>
          <w:lang w:val="pt-BR"/>
        </w:rPr>
        <w:t xml:space="preserve"> </w:t>
      </w:r>
      <w:r w:rsidRPr="00712340">
        <w:rPr>
          <w:rFonts w:ascii="GHEA Grapalat" w:hAnsi="GHEA Grapalat" w:cs="Sylfaen"/>
          <w:sz w:val="20"/>
        </w:rPr>
        <w:t>օրով</w:t>
      </w:r>
      <w:r w:rsidRPr="00712340">
        <w:rPr>
          <w:rFonts w:ascii="GHEA Grapalat" w:hAnsi="GHEA Grapalat" w:cs="Sylfaen"/>
          <w:sz w:val="20"/>
          <w:lang w:val="pt-BR"/>
        </w:rPr>
        <w:t>, բայց ոչ ավել քան  պայմանագրով սահմանված ժամկետն է:</w:t>
      </w:r>
    </w:p>
    <w:p w:rsidR="003337BC" w:rsidRPr="00712340" w:rsidRDefault="003337BC" w:rsidP="003337BC">
      <w:pPr>
        <w:tabs>
          <w:tab w:val="left" w:pos="720"/>
        </w:tabs>
        <w:jc w:val="both"/>
        <w:rPr>
          <w:rFonts w:ascii="GHEA Grapalat" w:hAnsi="GHEA Grapalat"/>
          <w:sz w:val="20"/>
          <w:lang w:val="hy-AM"/>
        </w:rPr>
      </w:pPr>
      <w:r w:rsidRPr="0071234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37BC" w:rsidRPr="00712340" w:rsidRDefault="003337BC" w:rsidP="003337BC">
      <w:pPr>
        <w:tabs>
          <w:tab w:val="left" w:pos="720"/>
        </w:tabs>
        <w:jc w:val="both"/>
        <w:rPr>
          <w:rFonts w:ascii="GHEA Grapalat" w:hAnsi="GHEA Grapalat"/>
          <w:sz w:val="20"/>
          <w:lang w:val="hy-AM"/>
        </w:rPr>
      </w:pPr>
      <w:r w:rsidRPr="0071234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37BC" w:rsidRPr="00712340" w:rsidRDefault="003337BC" w:rsidP="003337BC">
      <w:pPr>
        <w:ind w:firstLine="567"/>
        <w:jc w:val="both"/>
        <w:rPr>
          <w:rFonts w:ascii="GHEA Grapalat" w:hAnsi="GHEA Grapalat"/>
          <w:sz w:val="20"/>
          <w:szCs w:val="20"/>
          <w:lang w:val="hy-AM" w:eastAsia="ru-RU"/>
        </w:rPr>
      </w:pPr>
      <w:r w:rsidRPr="00712340">
        <w:rPr>
          <w:rFonts w:ascii="GHEA Grapalat" w:hAnsi="GHEA Grapalat"/>
          <w:sz w:val="20"/>
          <w:lang w:val="hy-AM"/>
        </w:rPr>
        <w:tab/>
        <w:t>7.10 Պ</w:t>
      </w:r>
      <w:r w:rsidRPr="00712340">
        <w:rPr>
          <w:rFonts w:ascii="GHEA Grapalat" w:hAnsi="GHEA Grapalat"/>
          <w:spacing w:val="-4"/>
          <w:sz w:val="20"/>
          <w:szCs w:val="20"/>
          <w:lang w:val="hy-AM" w:eastAsia="ru-RU"/>
        </w:rPr>
        <w:t xml:space="preserve">այմանագիրը չի </w:t>
      </w:r>
      <w:r w:rsidRPr="00712340">
        <w:rPr>
          <w:rFonts w:ascii="GHEA Grapalat" w:hAnsi="GHEA Grapalat"/>
          <w:sz w:val="20"/>
          <w:szCs w:val="20"/>
          <w:lang w:val="hy-AM" w:eastAsia="ru-RU"/>
        </w:rPr>
        <w:t>կարող փոփոխվել կողմերի պարտա</w:t>
      </w:r>
      <w:r w:rsidRPr="00712340">
        <w:rPr>
          <w:rFonts w:ascii="GHEA Grapalat" w:hAnsi="GHEA Grapalat"/>
          <w:sz w:val="20"/>
          <w:szCs w:val="20"/>
          <w:lang w:val="hy-AM" w:eastAsia="ru-RU"/>
        </w:rPr>
        <w:softHyphen/>
        <w:t>վորու</w:t>
      </w:r>
      <w:r w:rsidRPr="00712340">
        <w:rPr>
          <w:rFonts w:ascii="GHEA Grapalat" w:hAnsi="GHEA Grapalat"/>
          <w:sz w:val="20"/>
          <w:szCs w:val="20"/>
          <w:lang w:val="hy-AM" w:eastAsia="ru-RU"/>
        </w:rPr>
        <w:softHyphen/>
        <w:t>թյունների մասնակի չկատարման հետևանքով</w:t>
      </w:r>
      <w:r w:rsidRPr="00712340" w:rsidDel="00591DE3">
        <w:rPr>
          <w:rFonts w:ascii="GHEA Grapalat" w:hAnsi="GHEA Grapalat"/>
          <w:sz w:val="20"/>
          <w:szCs w:val="20"/>
          <w:lang w:val="hy-AM" w:eastAsia="ru-RU"/>
        </w:rPr>
        <w:t xml:space="preserve"> </w:t>
      </w:r>
      <w:r w:rsidRPr="0071234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3337BC" w:rsidRPr="00E81BDB" w:rsidRDefault="003337BC" w:rsidP="003337BC">
      <w:pPr>
        <w:ind w:firstLine="567"/>
        <w:jc w:val="both"/>
        <w:rPr>
          <w:rFonts w:ascii="GHEA Grapalat" w:hAnsi="GHEA Grapalat"/>
          <w:sz w:val="20"/>
          <w:szCs w:val="20"/>
          <w:lang w:val="hy-AM" w:eastAsia="ru-RU"/>
        </w:rPr>
      </w:pPr>
      <w:r w:rsidRPr="00712340">
        <w:rPr>
          <w:rFonts w:ascii="GHEA Grapalat" w:hAnsi="GHEA Grapalat"/>
          <w:sz w:val="20"/>
          <w:szCs w:val="20"/>
          <w:lang w:val="hy-AM" w:eastAsia="ru-RU"/>
        </w:rPr>
        <w:t>7.11 Կատարողի կողմից ստանձնած պարտավորությունները չկատա</w:t>
      </w:r>
      <w:r w:rsidRPr="0071234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Pr="00E81BDB">
        <w:rPr>
          <w:rFonts w:ascii="GHEA Grapalat" w:hAnsi="GHEA Grapalat"/>
          <w:sz w:val="20"/>
          <w:szCs w:val="20"/>
          <w:lang w:val="hy-AM" w:eastAsia="ru-RU"/>
        </w:rPr>
        <w:t xml:space="preserve"> </w:t>
      </w:r>
      <w:bookmarkStart w:id="20" w:name="_Hlk23253914"/>
      <w:r w:rsidRPr="0071234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E81BDB">
        <w:rPr>
          <w:rFonts w:ascii="GHEA Grapalat" w:hAnsi="GHEA Grapalat"/>
          <w:sz w:val="20"/>
          <w:szCs w:val="20"/>
          <w:lang w:val="hy-AM" w:eastAsia="ru-RU"/>
        </w:rPr>
        <w:t xml:space="preserve">Պատվիրատուն </w:t>
      </w:r>
      <w:r w:rsidRPr="00712340">
        <w:rPr>
          <w:rFonts w:ascii="GHEA Grapalat" w:hAnsi="GHEA Grapalat"/>
          <w:sz w:val="20"/>
          <w:szCs w:val="20"/>
          <w:lang w:val="hy-AM" w:eastAsia="ru-RU"/>
        </w:rPr>
        <w:t xml:space="preserve">ուղարկվում է նաև </w:t>
      </w:r>
      <w:r w:rsidRPr="00E81BDB">
        <w:rPr>
          <w:rFonts w:ascii="GHEA Grapalat" w:hAnsi="GHEA Grapalat"/>
          <w:sz w:val="20"/>
          <w:szCs w:val="20"/>
          <w:lang w:val="hy-AM" w:eastAsia="ru-RU"/>
        </w:rPr>
        <w:t xml:space="preserve">Կատարողի </w:t>
      </w:r>
      <w:r w:rsidRPr="00712340">
        <w:rPr>
          <w:rFonts w:ascii="GHEA Grapalat" w:hAnsi="GHEA Grapalat"/>
          <w:sz w:val="20"/>
          <w:szCs w:val="20"/>
          <w:lang w:val="hy-AM" w:eastAsia="ru-RU"/>
        </w:rPr>
        <w:t>էլեկտրոնային փոստին:</w:t>
      </w:r>
      <w:bookmarkEnd w:id="20"/>
    </w:p>
    <w:p w:rsidR="003337BC" w:rsidRPr="00712340" w:rsidRDefault="003337BC" w:rsidP="003337BC">
      <w:pPr>
        <w:ind w:firstLine="567"/>
        <w:jc w:val="both"/>
        <w:rPr>
          <w:rFonts w:ascii="GHEA Grapalat" w:hAnsi="GHEA Grapalat"/>
          <w:sz w:val="20"/>
          <w:lang w:val="hy-AM"/>
        </w:rPr>
      </w:pPr>
      <w:r w:rsidRPr="00712340">
        <w:rPr>
          <w:rFonts w:ascii="GHEA Grapalat" w:hAnsi="GHEA Grapalat"/>
          <w:sz w:val="20"/>
          <w:lang w:val="hy-AM"/>
        </w:rPr>
        <w:t>7.12 Սույն պայմանագրի կապակցությամբ ծագած</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բանակցությունների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միջոցով։</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Համաձայնություն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ձեռք</w:t>
      </w:r>
      <w:r w:rsidRPr="00712340">
        <w:rPr>
          <w:rFonts w:ascii="GHEA Grapalat" w:hAnsi="GHEA Grapalat" w:cs="Times Armenian"/>
          <w:sz w:val="20"/>
          <w:lang w:val="hy-AM"/>
        </w:rPr>
        <w:t xml:space="preserve"> </w:t>
      </w:r>
      <w:r w:rsidRPr="00712340">
        <w:rPr>
          <w:rFonts w:ascii="GHEA Grapalat" w:hAnsi="GHEA Grapalat" w:cs="Sylfaen"/>
          <w:sz w:val="20"/>
          <w:lang w:val="hy-AM"/>
        </w:rPr>
        <w:t>չբերելու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դեպքում</w:t>
      </w:r>
      <w:r w:rsidRPr="00712340">
        <w:rPr>
          <w:rFonts w:ascii="GHEA Grapalat" w:hAnsi="GHEA Grapalat" w:cs="Times Armenian"/>
          <w:sz w:val="20"/>
          <w:lang w:val="hy-AM"/>
        </w:rPr>
        <w:t xml:space="preserve"> </w:t>
      </w:r>
      <w:r w:rsidRPr="00712340">
        <w:rPr>
          <w:rFonts w:ascii="GHEA Grapalat" w:hAnsi="GHEA Grapalat" w:cs="Sylfaen"/>
          <w:sz w:val="20"/>
          <w:lang w:val="hy-AM"/>
        </w:rPr>
        <w:t>վեճերը</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ՀՀ </w:t>
      </w:r>
      <w:r w:rsidRPr="00712340">
        <w:rPr>
          <w:rFonts w:ascii="GHEA Grapalat" w:hAnsi="GHEA Grapalat" w:cs="Sylfaen"/>
          <w:sz w:val="20"/>
          <w:lang w:val="hy-AM"/>
        </w:rPr>
        <w:t>դատարաններում</w:t>
      </w:r>
      <w:r w:rsidRPr="00712340">
        <w:rPr>
          <w:rFonts w:ascii="GHEA Grapalat" w:hAnsi="GHEA Grapalat"/>
          <w:sz w:val="20"/>
          <w:lang w:val="hy-AM"/>
        </w:rPr>
        <w:t>։</w:t>
      </w:r>
    </w:p>
    <w:p w:rsidR="003337BC" w:rsidRPr="00712340" w:rsidRDefault="003337BC" w:rsidP="003337BC">
      <w:pPr>
        <w:ind w:firstLine="567"/>
        <w:jc w:val="both"/>
        <w:rPr>
          <w:rFonts w:ascii="GHEA Grapalat" w:hAnsi="GHEA Grapalat"/>
          <w:sz w:val="20"/>
          <w:lang w:val="hy-AM"/>
        </w:rPr>
      </w:pPr>
      <w:r w:rsidRPr="00712340">
        <w:rPr>
          <w:rFonts w:ascii="GHEA Grapalat" w:hAnsi="GHEA Grapalat"/>
          <w:sz w:val="20"/>
          <w:lang w:val="hy-AM"/>
        </w:rPr>
        <w:t xml:space="preserve">7.13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կազմված</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Times Armenian"/>
          <w:b/>
          <w:sz w:val="20"/>
          <w:lang w:val="hy-AM"/>
        </w:rPr>
        <w:t xml:space="preserve">____ </w:t>
      </w:r>
      <w:r w:rsidRPr="00712340">
        <w:rPr>
          <w:rFonts w:ascii="GHEA Grapalat" w:hAnsi="GHEA Grapalat" w:cs="Sylfaen"/>
          <w:sz w:val="20"/>
          <w:lang w:val="hy-AM"/>
        </w:rPr>
        <w:t>էջից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երկու</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օրինակից</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ունեն</w:t>
      </w:r>
      <w:r w:rsidRPr="00712340">
        <w:rPr>
          <w:rFonts w:ascii="GHEA Grapalat" w:hAnsi="GHEA Grapalat" w:cs="Times Armenian"/>
          <w:sz w:val="20"/>
          <w:lang w:val="hy-AM"/>
        </w:rPr>
        <w:t xml:space="preserve"> </w:t>
      </w:r>
      <w:r w:rsidRPr="00712340">
        <w:rPr>
          <w:rFonts w:ascii="GHEA Grapalat" w:hAnsi="GHEA Grapalat" w:cs="Sylfaen"/>
          <w:sz w:val="20"/>
          <w:lang w:val="hy-AM"/>
        </w:rPr>
        <w:t>հավասարազոր</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իրավաբանական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ուժ</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N 2, N 3 և N 3.1 </w:t>
      </w:r>
      <w:r w:rsidRPr="00712340">
        <w:rPr>
          <w:rFonts w:ascii="GHEA Grapalat" w:hAnsi="GHEA Grapalat" w:cs="Sylfaen"/>
          <w:sz w:val="20"/>
          <w:lang w:val="hy-AM"/>
        </w:rPr>
        <w:t>հավելվածները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հանդիսանում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անբաժանելի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մասը</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 xml:space="preserve"> </w:t>
      </w:r>
      <w:r w:rsidRPr="00712340">
        <w:rPr>
          <w:rFonts w:ascii="GHEA Grapalat" w:hAnsi="GHEA Grapalat" w:cs="Sylfaen"/>
          <w:sz w:val="20"/>
          <w:lang w:val="hy-AM"/>
        </w:rPr>
        <w:t>տրվում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 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մեկ</w:t>
      </w:r>
      <w:r w:rsidRPr="00712340">
        <w:rPr>
          <w:rFonts w:ascii="GHEA Grapalat" w:hAnsi="GHEA Grapalat" w:cs="Times Armenian"/>
          <w:sz w:val="20"/>
          <w:lang w:val="hy-AM"/>
        </w:rPr>
        <w:t xml:space="preserve"> </w:t>
      </w:r>
      <w:r w:rsidRPr="00712340">
        <w:rPr>
          <w:rFonts w:ascii="GHEA Grapalat" w:hAnsi="GHEA Grapalat" w:cs="Sylfaen"/>
          <w:sz w:val="20"/>
          <w:lang w:val="hy-AM"/>
        </w:rPr>
        <w:t>օրինակ</w:t>
      </w:r>
      <w:r w:rsidRPr="00712340">
        <w:rPr>
          <w:rFonts w:ascii="GHEA Grapalat" w:hAnsi="GHEA Grapalat"/>
          <w:sz w:val="20"/>
          <w:lang w:val="hy-AM"/>
        </w:rPr>
        <w:t>։</w:t>
      </w:r>
    </w:p>
    <w:p w:rsidR="003337BC" w:rsidRPr="00712340" w:rsidRDefault="003337BC" w:rsidP="003337BC">
      <w:pPr>
        <w:ind w:firstLine="567"/>
        <w:jc w:val="both"/>
        <w:rPr>
          <w:rFonts w:ascii="GHEA Grapalat" w:hAnsi="GHEA Grapalat"/>
          <w:bCs/>
          <w:sz w:val="20"/>
          <w:lang w:val="hy-AM"/>
        </w:rPr>
      </w:pPr>
      <w:r w:rsidRPr="00712340">
        <w:rPr>
          <w:rFonts w:ascii="GHEA Grapalat" w:hAnsi="GHEA Grapalat"/>
          <w:sz w:val="20"/>
          <w:lang w:val="hy-AM"/>
        </w:rPr>
        <w:t xml:space="preserve">7.14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նկատմամբ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կիրառվում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Հայաստանի Հանրապետության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իրավունքը</w:t>
      </w:r>
      <w:r w:rsidRPr="00712340">
        <w:rPr>
          <w:rFonts w:ascii="GHEA Grapalat" w:hAnsi="GHEA Grapalat"/>
          <w:sz w:val="20"/>
          <w:lang w:val="hy-AM"/>
        </w:rPr>
        <w:t>։</w:t>
      </w:r>
    </w:p>
    <w:p w:rsidR="003337BC" w:rsidRPr="008D0F13" w:rsidRDefault="003337BC" w:rsidP="003337BC">
      <w:pPr>
        <w:ind w:firstLine="567"/>
        <w:jc w:val="both"/>
        <w:rPr>
          <w:rFonts w:ascii="GHEA Grapalat" w:hAnsi="GHEA Grapalat"/>
          <w:color w:val="FFFFFF"/>
          <w:sz w:val="20"/>
          <w:szCs w:val="20"/>
          <w:vertAlign w:val="superscript"/>
          <w:lang w:val="hy-AM" w:eastAsia="ru-RU"/>
        </w:rPr>
      </w:pPr>
      <w:r w:rsidRPr="00712340">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Pr>
          <w:rFonts w:ascii="GHEA Grapalat" w:hAnsi="GHEA Grapalat"/>
          <w:sz w:val="20"/>
          <w:szCs w:val="20"/>
          <w:lang w:val="hy-AM" w:eastAsia="ru-RU"/>
        </w:rPr>
        <w:t>քսանհինգա</w:t>
      </w:r>
      <w:r w:rsidRPr="00E81BDB">
        <w:rPr>
          <w:rFonts w:ascii="GHEA Grapalat" w:hAnsi="GHEA Grapalat"/>
          <w:sz w:val="20"/>
          <w:szCs w:val="20"/>
          <w:lang w:val="hy-AM" w:eastAsia="ru-RU"/>
        </w:rPr>
        <w:t>պատիկը</w:t>
      </w:r>
      <w:r w:rsidRPr="00712340">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Pr="00E81BDB">
        <w:rPr>
          <w:rFonts w:ascii="GHEA Grapalat" w:hAnsi="GHEA Grapalat"/>
          <w:sz w:val="20"/>
          <w:szCs w:val="20"/>
          <w:lang w:val="hy-AM" w:eastAsia="ru-RU"/>
        </w:rPr>
        <w:t xml:space="preserve">որակավորման և </w:t>
      </w:r>
      <w:r w:rsidRPr="00712340">
        <w:rPr>
          <w:rFonts w:ascii="GHEA Grapalat" w:hAnsi="GHEA Grapalat"/>
          <w:sz w:val="20"/>
          <w:szCs w:val="20"/>
          <w:lang w:val="hy-AM" w:eastAsia="ru-RU"/>
        </w:rPr>
        <w:t>պայմանագրի ապահովում</w:t>
      </w:r>
      <w:r w:rsidRPr="00E81BDB">
        <w:rPr>
          <w:rFonts w:ascii="GHEA Grapalat" w:hAnsi="GHEA Grapalat"/>
          <w:sz w:val="20"/>
          <w:szCs w:val="20"/>
          <w:lang w:val="hy-AM" w:eastAsia="ru-RU"/>
        </w:rPr>
        <w:t>ներ</w:t>
      </w:r>
      <w:r w:rsidRPr="00712340">
        <w:rPr>
          <w:rFonts w:ascii="GHEA Grapalat" w:hAnsi="GHEA Grapalat"/>
          <w:sz w:val="20"/>
          <w:szCs w:val="20"/>
          <w:lang w:val="hy-AM" w:eastAsia="ru-RU"/>
        </w:rPr>
        <w:t>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w:t>
      </w:r>
      <w:r w:rsidRPr="00E81BDB">
        <w:rPr>
          <w:rFonts w:ascii="GHEA Grapalat" w:hAnsi="GHEA Grapalat"/>
          <w:sz w:val="20"/>
          <w:szCs w:val="20"/>
          <w:lang w:val="hy-AM" w:eastAsia="ru-RU"/>
        </w:rPr>
        <w:t>7</w:t>
      </w:r>
      <w:r w:rsidRPr="00712340">
        <w:rPr>
          <w:rFonts w:ascii="GHEA Grapalat" w:hAnsi="GHEA Grapalat"/>
          <w:sz w:val="20"/>
          <w:szCs w:val="20"/>
          <w:lang w:val="hy-AM" w:eastAsia="ru-RU"/>
        </w:rPr>
        <w:t xml:space="preserve">-րդ ենթակետի «բ» պարբերության պահանջները: Ընդ որում, Կատարողը համաձայնագիրը կնքում, իսկ տուժանքի ձևով ներկայացված </w:t>
      </w:r>
      <w:r w:rsidRPr="00E81BDB">
        <w:rPr>
          <w:rFonts w:ascii="GHEA Grapalat" w:hAnsi="GHEA Grapalat"/>
          <w:sz w:val="20"/>
          <w:szCs w:val="20"/>
          <w:lang w:val="hy-AM" w:eastAsia="ru-RU"/>
        </w:rPr>
        <w:t xml:space="preserve">որակավորման և </w:t>
      </w:r>
      <w:r w:rsidRPr="00712340">
        <w:rPr>
          <w:rFonts w:ascii="GHEA Grapalat" w:hAnsi="GHEA Grapalat"/>
          <w:sz w:val="20"/>
          <w:szCs w:val="20"/>
          <w:lang w:val="hy-AM" w:eastAsia="ru-RU"/>
        </w:rPr>
        <w:t>պայմանագրի ապահով</w:t>
      </w:r>
      <w:r w:rsidRPr="00E81BDB">
        <w:rPr>
          <w:rFonts w:ascii="GHEA Grapalat" w:hAnsi="GHEA Grapalat"/>
          <w:sz w:val="20"/>
          <w:szCs w:val="20"/>
          <w:lang w:val="hy-AM" w:eastAsia="ru-RU"/>
        </w:rPr>
        <w:t>ումների</w:t>
      </w:r>
      <w:r w:rsidRPr="00712340">
        <w:rPr>
          <w:rFonts w:ascii="GHEA Grapalat" w:hAnsi="GHEA Grapalat"/>
          <w:sz w:val="20"/>
          <w:szCs w:val="20"/>
          <w:lang w:val="hy-AM" w:eastAsia="ru-RU"/>
        </w:rPr>
        <w:t xml:space="preserve"> փոխարինման դեպքում նաև նոր ապահովում</w:t>
      </w:r>
      <w:r w:rsidRPr="00E81BDB">
        <w:rPr>
          <w:rFonts w:ascii="GHEA Grapalat" w:hAnsi="GHEA Grapalat"/>
          <w:sz w:val="20"/>
          <w:szCs w:val="20"/>
          <w:lang w:val="hy-AM" w:eastAsia="ru-RU"/>
        </w:rPr>
        <w:t>ներ</w:t>
      </w:r>
      <w:r w:rsidRPr="00712340">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8D0F13">
        <w:rPr>
          <w:rFonts w:ascii="GHEA Grapalat" w:hAnsi="GHEA Grapalat"/>
          <w:sz w:val="20"/>
          <w:szCs w:val="20"/>
          <w:vertAlign w:val="superscript"/>
          <w:lang w:val="hy-AM" w:eastAsia="ru-RU"/>
        </w:rPr>
        <w:t>24</w:t>
      </w:r>
      <w:r>
        <w:rPr>
          <w:rStyle w:val="af6"/>
          <w:rFonts w:ascii="GHEA Grapalat" w:hAnsi="GHEA Grapalat"/>
          <w:color w:val="FFFFFF"/>
          <w:sz w:val="20"/>
          <w:szCs w:val="20"/>
          <w:lang w:val="hy-AM" w:eastAsia="ru-RU"/>
        </w:rPr>
        <w:footnoteReference w:customMarkFollows="1" w:id="22"/>
        <w:t>24</w:t>
      </w:r>
      <w:r w:rsidRPr="008D0F13">
        <w:rPr>
          <w:rFonts w:ascii="GHEA Grapalat" w:hAnsi="GHEA Grapalat"/>
          <w:color w:val="FFFFFF"/>
          <w:sz w:val="20"/>
          <w:szCs w:val="20"/>
          <w:vertAlign w:val="superscript"/>
          <w:lang w:val="hy-AM" w:eastAsia="ru-RU"/>
        </w:rPr>
        <w:t>36</w:t>
      </w:r>
    </w:p>
    <w:p w:rsidR="003337BC" w:rsidRPr="00712340" w:rsidRDefault="003337BC" w:rsidP="003337BC">
      <w:pPr>
        <w:ind w:firstLine="567"/>
        <w:jc w:val="both"/>
        <w:rPr>
          <w:rFonts w:ascii="GHEA Grapalat" w:hAnsi="GHEA Grapalat"/>
          <w:sz w:val="20"/>
          <w:szCs w:val="20"/>
          <w:lang w:val="hy-AM" w:eastAsia="ru-RU"/>
        </w:rPr>
      </w:pPr>
      <w:r w:rsidRPr="00712340">
        <w:rPr>
          <w:rStyle w:val="af6"/>
          <w:rFonts w:ascii="GHEA Grapalat" w:hAnsi="GHEA Grapalat"/>
          <w:color w:val="FFFFFF"/>
          <w:sz w:val="20"/>
          <w:szCs w:val="20"/>
          <w:lang w:val="hy-AM" w:eastAsia="ru-RU"/>
        </w:rPr>
        <w:lastRenderedPageBreak/>
        <w:footnoteReference w:id="23"/>
      </w:r>
    </w:p>
    <w:p w:rsidR="003337BC" w:rsidRPr="00712340" w:rsidRDefault="003337BC" w:rsidP="003337BC">
      <w:pPr>
        <w:rPr>
          <w:rFonts w:ascii="GHEA Grapalat" w:hAnsi="GHEA Grapalat"/>
          <w:sz w:val="20"/>
          <w:lang w:val="hy-AM"/>
        </w:rPr>
      </w:pPr>
    </w:p>
    <w:p w:rsidR="003337BC" w:rsidRPr="00712340" w:rsidRDefault="003337BC" w:rsidP="003337BC">
      <w:pPr>
        <w:ind w:firstLine="720"/>
        <w:jc w:val="both"/>
        <w:rPr>
          <w:rFonts w:ascii="GHEA Grapalat" w:hAnsi="GHEA Grapalat" w:cs="Sylfaen"/>
          <w:sz w:val="20"/>
          <w:lang w:val="hy-AM"/>
        </w:rPr>
      </w:pPr>
      <w:r w:rsidRPr="00712340">
        <w:rPr>
          <w:rFonts w:ascii="GHEA Grapalat" w:hAnsi="GHEA Grapalat" w:cs="Sylfaen"/>
          <w:b/>
          <w:sz w:val="20"/>
          <w:lang w:val="hy-AM"/>
        </w:rPr>
        <w:t>8.</w:t>
      </w:r>
      <w:r w:rsidRPr="00712340">
        <w:rPr>
          <w:rFonts w:ascii="GHEA Grapalat" w:hAnsi="GHEA Grapalat" w:cs="Sylfaen"/>
          <w:sz w:val="20"/>
          <w:lang w:val="hy-AM"/>
        </w:rPr>
        <w:t xml:space="preserve"> </w:t>
      </w:r>
      <w:r w:rsidRPr="00712340">
        <w:rPr>
          <w:rFonts w:ascii="GHEA Grapalat" w:hAnsi="GHEA Grapalat" w:cs="Sylfaen"/>
          <w:b/>
          <w:sz w:val="20"/>
          <w:lang w:val="nb-NO"/>
        </w:rPr>
        <w:t>ԿՈՂՄԵՐԻ</w:t>
      </w:r>
      <w:r w:rsidRPr="00712340">
        <w:rPr>
          <w:rFonts w:ascii="GHEA Grapalat" w:hAnsi="GHEA Grapalat" w:cs="Times Armenian"/>
          <w:b/>
          <w:sz w:val="20"/>
          <w:lang w:val="nb-NO"/>
        </w:rPr>
        <w:t xml:space="preserve"> </w:t>
      </w:r>
      <w:r w:rsidRPr="00712340">
        <w:rPr>
          <w:rFonts w:ascii="GHEA Grapalat" w:hAnsi="GHEA Grapalat" w:cs="Sylfaen"/>
          <w:b/>
          <w:sz w:val="20"/>
          <w:lang w:val="nb-NO"/>
        </w:rPr>
        <w:t>ՀԱՍՑԵՆԵՐԸ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ԲԱՆԿԱՅԻՆ</w:t>
      </w:r>
      <w:r w:rsidRPr="00712340">
        <w:rPr>
          <w:rFonts w:ascii="GHEA Grapalat" w:hAnsi="GHEA Grapalat" w:cs="Times Armenian"/>
          <w:b/>
          <w:sz w:val="20"/>
          <w:lang w:val="nb-NO"/>
        </w:rPr>
        <w:t xml:space="preserve"> </w:t>
      </w:r>
      <w:r w:rsidRPr="00712340">
        <w:rPr>
          <w:rFonts w:ascii="GHEA Grapalat" w:hAnsi="GHEA Grapalat" w:cs="Sylfaen"/>
          <w:b/>
          <w:sz w:val="20"/>
          <w:lang w:val="nb-NO"/>
        </w:rPr>
        <w:t>ՎԱՎԵՐԱՊԱՅՄԱՆՆԵՐԸ</w:t>
      </w:r>
      <w:r w:rsidRPr="00712340">
        <w:rPr>
          <w:rFonts w:ascii="GHEA Grapalat" w:hAnsi="GHEA Grapalat" w:cs="Times Armenian"/>
          <w:b/>
          <w:sz w:val="20"/>
          <w:lang w:val="nb-NO"/>
        </w:rPr>
        <w:t xml:space="preserve"> </w:t>
      </w:r>
      <w:r w:rsidRPr="00712340">
        <w:rPr>
          <w:rFonts w:ascii="GHEA Grapalat" w:hAnsi="GHEA Grapalat" w:cs="Sylfaen"/>
          <w:b/>
          <w:sz w:val="20"/>
          <w:lang w:val="nb-NO"/>
        </w:rPr>
        <w:t>ԵՎ</w:t>
      </w:r>
      <w:r w:rsidRPr="00712340">
        <w:rPr>
          <w:rFonts w:ascii="GHEA Grapalat" w:hAnsi="GHEA Grapalat" w:cs="Times Armenian"/>
          <w:b/>
          <w:sz w:val="20"/>
          <w:lang w:val="nb-NO"/>
        </w:rPr>
        <w:t xml:space="preserve"> </w:t>
      </w:r>
      <w:r w:rsidRPr="00712340">
        <w:rPr>
          <w:rFonts w:ascii="GHEA Grapalat" w:hAnsi="GHEA Grapalat" w:cs="Sylfaen"/>
          <w:b/>
          <w:sz w:val="20"/>
          <w:lang w:val="nb-NO"/>
        </w:rPr>
        <w:t>ՍՏՈՐԱԳՐՈՒԹՅՈՒՆՆԵՐԸ</w:t>
      </w:r>
    </w:p>
    <w:p w:rsidR="003337BC" w:rsidRPr="00712340" w:rsidRDefault="003337BC" w:rsidP="003337BC">
      <w:pPr>
        <w:jc w:val="both"/>
        <w:rPr>
          <w:rFonts w:ascii="GHEA Grapalat" w:hAnsi="GHEA Grapalat" w:cs="TimesArmenianPSMT"/>
          <w:sz w:val="18"/>
          <w:szCs w:val="18"/>
          <w:lang w:val="hy-AM"/>
        </w:rPr>
      </w:pPr>
      <w:r w:rsidRPr="00712340">
        <w:rPr>
          <w:rFonts w:ascii="GHEA Grapalat" w:hAnsi="GHEA Grapalat"/>
          <w:i/>
          <w:sz w:val="20"/>
          <w:lang w:val="hy-AM" w:eastAsia="zh-CN"/>
        </w:rPr>
        <w:t xml:space="preserve"> </w:t>
      </w:r>
    </w:p>
    <w:p w:rsidR="003337BC" w:rsidRPr="00712340" w:rsidRDefault="003337BC" w:rsidP="003337BC">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3337BC" w:rsidRPr="00712340" w:rsidTr="00C60131">
        <w:tc>
          <w:tcPr>
            <w:tcW w:w="4536" w:type="dxa"/>
          </w:tcPr>
          <w:p w:rsidR="003337BC" w:rsidRPr="00712340" w:rsidRDefault="003337BC" w:rsidP="00C60131">
            <w:pPr>
              <w:jc w:val="center"/>
              <w:rPr>
                <w:rFonts w:ascii="GHEA Grapalat" w:hAnsi="GHEA Grapalat"/>
                <w:b/>
                <w:sz w:val="20"/>
                <w:lang w:val="hy-AM"/>
              </w:rPr>
            </w:pPr>
            <w:r w:rsidRPr="00712340">
              <w:rPr>
                <w:rFonts w:ascii="GHEA Grapalat" w:hAnsi="GHEA Grapalat"/>
                <w:b/>
                <w:sz w:val="20"/>
                <w:lang w:val="hy-AM"/>
              </w:rPr>
              <w:t>Պ Ա Տ Վ Ի Ր Ա Տ ՈՒ</w:t>
            </w:r>
          </w:p>
          <w:p w:rsidR="003337BC" w:rsidRPr="00712340" w:rsidRDefault="003337BC" w:rsidP="00C60131">
            <w:pPr>
              <w:jc w:val="center"/>
              <w:rPr>
                <w:rFonts w:ascii="GHEA Grapalat" w:hAnsi="GHEA Grapalat"/>
                <w:b/>
                <w:sz w:val="20"/>
                <w:lang w:val="hy-AM"/>
              </w:rPr>
            </w:pPr>
          </w:p>
          <w:p w:rsidR="003337BC" w:rsidRPr="00712340" w:rsidRDefault="003337BC" w:rsidP="00C60131">
            <w:pPr>
              <w:rPr>
                <w:rFonts w:ascii="GHEA Grapalat" w:hAnsi="GHEA Grapalat"/>
                <w:sz w:val="20"/>
                <w:lang w:val="hy-AM"/>
              </w:rPr>
            </w:pPr>
          </w:p>
          <w:p w:rsidR="003337BC" w:rsidRPr="00712340" w:rsidRDefault="003337BC" w:rsidP="00C60131">
            <w:pPr>
              <w:rPr>
                <w:rFonts w:ascii="GHEA Grapalat" w:hAnsi="GHEA Grapalat"/>
                <w:sz w:val="20"/>
                <w:lang w:val="hy-AM"/>
              </w:rPr>
            </w:pPr>
          </w:p>
          <w:p w:rsidR="003337BC" w:rsidRPr="00712340" w:rsidRDefault="003337BC" w:rsidP="00C60131">
            <w:pPr>
              <w:rPr>
                <w:rFonts w:ascii="GHEA Grapalat" w:hAnsi="GHEA Grapalat"/>
                <w:sz w:val="20"/>
                <w:lang w:val="hy-AM"/>
              </w:rPr>
            </w:pPr>
            <w:r w:rsidRPr="00712340">
              <w:rPr>
                <w:rFonts w:ascii="GHEA Grapalat" w:hAnsi="GHEA Grapalat"/>
                <w:sz w:val="20"/>
                <w:lang w:val="hy-AM"/>
              </w:rPr>
              <w:t xml:space="preserve">           --------------------------------------------</w:t>
            </w:r>
          </w:p>
          <w:p w:rsidR="003337BC" w:rsidRPr="00712340" w:rsidRDefault="003337BC" w:rsidP="00C60131">
            <w:pPr>
              <w:rPr>
                <w:rFonts w:ascii="GHEA Grapalat" w:hAnsi="GHEA Grapalat"/>
                <w:sz w:val="16"/>
                <w:szCs w:val="16"/>
                <w:lang w:val="pt-BR"/>
              </w:rPr>
            </w:pPr>
            <w:r w:rsidRPr="00712340">
              <w:rPr>
                <w:rFonts w:ascii="GHEA Grapalat" w:hAnsi="GHEA Grapalat"/>
                <w:sz w:val="20"/>
                <w:lang w:val="hy-AM"/>
              </w:rPr>
              <w:t xml:space="preserve">                       </w:t>
            </w:r>
            <w:r w:rsidRPr="00712340">
              <w:rPr>
                <w:rFonts w:ascii="GHEA Grapalat" w:hAnsi="GHEA Grapalat"/>
                <w:sz w:val="16"/>
                <w:szCs w:val="16"/>
                <w:lang w:val="pt-BR"/>
              </w:rPr>
              <w:t>(ստորագրություն)</w:t>
            </w:r>
          </w:p>
          <w:p w:rsidR="003337BC" w:rsidRPr="00712340" w:rsidRDefault="003337BC" w:rsidP="00C60131">
            <w:pPr>
              <w:rPr>
                <w:rFonts w:ascii="GHEA Grapalat" w:hAnsi="GHEA Grapalat"/>
                <w:sz w:val="16"/>
                <w:szCs w:val="16"/>
                <w:lang w:val="pt-BR"/>
              </w:rPr>
            </w:pPr>
            <w:r w:rsidRPr="00712340">
              <w:rPr>
                <w:rFonts w:ascii="GHEA Grapalat" w:hAnsi="GHEA Grapalat"/>
                <w:sz w:val="16"/>
                <w:szCs w:val="16"/>
                <w:lang w:val="pt-BR"/>
              </w:rPr>
              <w:t xml:space="preserve">                                  </w:t>
            </w:r>
          </w:p>
          <w:p w:rsidR="003337BC" w:rsidRPr="00712340" w:rsidRDefault="003337BC" w:rsidP="00C60131">
            <w:pPr>
              <w:rPr>
                <w:rFonts w:ascii="GHEA Grapalat" w:hAnsi="GHEA Grapalat"/>
                <w:sz w:val="16"/>
                <w:szCs w:val="16"/>
                <w:lang w:val="pt-BR"/>
              </w:rPr>
            </w:pPr>
            <w:r w:rsidRPr="00712340">
              <w:rPr>
                <w:rFonts w:ascii="GHEA Grapalat" w:hAnsi="GHEA Grapalat"/>
                <w:sz w:val="16"/>
                <w:szCs w:val="16"/>
                <w:lang w:val="pt-BR"/>
              </w:rPr>
              <w:t xml:space="preserve">                                         Կ.Տ.</w:t>
            </w:r>
          </w:p>
          <w:p w:rsidR="003337BC" w:rsidRPr="00712340" w:rsidRDefault="003337BC" w:rsidP="00C60131">
            <w:pPr>
              <w:rPr>
                <w:rFonts w:ascii="GHEA Grapalat" w:hAnsi="GHEA Grapalat"/>
                <w:sz w:val="20"/>
                <w:lang w:val="pt-BR"/>
              </w:rPr>
            </w:pPr>
          </w:p>
          <w:p w:rsidR="003337BC" w:rsidRPr="00712340" w:rsidRDefault="003337BC" w:rsidP="00C60131">
            <w:pPr>
              <w:rPr>
                <w:rFonts w:ascii="GHEA Grapalat" w:hAnsi="GHEA Grapalat"/>
                <w:sz w:val="20"/>
                <w:lang w:val="pt-BR"/>
              </w:rPr>
            </w:pPr>
          </w:p>
        </w:tc>
        <w:tc>
          <w:tcPr>
            <w:tcW w:w="4111" w:type="dxa"/>
          </w:tcPr>
          <w:p w:rsidR="003337BC" w:rsidRPr="00712340" w:rsidRDefault="003337BC" w:rsidP="00C60131">
            <w:pPr>
              <w:spacing w:line="360" w:lineRule="auto"/>
              <w:jc w:val="center"/>
              <w:rPr>
                <w:rFonts w:ascii="GHEA Grapalat" w:hAnsi="GHEA Grapalat"/>
                <w:b/>
                <w:sz w:val="20"/>
                <w:lang w:val="nb-NO"/>
              </w:rPr>
            </w:pPr>
            <w:r w:rsidRPr="00712340">
              <w:rPr>
                <w:rFonts w:ascii="GHEA Grapalat" w:hAnsi="GHEA Grapalat"/>
                <w:b/>
                <w:sz w:val="20"/>
                <w:lang w:val="nb-NO"/>
              </w:rPr>
              <w:t>Կ Ա Տ Ա Ր Ո Ղ</w:t>
            </w:r>
          </w:p>
          <w:p w:rsidR="003337BC" w:rsidRPr="00712340" w:rsidRDefault="003337BC" w:rsidP="00C60131">
            <w:pPr>
              <w:spacing w:line="360" w:lineRule="auto"/>
              <w:jc w:val="center"/>
              <w:rPr>
                <w:rFonts w:ascii="GHEA Grapalat" w:hAnsi="GHEA Grapalat"/>
                <w:b/>
                <w:sz w:val="20"/>
                <w:lang w:val="nb-NO"/>
              </w:rPr>
            </w:pPr>
          </w:p>
          <w:p w:rsidR="003337BC" w:rsidRPr="00712340" w:rsidRDefault="003337BC" w:rsidP="00C60131">
            <w:pPr>
              <w:rPr>
                <w:rFonts w:ascii="GHEA Grapalat" w:hAnsi="GHEA Grapalat"/>
                <w:sz w:val="20"/>
                <w:lang w:val="pt-BR"/>
              </w:rPr>
            </w:pPr>
            <w:r w:rsidRPr="00712340">
              <w:rPr>
                <w:rFonts w:ascii="GHEA Grapalat" w:hAnsi="GHEA Grapalat"/>
                <w:sz w:val="20"/>
                <w:lang w:val="pt-BR"/>
              </w:rPr>
              <w:t xml:space="preserve">       </w:t>
            </w:r>
          </w:p>
          <w:p w:rsidR="003337BC" w:rsidRPr="00712340" w:rsidRDefault="003337BC" w:rsidP="00C60131">
            <w:pPr>
              <w:rPr>
                <w:rFonts w:ascii="GHEA Grapalat" w:hAnsi="GHEA Grapalat"/>
                <w:sz w:val="20"/>
                <w:lang w:val="pt-BR"/>
              </w:rPr>
            </w:pPr>
            <w:r w:rsidRPr="00712340">
              <w:rPr>
                <w:rFonts w:ascii="GHEA Grapalat" w:hAnsi="GHEA Grapalat"/>
                <w:sz w:val="20"/>
                <w:lang w:val="pt-BR"/>
              </w:rPr>
              <w:t xml:space="preserve">         --------------------------------------------</w:t>
            </w:r>
          </w:p>
          <w:p w:rsidR="003337BC" w:rsidRPr="00712340" w:rsidRDefault="003337BC" w:rsidP="00C60131">
            <w:pPr>
              <w:rPr>
                <w:rFonts w:ascii="GHEA Grapalat" w:hAnsi="GHEA Grapalat"/>
                <w:sz w:val="16"/>
                <w:szCs w:val="16"/>
                <w:lang w:val="pt-BR"/>
              </w:rPr>
            </w:pPr>
            <w:r w:rsidRPr="00712340">
              <w:rPr>
                <w:rFonts w:ascii="GHEA Grapalat" w:hAnsi="GHEA Grapalat"/>
                <w:sz w:val="20"/>
                <w:lang w:val="pt-BR"/>
              </w:rPr>
              <w:t xml:space="preserve">                       </w:t>
            </w:r>
            <w:r w:rsidRPr="00712340">
              <w:rPr>
                <w:rFonts w:ascii="GHEA Grapalat" w:hAnsi="GHEA Grapalat"/>
                <w:sz w:val="16"/>
                <w:szCs w:val="16"/>
                <w:lang w:val="pt-BR"/>
              </w:rPr>
              <w:t>(ստորագրություն)</w:t>
            </w:r>
          </w:p>
          <w:p w:rsidR="003337BC" w:rsidRPr="00712340" w:rsidRDefault="003337BC" w:rsidP="00C60131">
            <w:pPr>
              <w:rPr>
                <w:rFonts w:ascii="GHEA Grapalat" w:hAnsi="GHEA Grapalat"/>
                <w:sz w:val="16"/>
                <w:szCs w:val="16"/>
                <w:lang w:val="pt-BR"/>
              </w:rPr>
            </w:pPr>
            <w:r w:rsidRPr="00712340">
              <w:rPr>
                <w:rFonts w:ascii="GHEA Grapalat" w:hAnsi="GHEA Grapalat"/>
                <w:sz w:val="16"/>
                <w:szCs w:val="16"/>
                <w:lang w:val="pt-BR"/>
              </w:rPr>
              <w:t xml:space="preserve">                                  </w:t>
            </w:r>
          </w:p>
          <w:p w:rsidR="003337BC" w:rsidRPr="00712340" w:rsidRDefault="003337BC" w:rsidP="00C60131">
            <w:pPr>
              <w:rPr>
                <w:rFonts w:ascii="GHEA Grapalat" w:hAnsi="GHEA Grapalat"/>
                <w:sz w:val="16"/>
                <w:szCs w:val="16"/>
                <w:lang w:val="pt-BR"/>
              </w:rPr>
            </w:pPr>
            <w:r w:rsidRPr="00712340">
              <w:rPr>
                <w:rFonts w:ascii="GHEA Grapalat" w:hAnsi="GHEA Grapalat"/>
                <w:sz w:val="16"/>
                <w:szCs w:val="16"/>
                <w:lang w:val="pt-BR"/>
              </w:rPr>
              <w:t xml:space="preserve">                                        Կ.Տ.</w:t>
            </w:r>
          </w:p>
          <w:p w:rsidR="003337BC" w:rsidRPr="00712340" w:rsidRDefault="003337BC" w:rsidP="00C60131">
            <w:pPr>
              <w:rPr>
                <w:rFonts w:ascii="GHEA Grapalat" w:hAnsi="GHEA Grapalat"/>
                <w:sz w:val="20"/>
                <w:lang w:val="pt-BR"/>
              </w:rPr>
            </w:pPr>
          </w:p>
          <w:p w:rsidR="003337BC" w:rsidRPr="00712340" w:rsidRDefault="003337BC" w:rsidP="00C60131">
            <w:pPr>
              <w:spacing w:line="360" w:lineRule="auto"/>
              <w:jc w:val="center"/>
              <w:rPr>
                <w:rFonts w:ascii="GHEA Grapalat" w:hAnsi="GHEA Grapalat"/>
                <w:b/>
                <w:sz w:val="20"/>
                <w:lang w:val="nb-NO"/>
              </w:rPr>
            </w:pPr>
          </w:p>
        </w:tc>
      </w:tr>
    </w:tbl>
    <w:p w:rsidR="003337BC" w:rsidRPr="00712340" w:rsidRDefault="003337BC" w:rsidP="003337BC">
      <w:pPr>
        <w:ind w:firstLine="709"/>
        <w:jc w:val="center"/>
        <w:rPr>
          <w:rFonts w:ascii="GHEA Grapalat" w:hAnsi="GHEA Grapalat"/>
          <w:b/>
          <w:sz w:val="20"/>
          <w:lang w:val="nb-NO"/>
        </w:rPr>
      </w:pPr>
    </w:p>
    <w:p w:rsidR="003337BC" w:rsidRPr="00712340" w:rsidRDefault="003337BC" w:rsidP="003337BC">
      <w:pPr>
        <w:ind w:firstLine="709"/>
        <w:rPr>
          <w:rFonts w:ascii="GHEA Grapalat" w:hAnsi="GHEA Grapalat" w:cs="Sylfaen"/>
          <w:i/>
          <w:sz w:val="20"/>
          <w:szCs w:val="20"/>
          <w:lang w:val="nb-NO"/>
        </w:rPr>
      </w:pPr>
      <w:r w:rsidRPr="00712340">
        <w:rPr>
          <w:rFonts w:ascii="GHEA Grapalat" w:hAnsi="GHEA Grapalat" w:cs="Sylfaen"/>
          <w:i/>
          <w:sz w:val="20"/>
          <w:szCs w:val="20"/>
          <w:lang w:val="pt-BR"/>
        </w:rPr>
        <w:t>Անհրաժեշտության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դեպքում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պայմանագրում</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կարող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են</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ներառվել</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ՀՀ</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օրենսդրությանը</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չհակասող</w:t>
      </w:r>
      <w:r w:rsidRPr="00712340">
        <w:rPr>
          <w:rFonts w:ascii="GHEA Grapalat" w:hAnsi="GHEA Grapalat" w:cs="Sylfaen"/>
          <w:i/>
          <w:sz w:val="20"/>
          <w:szCs w:val="20"/>
          <w:lang w:val="nb-NO"/>
        </w:rPr>
        <w:t xml:space="preserve"> </w:t>
      </w:r>
      <w:r w:rsidRPr="00712340">
        <w:rPr>
          <w:rFonts w:ascii="GHEA Grapalat" w:hAnsi="GHEA Grapalat" w:cs="Sylfaen"/>
          <w:i/>
          <w:sz w:val="20"/>
          <w:szCs w:val="20"/>
          <w:lang w:val="pt-BR"/>
        </w:rPr>
        <w:t>դրույթներ</w:t>
      </w:r>
      <w:r w:rsidRPr="00712340">
        <w:rPr>
          <w:rFonts w:ascii="GHEA Grapalat" w:hAnsi="GHEA Grapalat" w:cs="Sylfaen"/>
          <w:i/>
          <w:sz w:val="20"/>
          <w:szCs w:val="20"/>
          <w:lang w:val="nb-NO"/>
        </w:rPr>
        <w:t>։</w:t>
      </w:r>
    </w:p>
    <w:p w:rsidR="003337BC" w:rsidRPr="00712340" w:rsidRDefault="003337BC" w:rsidP="003337BC">
      <w:pPr>
        <w:autoSpaceDE w:val="0"/>
        <w:autoSpaceDN w:val="0"/>
        <w:adjustRightInd w:val="0"/>
        <w:jc w:val="right"/>
        <w:rPr>
          <w:rFonts w:ascii="GHEA Grapalat" w:hAnsi="GHEA Grapalat" w:cs="TimesArmenianPSMT"/>
          <w:sz w:val="20"/>
          <w:szCs w:val="20"/>
          <w:lang w:val="nb-NO"/>
        </w:rPr>
      </w:pPr>
    </w:p>
    <w:p w:rsidR="003337BC" w:rsidRPr="00712340" w:rsidRDefault="003337BC" w:rsidP="003337BC">
      <w:pPr>
        <w:rPr>
          <w:rFonts w:ascii="GHEA Grapalat" w:hAnsi="GHEA Grapalat"/>
          <w:sz w:val="20"/>
          <w:szCs w:val="20"/>
          <w:lang w:val="hy-AM"/>
        </w:rPr>
      </w:pPr>
    </w:p>
    <w:p w:rsidR="003337BC" w:rsidRPr="00712340" w:rsidRDefault="003337BC" w:rsidP="003337BC">
      <w:pPr>
        <w:jc w:val="right"/>
        <w:rPr>
          <w:rFonts w:ascii="GHEA Grapalat" w:hAnsi="GHEA Grapalat"/>
          <w:i/>
          <w:sz w:val="18"/>
          <w:lang w:val="hy-AM"/>
        </w:rPr>
      </w:pPr>
      <w:r w:rsidRPr="00712340">
        <w:rPr>
          <w:rFonts w:ascii="GHEA Grapalat" w:hAnsi="GHEA Grapalat"/>
          <w:i/>
          <w:sz w:val="18"/>
          <w:lang w:val="hy-AM"/>
        </w:rPr>
        <w:br w:type="page"/>
      </w:r>
      <w:r w:rsidRPr="00712340">
        <w:rPr>
          <w:rFonts w:ascii="GHEA Grapalat" w:hAnsi="GHEA Grapalat"/>
          <w:i/>
          <w:sz w:val="18"/>
          <w:lang w:val="hy-AM"/>
        </w:rPr>
        <w:lastRenderedPageBreak/>
        <w:t>Հավելված N 1</w:t>
      </w:r>
    </w:p>
    <w:p w:rsidR="003337BC" w:rsidRPr="00712340" w:rsidRDefault="003337BC" w:rsidP="003337BC">
      <w:pPr>
        <w:jc w:val="right"/>
        <w:rPr>
          <w:rFonts w:ascii="GHEA Grapalat" w:hAnsi="GHEA Grapalat"/>
          <w:i/>
          <w:sz w:val="18"/>
          <w:lang w:val="hy-AM"/>
        </w:rPr>
      </w:pPr>
      <w:r w:rsidRPr="00712340">
        <w:rPr>
          <w:rFonts w:ascii="GHEA Grapalat" w:hAnsi="GHEA Grapalat"/>
          <w:i/>
          <w:sz w:val="18"/>
          <w:lang w:val="hy-AM"/>
        </w:rPr>
        <w:t xml:space="preserve">«         »              20  թ. կնքված </w:t>
      </w:r>
    </w:p>
    <w:p w:rsidR="003337BC" w:rsidRPr="00712340" w:rsidRDefault="003337BC" w:rsidP="003337BC">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rsidR="003337BC" w:rsidRPr="00712340" w:rsidRDefault="003337BC" w:rsidP="003337BC">
      <w:pPr>
        <w:jc w:val="center"/>
        <w:rPr>
          <w:rFonts w:ascii="GHEA Grapalat" w:hAnsi="GHEA Grapalat"/>
          <w:sz w:val="18"/>
          <w:lang w:val="hy-AM"/>
        </w:rPr>
      </w:pPr>
    </w:p>
    <w:p w:rsidR="003337BC" w:rsidRPr="00712340" w:rsidRDefault="003337BC" w:rsidP="003337BC">
      <w:pPr>
        <w:jc w:val="center"/>
        <w:rPr>
          <w:rFonts w:ascii="GHEA Grapalat" w:hAnsi="GHEA Grapalat"/>
          <w:sz w:val="20"/>
          <w:lang w:val="hy-AM"/>
        </w:rPr>
      </w:pPr>
    </w:p>
    <w:p w:rsidR="003337BC" w:rsidRPr="00712340" w:rsidRDefault="003337BC" w:rsidP="003337BC">
      <w:pPr>
        <w:jc w:val="center"/>
        <w:rPr>
          <w:rFonts w:ascii="GHEA Grapalat" w:hAnsi="GHEA Grapalat"/>
          <w:sz w:val="20"/>
          <w:lang w:val="hy-AM"/>
        </w:rPr>
      </w:pPr>
      <w:r w:rsidRPr="00712340">
        <w:rPr>
          <w:rFonts w:ascii="GHEA Grapalat" w:hAnsi="GHEA Grapalat"/>
          <w:sz w:val="20"/>
          <w:lang w:val="hy-AM"/>
        </w:rPr>
        <w:t>ՏԵԽՆԻԿԱԿԱՆ ԲՆՈՒԹԱԳԻՐ - ԳՆՄԱՆ ԺԱՄԱՆԱԿԱՑՈՒՅՑ*</w:t>
      </w:r>
    </w:p>
    <w:p w:rsidR="003337BC" w:rsidRPr="00712340" w:rsidRDefault="003337BC" w:rsidP="003337BC">
      <w:pPr>
        <w:jc w:val="right"/>
        <w:rPr>
          <w:rFonts w:ascii="GHEA Grapalat" w:hAnsi="GHEA Grapalat"/>
          <w:sz w:val="20"/>
          <w:lang w:val="hy-AM"/>
        </w:rPr>
      </w:pP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r>
      <w:r w:rsidRPr="00712340">
        <w:rPr>
          <w:rFonts w:ascii="GHEA Grapalat" w:hAnsi="GHEA Grapalat"/>
          <w:sz w:val="20"/>
          <w:lang w:val="hy-AM"/>
        </w:rPr>
        <w:tab/>
        <w:t xml:space="preserve">                                                                ՀՀ դրամ</w:t>
      </w:r>
    </w:p>
    <w:tbl>
      <w:tblPr>
        <w:tblW w:w="10232"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3"/>
        <w:gridCol w:w="2045"/>
        <w:gridCol w:w="2518"/>
        <w:gridCol w:w="904"/>
        <w:gridCol w:w="1051"/>
        <w:gridCol w:w="1051"/>
        <w:gridCol w:w="811"/>
        <w:gridCol w:w="1129"/>
      </w:tblGrid>
      <w:tr w:rsidR="003337BC" w:rsidRPr="00712340" w:rsidTr="007E356F">
        <w:tc>
          <w:tcPr>
            <w:tcW w:w="10232" w:type="dxa"/>
            <w:gridSpan w:val="8"/>
          </w:tcPr>
          <w:p w:rsidR="003337BC" w:rsidRPr="00712340" w:rsidRDefault="003337BC" w:rsidP="00C60131">
            <w:pPr>
              <w:jc w:val="center"/>
              <w:rPr>
                <w:rFonts w:ascii="GHEA Grapalat" w:hAnsi="GHEA Grapalat"/>
                <w:sz w:val="18"/>
              </w:rPr>
            </w:pPr>
            <w:r w:rsidRPr="00712340">
              <w:rPr>
                <w:rFonts w:ascii="GHEA Grapalat" w:hAnsi="GHEA Grapalat"/>
                <w:sz w:val="18"/>
              </w:rPr>
              <w:t>Ծառայության</w:t>
            </w:r>
          </w:p>
        </w:tc>
      </w:tr>
      <w:tr w:rsidR="003337BC" w:rsidRPr="00712340" w:rsidTr="007E356F">
        <w:trPr>
          <w:trHeight w:val="219"/>
        </w:trPr>
        <w:tc>
          <w:tcPr>
            <w:tcW w:w="723" w:type="dxa"/>
            <w:vMerge w:val="restart"/>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հրավերով նախատեսված չափաբաժնի համարը</w:t>
            </w:r>
          </w:p>
        </w:tc>
        <w:tc>
          <w:tcPr>
            <w:tcW w:w="2045" w:type="dxa"/>
            <w:vMerge w:val="restart"/>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գնումների պլանով նախատեսված միջանցիկ ծածկագիրը` ըստ ԳՄԱ դասակարգման (CPV)</w:t>
            </w:r>
          </w:p>
        </w:tc>
        <w:tc>
          <w:tcPr>
            <w:tcW w:w="2518" w:type="dxa"/>
            <w:vMerge w:val="restart"/>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տեխնիկական բնութագիրը</w:t>
            </w:r>
          </w:p>
        </w:tc>
        <w:tc>
          <w:tcPr>
            <w:tcW w:w="904" w:type="dxa"/>
            <w:vMerge w:val="restart"/>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չափման միավորը</w:t>
            </w:r>
          </w:p>
        </w:tc>
        <w:tc>
          <w:tcPr>
            <w:tcW w:w="1051" w:type="dxa"/>
            <w:vMerge w:val="restart"/>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ընդհանուր գինը/ՀՀ դրամ</w:t>
            </w:r>
          </w:p>
        </w:tc>
        <w:tc>
          <w:tcPr>
            <w:tcW w:w="1051" w:type="dxa"/>
            <w:vMerge w:val="restart"/>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ընդհանուր քանակը</w:t>
            </w:r>
          </w:p>
        </w:tc>
        <w:tc>
          <w:tcPr>
            <w:tcW w:w="1940" w:type="dxa"/>
            <w:gridSpan w:val="2"/>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մատուցման</w:t>
            </w:r>
          </w:p>
        </w:tc>
      </w:tr>
      <w:tr w:rsidR="003337BC" w:rsidRPr="00712340" w:rsidTr="007E356F">
        <w:trPr>
          <w:trHeight w:val="445"/>
        </w:trPr>
        <w:tc>
          <w:tcPr>
            <w:tcW w:w="723" w:type="dxa"/>
            <w:vMerge/>
            <w:vAlign w:val="center"/>
          </w:tcPr>
          <w:p w:rsidR="003337BC" w:rsidRPr="00712340" w:rsidRDefault="003337BC" w:rsidP="00C60131">
            <w:pPr>
              <w:jc w:val="center"/>
              <w:rPr>
                <w:rFonts w:ascii="GHEA Grapalat" w:hAnsi="GHEA Grapalat"/>
                <w:sz w:val="18"/>
              </w:rPr>
            </w:pPr>
          </w:p>
        </w:tc>
        <w:tc>
          <w:tcPr>
            <w:tcW w:w="2045" w:type="dxa"/>
            <w:vMerge/>
            <w:vAlign w:val="center"/>
          </w:tcPr>
          <w:p w:rsidR="003337BC" w:rsidRPr="00712340" w:rsidRDefault="003337BC" w:rsidP="00C60131">
            <w:pPr>
              <w:jc w:val="center"/>
              <w:rPr>
                <w:rFonts w:ascii="GHEA Grapalat" w:hAnsi="GHEA Grapalat"/>
                <w:sz w:val="18"/>
              </w:rPr>
            </w:pPr>
          </w:p>
        </w:tc>
        <w:tc>
          <w:tcPr>
            <w:tcW w:w="2518" w:type="dxa"/>
            <w:vMerge/>
            <w:vAlign w:val="center"/>
          </w:tcPr>
          <w:p w:rsidR="003337BC" w:rsidRPr="00712340" w:rsidRDefault="003337BC" w:rsidP="00C60131">
            <w:pPr>
              <w:jc w:val="center"/>
              <w:rPr>
                <w:rFonts w:ascii="GHEA Grapalat" w:hAnsi="GHEA Grapalat"/>
                <w:sz w:val="18"/>
              </w:rPr>
            </w:pPr>
          </w:p>
        </w:tc>
        <w:tc>
          <w:tcPr>
            <w:tcW w:w="904" w:type="dxa"/>
            <w:vMerge/>
            <w:vAlign w:val="center"/>
          </w:tcPr>
          <w:p w:rsidR="003337BC" w:rsidRPr="00712340" w:rsidRDefault="003337BC" w:rsidP="00C60131">
            <w:pPr>
              <w:jc w:val="center"/>
              <w:rPr>
                <w:rFonts w:ascii="GHEA Grapalat" w:hAnsi="GHEA Grapalat"/>
                <w:sz w:val="18"/>
              </w:rPr>
            </w:pPr>
          </w:p>
        </w:tc>
        <w:tc>
          <w:tcPr>
            <w:tcW w:w="1051" w:type="dxa"/>
            <w:vMerge/>
            <w:vAlign w:val="center"/>
          </w:tcPr>
          <w:p w:rsidR="003337BC" w:rsidRPr="00712340" w:rsidRDefault="003337BC" w:rsidP="00C60131">
            <w:pPr>
              <w:jc w:val="center"/>
              <w:rPr>
                <w:rFonts w:ascii="GHEA Grapalat" w:hAnsi="GHEA Grapalat"/>
                <w:sz w:val="18"/>
              </w:rPr>
            </w:pPr>
          </w:p>
        </w:tc>
        <w:tc>
          <w:tcPr>
            <w:tcW w:w="1051" w:type="dxa"/>
            <w:vMerge/>
            <w:vAlign w:val="center"/>
          </w:tcPr>
          <w:p w:rsidR="003337BC" w:rsidRPr="00712340" w:rsidRDefault="003337BC" w:rsidP="00C60131">
            <w:pPr>
              <w:jc w:val="center"/>
              <w:rPr>
                <w:rFonts w:ascii="GHEA Grapalat" w:hAnsi="GHEA Grapalat"/>
                <w:sz w:val="18"/>
              </w:rPr>
            </w:pPr>
          </w:p>
        </w:tc>
        <w:tc>
          <w:tcPr>
            <w:tcW w:w="811" w:type="dxa"/>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հասցեն</w:t>
            </w:r>
          </w:p>
        </w:tc>
        <w:tc>
          <w:tcPr>
            <w:tcW w:w="1129" w:type="dxa"/>
            <w:vAlign w:val="center"/>
          </w:tcPr>
          <w:p w:rsidR="003337BC" w:rsidRPr="00712340" w:rsidRDefault="003337BC" w:rsidP="00C60131">
            <w:pPr>
              <w:jc w:val="center"/>
              <w:rPr>
                <w:rFonts w:ascii="GHEA Grapalat" w:hAnsi="GHEA Grapalat"/>
                <w:sz w:val="18"/>
              </w:rPr>
            </w:pPr>
            <w:r w:rsidRPr="00712340">
              <w:rPr>
                <w:rFonts w:ascii="GHEA Grapalat" w:hAnsi="GHEA Grapalat"/>
                <w:sz w:val="18"/>
              </w:rPr>
              <w:t>Ժամկետը**</w:t>
            </w:r>
          </w:p>
        </w:tc>
      </w:tr>
      <w:tr w:rsidR="003337BC" w:rsidRPr="00904A64" w:rsidTr="007E356F">
        <w:trPr>
          <w:trHeight w:val="246"/>
        </w:trPr>
        <w:tc>
          <w:tcPr>
            <w:tcW w:w="723" w:type="dxa"/>
            <w:vAlign w:val="center"/>
          </w:tcPr>
          <w:p w:rsidR="003337BC" w:rsidRPr="00A11A78" w:rsidRDefault="003337BC" w:rsidP="00C60131">
            <w:pPr>
              <w:autoSpaceDE w:val="0"/>
              <w:autoSpaceDN w:val="0"/>
              <w:adjustRightInd w:val="0"/>
              <w:ind w:left="-20" w:right="-16"/>
              <w:jc w:val="center"/>
              <w:rPr>
                <w:rFonts w:ascii="GHEA Grapalat" w:hAnsi="GHEA Grapalat"/>
                <w:sz w:val="18"/>
                <w:szCs w:val="18"/>
                <w:lang w:val="af-ZA"/>
              </w:rPr>
            </w:pPr>
            <w:r w:rsidRPr="00A11A78">
              <w:rPr>
                <w:rFonts w:ascii="GHEA Grapalat" w:hAnsi="GHEA Grapalat"/>
                <w:sz w:val="18"/>
                <w:szCs w:val="18"/>
                <w:lang w:val="af-ZA"/>
              </w:rPr>
              <w:t>1</w:t>
            </w:r>
          </w:p>
        </w:tc>
        <w:tc>
          <w:tcPr>
            <w:tcW w:w="2045" w:type="dxa"/>
            <w:vAlign w:val="center"/>
          </w:tcPr>
          <w:p w:rsidR="003337BC" w:rsidRPr="00216015" w:rsidRDefault="003337BC" w:rsidP="00C60131">
            <w:pPr>
              <w:jc w:val="center"/>
              <w:rPr>
                <w:rFonts w:ascii="GHEA Grapalat" w:hAnsi="GHEA Grapalat"/>
                <w:sz w:val="18"/>
                <w:szCs w:val="18"/>
                <w:lang w:val="ru-RU"/>
              </w:rPr>
            </w:pPr>
            <w:r w:rsidRPr="00293EF0">
              <w:rPr>
                <w:rFonts w:ascii="GHEA Grapalat" w:hAnsi="GHEA Grapalat" w:cs="Arial"/>
              </w:rPr>
              <w:t>71</w:t>
            </w:r>
            <w:r>
              <w:rPr>
                <w:rFonts w:ascii="GHEA Grapalat" w:hAnsi="GHEA Grapalat" w:cs="Arial"/>
                <w:lang w:val="ru-RU"/>
              </w:rPr>
              <w:t>241200</w:t>
            </w:r>
          </w:p>
        </w:tc>
        <w:tc>
          <w:tcPr>
            <w:tcW w:w="2518" w:type="dxa"/>
            <w:vAlign w:val="center"/>
          </w:tcPr>
          <w:p w:rsidR="003337BC" w:rsidRPr="00AF18EA" w:rsidRDefault="003337BC" w:rsidP="00C60131">
            <w:pPr>
              <w:pStyle w:val="af4"/>
              <w:rPr>
                <w:rFonts w:ascii="GHEA Grapalat" w:hAnsi="GHEA Grapalat"/>
                <w:color w:val="000000"/>
                <w:sz w:val="20"/>
                <w:szCs w:val="20"/>
                <w:lang w:val="hy-AM"/>
              </w:rPr>
            </w:pPr>
            <w:r w:rsidRPr="00AF18EA">
              <w:rPr>
                <w:rFonts w:ascii="GHEA Grapalat" w:hAnsi="GHEA Grapalat" w:cs="Sylfaen"/>
                <w:color w:val="000000"/>
                <w:sz w:val="20"/>
                <w:szCs w:val="20"/>
                <w:lang w:val="hy-AM"/>
              </w:rPr>
              <w:t>Գեղակերտ</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համայնքի՝</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Հ</w:t>
            </w:r>
            <w:r w:rsidRPr="00AF18EA">
              <w:rPr>
                <w:rFonts w:ascii="GHEA Grapalat" w:eastAsia="MS Mincho" w:hAnsi="MS Mincho" w:cs="MS Mincho"/>
                <w:color w:val="000000"/>
                <w:sz w:val="20"/>
                <w:szCs w:val="20"/>
                <w:lang w:val="hy-AM"/>
              </w:rPr>
              <w:t>․</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Ավետիսյան</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Տիգրան</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Մեծի</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Գ</w:t>
            </w:r>
            <w:r w:rsidRPr="00AF18EA">
              <w:rPr>
                <w:rFonts w:ascii="GHEA Grapalat" w:eastAsia="MS Mincho" w:hAnsi="MS Mincho" w:cs="MS Mincho"/>
                <w:color w:val="000000"/>
                <w:sz w:val="20"/>
                <w:szCs w:val="20"/>
                <w:lang w:val="hy-AM"/>
              </w:rPr>
              <w:t>․</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Նարեկացու</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Ն</w:t>
            </w:r>
            <w:r w:rsidRPr="00AF18EA">
              <w:rPr>
                <w:rFonts w:ascii="GHEA Grapalat" w:eastAsia="MS Mincho" w:hAnsi="MS Mincho" w:cs="MS Mincho"/>
                <w:color w:val="000000"/>
                <w:sz w:val="20"/>
                <w:szCs w:val="20"/>
                <w:lang w:val="hy-AM"/>
              </w:rPr>
              <w:t>․</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Շնորհալի</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փողոցների</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գազատարների</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կառուցում</w:t>
            </w:r>
            <w:r w:rsidRPr="00AF18EA">
              <w:rPr>
                <w:rFonts w:ascii="GHEA Grapalat" w:hAnsi="GHEA Grapalat" w:cs="Tahoma"/>
                <w:color w:val="000000"/>
                <w:sz w:val="20"/>
                <w:szCs w:val="20"/>
                <w:lang w:val="hy-AM"/>
              </w:rPr>
              <w:t>։</w:t>
            </w:r>
          </w:p>
          <w:p w:rsidR="003337BC" w:rsidRPr="00AF18EA" w:rsidRDefault="003337BC" w:rsidP="00C60131">
            <w:pPr>
              <w:pStyle w:val="af4"/>
              <w:rPr>
                <w:rFonts w:ascii="GHEA Grapalat" w:hAnsi="GHEA Grapalat"/>
                <w:color w:val="000000"/>
                <w:sz w:val="20"/>
                <w:szCs w:val="20"/>
                <w:lang w:val="hy-AM"/>
              </w:rPr>
            </w:pPr>
            <w:r w:rsidRPr="00AF18EA">
              <w:rPr>
                <w:rFonts w:ascii="GHEA Grapalat" w:hAnsi="GHEA Grapalat"/>
                <w:color w:val="000000"/>
                <w:sz w:val="20"/>
                <w:szCs w:val="20"/>
                <w:lang w:val="hy-AM"/>
              </w:rPr>
              <w:t xml:space="preserve">3. </w:t>
            </w:r>
            <w:r w:rsidRPr="00AF18EA">
              <w:rPr>
                <w:rFonts w:ascii="GHEA Grapalat" w:hAnsi="GHEA Grapalat" w:cs="Sylfaen"/>
                <w:color w:val="000000"/>
                <w:sz w:val="20"/>
                <w:szCs w:val="20"/>
                <w:lang w:val="hy-AM"/>
              </w:rPr>
              <w:t>Կատարման</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ենթակա</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աշխատանքների</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համառոտ</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բնութագիր</w:t>
            </w:r>
          </w:p>
          <w:p w:rsidR="003337BC" w:rsidRPr="00AF18EA" w:rsidRDefault="003337BC" w:rsidP="00C60131">
            <w:pPr>
              <w:pStyle w:val="af4"/>
              <w:rPr>
                <w:rFonts w:ascii="GHEA Grapalat" w:hAnsi="GHEA Grapalat"/>
                <w:color w:val="000000"/>
                <w:sz w:val="20"/>
                <w:szCs w:val="20"/>
                <w:lang w:val="hy-AM"/>
              </w:rPr>
            </w:pP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Խողովակների</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անցկացում</w:t>
            </w:r>
            <w:r w:rsidRPr="00AF18EA">
              <w:rPr>
                <w:rFonts w:ascii="GHEA Grapalat" w:hAnsi="GHEA Grapalat"/>
                <w:color w:val="000000"/>
                <w:sz w:val="20"/>
                <w:szCs w:val="20"/>
                <w:lang w:val="hy-AM"/>
              </w:rPr>
              <w:t xml:space="preserve">- 1750 </w:t>
            </w:r>
            <w:r w:rsidRPr="00AF18EA">
              <w:rPr>
                <w:rFonts w:ascii="GHEA Grapalat" w:hAnsi="GHEA Grapalat" w:cs="Sylfaen"/>
                <w:color w:val="000000"/>
                <w:sz w:val="20"/>
                <w:szCs w:val="20"/>
                <w:lang w:val="hy-AM"/>
              </w:rPr>
              <w:t>գծմ</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որից</w:t>
            </w:r>
            <w:r w:rsidRPr="00AF18EA">
              <w:rPr>
                <w:rFonts w:ascii="GHEA Grapalat" w:hAnsi="GHEA Grapalat"/>
                <w:color w:val="000000"/>
                <w:sz w:val="20"/>
                <w:szCs w:val="20"/>
                <w:lang w:val="hy-AM"/>
              </w:rPr>
              <w:t xml:space="preserve"> 700</w:t>
            </w:r>
            <w:r w:rsidRPr="00AF18EA">
              <w:rPr>
                <w:rFonts w:ascii="GHEA Grapalat" w:hAnsi="GHEA Grapalat" w:cs="Sylfaen"/>
                <w:color w:val="000000"/>
                <w:sz w:val="20"/>
                <w:szCs w:val="20"/>
                <w:lang w:val="hy-AM"/>
              </w:rPr>
              <w:t>գծմ՝</w:t>
            </w:r>
            <w:r w:rsidRPr="00AF18EA">
              <w:rPr>
                <w:rFonts w:ascii="GHEA Grapalat" w:hAnsi="GHEA Grapalat"/>
                <w:color w:val="000000"/>
                <w:sz w:val="20"/>
                <w:szCs w:val="20"/>
                <w:lang w:val="hy-AM"/>
              </w:rPr>
              <w:t xml:space="preserve"> 108</w:t>
            </w:r>
            <w:r w:rsidRPr="00AF18EA">
              <w:rPr>
                <w:rFonts w:ascii="GHEA Grapalat" w:hAnsi="GHEA Grapalat" w:cs="Sylfaen"/>
                <w:color w:val="000000"/>
                <w:sz w:val="20"/>
                <w:szCs w:val="20"/>
                <w:lang w:val="hy-AM"/>
              </w:rPr>
              <w:t>մմ</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տրամաչափի</w:t>
            </w:r>
            <w:r w:rsidRPr="00AF18EA">
              <w:rPr>
                <w:rFonts w:ascii="GHEA Grapalat" w:hAnsi="GHEA Grapalat"/>
                <w:color w:val="000000"/>
                <w:sz w:val="20"/>
                <w:szCs w:val="20"/>
                <w:lang w:val="hy-AM"/>
              </w:rPr>
              <w:t>, 1050</w:t>
            </w:r>
            <w:r w:rsidRPr="00AF18EA">
              <w:rPr>
                <w:rFonts w:ascii="GHEA Grapalat" w:hAnsi="GHEA Grapalat" w:cs="Sylfaen"/>
                <w:color w:val="000000"/>
                <w:sz w:val="20"/>
                <w:szCs w:val="20"/>
                <w:lang w:val="hy-AM"/>
              </w:rPr>
              <w:t>գծմ՝</w:t>
            </w:r>
            <w:r w:rsidRPr="00AF18EA">
              <w:rPr>
                <w:rFonts w:ascii="GHEA Grapalat" w:hAnsi="GHEA Grapalat"/>
                <w:color w:val="000000"/>
                <w:sz w:val="20"/>
                <w:szCs w:val="20"/>
                <w:lang w:val="hy-AM"/>
              </w:rPr>
              <w:t xml:space="preserve"> 63</w:t>
            </w:r>
            <w:r w:rsidRPr="00AF18EA">
              <w:rPr>
                <w:rFonts w:ascii="GHEA Grapalat" w:hAnsi="GHEA Grapalat" w:cs="Sylfaen"/>
                <w:color w:val="000000"/>
                <w:sz w:val="20"/>
                <w:szCs w:val="20"/>
                <w:lang w:val="hy-AM"/>
              </w:rPr>
              <w:t>մմ</w:t>
            </w:r>
            <w:r w:rsidRPr="00AF18EA">
              <w:rPr>
                <w:rFonts w:ascii="GHEA Grapalat" w:hAnsi="GHEA Grapalat"/>
                <w:color w:val="000000"/>
                <w:sz w:val="20"/>
                <w:szCs w:val="20"/>
                <w:lang w:val="hy-AM"/>
              </w:rPr>
              <w:t xml:space="preserve"> </w:t>
            </w:r>
            <w:r w:rsidRPr="00AF18EA">
              <w:rPr>
                <w:rFonts w:ascii="GHEA Grapalat" w:hAnsi="GHEA Grapalat" w:cs="Sylfaen"/>
                <w:color w:val="000000"/>
                <w:sz w:val="20"/>
                <w:szCs w:val="20"/>
                <w:lang w:val="hy-AM"/>
              </w:rPr>
              <w:t>տրամաչափի</w:t>
            </w:r>
            <w:r w:rsidRPr="00AF18EA">
              <w:rPr>
                <w:rFonts w:ascii="GHEA Grapalat" w:hAnsi="GHEA Grapalat" w:cs="Tahoma"/>
                <w:color w:val="000000"/>
                <w:sz w:val="20"/>
                <w:szCs w:val="20"/>
                <w:lang w:val="hy-AM"/>
              </w:rPr>
              <w:t>։</w:t>
            </w:r>
          </w:p>
          <w:p w:rsidR="003337BC" w:rsidRPr="000A7E65" w:rsidRDefault="003337BC" w:rsidP="00C60131">
            <w:pPr>
              <w:pStyle w:val="af4"/>
              <w:rPr>
                <w:rFonts w:ascii="GHEA Grapalat" w:hAnsi="GHEA Grapalat"/>
                <w:color w:val="000000"/>
                <w:sz w:val="20"/>
                <w:szCs w:val="20"/>
                <w:lang w:val="hy-AM"/>
              </w:rPr>
            </w:pP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Հենասյուների</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անցկացման</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համար</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անհրաժեշտ</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է</w:t>
            </w:r>
            <w:r w:rsidRPr="000A7E65">
              <w:rPr>
                <w:rFonts w:ascii="GHEA Grapalat" w:hAnsi="GHEA Grapalat"/>
                <w:color w:val="000000"/>
                <w:sz w:val="20"/>
                <w:szCs w:val="20"/>
                <w:lang w:val="hy-AM"/>
              </w:rPr>
              <w:t xml:space="preserve"> 500 </w:t>
            </w:r>
            <w:r w:rsidRPr="000A7E65">
              <w:rPr>
                <w:rFonts w:ascii="GHEA Grapalat" w:hAnsi="GHEA Grapalat" w:cs="Sylfaen"/>
                <w:color w:val="000000"/>
                <w:sz w:val="20"/>
                <w:szCs w:val="20"/>
                <w:lang w:val="hy-AM"/>
              </w:rPr>
              <w:t>գծմ՝</w:t>
            </w:r>
            <w:r w:rsidRPr="000A7E65">
              <w:rPr>
                <w:rFonts w:ascii="GHEA Grapalat" w:hAnsi="GHEA Grapalat"/>
                <w:color w:val="000000"/>
                <w:sz w:val="20"/>
                <w:szCs w:val="20"/>
                <w:lang w:val="hy-AM"/>
              </w:rPr>
              <w:t xml:space="preserve"> 63 </w:t>
            </w:r>
            <w:r w:rsidRPr="000A7E65">
              <w:rPr>
                <w:rFonts w:ascii="GHEA Grapalat" w:hAnsi="GHEA Grapalat" w:cs="Sylfaen"/>
                <w:color w:val="000000"/>
                <w:sz w:val="20"/>
                <w:szCs w:val="20"/>
                <w:lang w:val="hy-AM"/>
              </w:rPr>
              <w:t>մմ</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տրամաչափի</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խողովակ։</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Աշխատանքների</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կազմակերպման</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համար</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անհրաժեշտ</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է</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հենասյուների՝</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բետոնով</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ամրացումներ</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և</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տրակտոր՝</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փոսեր</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քանդելու</w:t>
            </w:r>
            <w:r w:rsidRPr="000A7E65">
              <w:rPr>
                <w:rFonts w:ascii="GHEA Grapalat" w:hAnsi="GHEA Grapalat"/>
                <w:color w:val="000000"/>
                <w:sz w:val="20"/>
                <w:szCs w:val="20"/>
                <w:lang w:val="hy-AM"/>
              </w:rPr>
              <w:t xml:space="preserve"> </w:t>
            </w:r>
            <w:r w:rsidRPr="000A7E65">
              <w:rPr>
                <w:rFonts w:ascii="GHEA Grapalat" w:hAnsi="GHEA Grapalat" w:cs="Sylfaen"/>
                <w:color w:val="000000"/>
                <w:sz w:val="20"/>
                <w:szCs w:val="20"/>
                <w:lang w:val="hy-AM"/>
              </w:rPr>
              <w:t>համա</w:t>
            </w:r>
          </w:p>
          <w:p w:rsidR="003337BC" w:rsidRPr="000A7E65" w:rsidRDefault="003337BC" w:rsidP="00C60131">
            <w:pPr>
              <w:ind w:left="-108" w:right="-163"/>
              <w:jc w:val="center"/>
              <w:rPr>
                <w:rFonts w:ascii="GHEA Grapalat" w:hAnsi="GHEA Grapalat"/>
                <w:sz w:val="20"/>
                <w:szCs w:val="20"/>
                <w:lang w:val="hy-AM"/>
              </w:rPr>
            </w:pPr>
          </w:p>
        </w:tc>
        <w:tc>
          <w:tcPr>
            <w:tcW w:w="904" w:type="dxa"/>
            <w:vAlign w:val="center"/>
          </w:tcPr>
          <w:p w:rsidR="003337BC" w:rsidRPr="003D5C93" w:rsidRDefault="003337BC" w:rsidP="00C60131">
            <w:pPr>
              <w:ind w:left="-108" w:right="-163"/>
              <w:jc w:val="center"/>
              <w:rPr>
                <w:rFonts w:ascii="GHEA Grapalat" w:hAnsi="GHEA Grapalat"/>
                <w:sz w:val="16"/>
                <w:szCs w:val="16"/>
                <w:lang w:val="hy-AM"/>
              </w:rPr>
            </w:pPr>
            <w:r w:rsidRPr="003D5C93">
              <w:rPr>
                <w:rFonts w:ascii="GHEA Grapalat" w:hAnsi="GHEA Grapalat"/>
                <w:sz w:val="16"/>
                <w:szCs w:val="16"/>
                <w:lang w:val="hy-AM"/>
              </w:rPr>
              <w:t>դրամ</w:t>
            </w:r>
          </w:p>
        </w:tc>
        <w:tc>
          <w:tcPr>
            <w:tcW w:w="1051" w:type="dxa"/>
            <w:vAlign w:val="center"/>
          </w:tcPr>
          <w:p w:rsidR="003337BC" w:rsidRPr="003E3D20" w:rsidRDefault="003337BC" w:rsidP="00C60131">
            <w:pPr>
              <w:jc w:val="center"/>
              <w:rPr>
                <w:rFonts w:ascii="GHEA Grapalat" w:hAnsi="GHEA Grapalat"/>
                <w:sz w:val="20"/>
                <w:lang w:val="hy-AM"/>
              </w:rPr>
            </w:pPr>
          </w:p>
        </w:tc>
        <w:tc>
          <w:tcPr>
            <w:tcW w:w="1051" w:type="dxa"/>
            <w:vAlign w:val="center"/>
          </w:tcPr>
          <w:p w:rsidR="003337BC" w:rsidRPr="00904A64" w:rsidRDefault="00904A64" w:rsidP="00C60131">
            <w:pPr>
              <w:jc w:val="center"/>
              <w:rPr>
                <w:rFonts w:ascii="GHEA Grapalat" w:hAnsi="GHEA Grapalat"/>
                <w:sz w:val="20"/>
                <w:lang w:val="ru-RU"/>
              </w:rPr>
            </w:pPr>
            <w:r>
              <w:rPr>
                <w:rFonts w:ascii="GHEA Grapalat" w:hAnsi="GHEA Grapalat"/>
                <w:sz w:val="20"/>
                <w:lang w:val="ru-RU"/>
              </w:rPr>
              <w:t>1</w:t>
            </w:r>
          </w:p>
        </w:tc>
        <w:tc>
          <w:tcPr>
            <w:tcW w:w="811" w:type="dxa"/>
            <w:vAlign w:val="center"/>
          </w:tcPr>
          <w:p w:rsidR="007E356F" w:rsidRDefault="007E356F" w:rsidP="007E356F">
            <w:pPr>
              <w:ind w:left="-185" w:right="-61"/>
              <w:jc w:val="center"/>
              <w:rPr>
                <w:rFonts w:ascii="GHEA Grapalat" w:hAnsi="GHEA Grapalat"/>
                <w:sz w:val="16"/>
                <w:szCs w:val="16"/>
                <w:lang w:val="ru-RU"/>
              </w:rPr>
            </w:pPr>
            <w:r>
              <w:rPr>
                <w:rFonts w:ascii="GHEA Grapalat" w:hAnsi="GHEA Grapalat"/>
                <w:sz w:val="16"/>
                <w:szCs w:val="16"/>
                <w:lang w:val="hy-AM"/>
              </w:rPr>
              <w:t>Գ.</w:t>
            </w:r>
            <w:r w:rsidRPr="001A5162">
              <w:rPr>
                <w:rFonts w:ascii="GHEA Grapalat" w:hAnsi="GHEA Grapalat"/>
                <w:sz w:val="16"/>
                <w:szCs w:val="16"/>
                <w:lang w:val="hy-AM"/>
              </w:rPr>
              <w:t xml:space="preserve"> </w:t>
            </w:r>
            <w:r>
              <w:rPr>
                <w:rFonts w:ascii="GHEA Grapalat" w:hAnsi="GHEA Grapalat"/>
                <w:sz w:val="16"/>
                <w:szCs w:val="16"/>
                <w:lang w:val="ru-RU"/>
              </w:rPr>
              <w:t>Գեղակերտ</w:t>
            </w:r>
          </w:p>
          <w:p w:rsidR="003337BC" w:rsidRPr="003D5C93" w:rsidRDefault="007E356F" w:rsidP="007E356F">
            <w:pPr>
              <w:jc w:val="center"/>
              <w:rPr>
                <w:rFonts w:ascii="GHEA Grapalat" w:hAnsi="GHEA Grapalat"/>
                <w:sz w:val="16"/>
                <w:szCs w:val="16"/>
                <w:lang w:val="hy-AM"/>
              </w:rPr>
            </w:pPr>
            <w:r>
              <w:rPr>
                <w:rFonts w:ascii="GHEA Grapalat" w:hAnsi="GHEA Grapalat"/>
                <w:sz w:val="16"/>
                <w:szCs w:val="16"/>
                <w:lang w:val="hy-AM"/>
              </w:rPr>
              <w:t xml:space="preserve">Մաշտոցի </w:t>
            </w:r>
            <w:r>
              <w:rPr>
                <w:rFonts w:ascii="GHEA Grapalat" w:hAnsi="GHEA Grapalat"/>
                <w:sz w:val="16"/>
                <w:szCs w:val="16"/>
                <w:lang w:val="ru-RU"/>
              </w:rPr>
              <w:t>30</w:t>
            </w:r>
            <w:r>
              <w:rPr>
                <w:rFonts w:ascii="GHEA Grapalat" w:hAnsi="GHEA Grapalat"/>
                <w:sz w:val="16"/>
                <w:szCs w:val="16"/>
                <w:lang w:val="hy-AM"/>
              </w:rPr>
              <w:t xml:space="preserve">  </w:t>
            </w:r>
            <w:r w:rsidRPr="003D5C93">
              <w:rPr>
                <w:rFonts w:ascii="GHEA Grapalat" w:hAnsi="GHEA Grapalat"/>
                <w:sz w:val="16"/>
                <w:szCs w:val="16"/>
                <w:lang w:val="hy-AM"/>
              </w:rPr>
              <w:t xml:space="preserve"> համայնք</w:t>
            </w:r>
          </w:p>
        </w:tc>
        <w:tc>
          <w:tcPr>
            <w:tcW w:w="1129" w:type="dxa"/>
            <w:vAlign w:val="center"/>
          </w:tcPr>
          <w:p w:rsidR="00904A64" w:rsidRPr="0011050D" w:rsidRDefault="003337BC" w:rsidP="00904A64">
            <w:pPr>
              <w:ind w:left="-100" w:right="-56"/>
              <w:jc w:val="center"/>
              <w:rPr>
                <w:rFonts w:ascii="GHEA Grapalat" w:hAnsi="GHEA Grapalat"/>
                <w:sz w:val="16"/>
                <w:szCs w:val="16"/>
                <w:lang w:val="hy-AM"/>
              </w:rPr>
            </w:pPr>
            <w:r>
              <w:rPr>
                <w:rFonts w:ascii="GHEA Grapalat" w:hAnsi="GHEA Grapalat"/>
                <w:sz w:val="16"/>
                <w:szCs w:val="16"/>
                <w:lang w:val="hy-AM"/>
              </w:rPr>
              <w:t xml:space="preserve"> </w:t>
            </w:r>
            <w:r w:rsidR="00904A64" w:rsidRPr="0011050D">
              <w:rPr>
                <w:rFonts w:ascii="GHEA Grapalat" w:hAnsi="GHEA Grapalat"/>
                <w:sz w:val="16"/>
                <w:szCs w:val="16"/>
                <w:lang w:val="hy-AM"/>
              </w:rPr>
              <w:t>Պայմանագիրը ուժի մեջ</w:t>
            </w:r>
          </w:p>
          <w:p w:rsidR="00904A64" w:rsidRPr="000A7E65" w:rsidRDefault="00904A64" w:rsidP="00904A64">
            <w:pPr>
              <w:autoSpaceDE w:val="0"/>
              <w:autoSpaceDN w:val="0"/>
              <w:adjustRightInd w:val="0"/>
              <w:spacing w:line="276" w:lineRule="auto"/>
              <w:ind w:left="-3" w:right="-54" w:firstLine="168"/>
              <w:jc w:val="center"/>
              <w:rPr>
                <w:rFonts w:ascii="GHEA Grapalat" w:hAnsi="GHEA Grapalat" w:cs="GHEA Grapalat"/>
                <w:sz w:val="16"/>
                <w:szCs w:val="16"/>
                <w:lang w:val="hy-AM"/>
              </w:rPr>
            </w:pPr>
            <w:r>
              <w:rPr>
                <w:rFonts w:ascii="GHEA Grapalat" w:hAnsi="GHEA Grapalat"/>
                <w:sz w:val="16"/>
                <w:szCs w:val="16"/>
                <w:lang w:val="hy-AM"/>
              </w:rPr>
              <w:t>մտնելու օրվանից 1</w:t>
            </w:r>
            <w:r>
              <w:rPr>
                <w:rFonts w:ascii="GHEA Grapalat" w:hAnsi="GHEA Grapalat"/>
                <w:sz w:val="16"/>
                <w:szCs w:val="16"/>
                <w:lang w:val="ru-RU"/>
              </w:rPr>
              <w:t>0</w:t>
            </w:r>
            <w:r w:rsidRPr="002B36C7">
              <w:rPr>
                <w:rFonts w:ascii="GHEA Grapalat" w:hAnsi="GHEA Grapalat"/>
                <w:sz w:val="16"/>
                <w:szCs w:val="16"/>
                <w:lang w:val="hy-AM"/>
              </w:rPr>
              <w:t xml:space="preserve"> օրացույցային</w:t>
            </w:r>
            <w:r w:rsidRPr="000A7E65">
              <w:rPr>
                <w:rFonts w:ascii="GHEA Grapalat" w:hAnsi="GHEA Grapalat"/>
                <w:sz w:val="16"/>
                <w:szCs w:val="16"/>
                <w:lang w:val="hy-AM"/>
              </w:rPr>
              <w:t xml:space="preserve"> օրվա ընթացքում</w:t>
            </w:r>
          </w:p>
          <w:p w:rsidR="003337BC" w:rsidRPr="003D5C93" w:rsidRDefault="003337BC" w:rsidP="00C60131">
            <w:pPr>
              <w:ind w:left="-185" w:right="-61"/>
              <w:jc w:val="center"/>
              <w:rPr>
                <w:rFonts w:ascii="GHEA Grapalat" w:hAnsi="GHEA Grapalat"/>
                <w:sz w:val="16"/>
                <w:szCs w:val="16"/>
                <w:lang w:val="hy-AM"/>
              </w:rPr>
            </w:pPr>
          </w:p>
        </w:tc>
      </w:tr>
      <w:tr w:rsidR="003337BC" w:rsidRPr="00904A64" w:rsidTr="007E356F">
        <w:tc>
          <w:tcPr>
            <w:tcW w:w="723" w:type="dxa"/>
            <w:vAlign w:val="center"/>
          </w:tcPr>
          <w:p w:rsidR="003337BC" w:rsidRPr="00980065" w:rsidRDefault="003337BC" w:rsidP="00C60131">
            <w:pPr>
              <w:autoSpaceDE w:val="0"/>
              <w:autoSpaceDN w:val="0"/>
              <w:adjustRightInd w:val="0"/>
              <w:ind w:left="-20" w:right="-16"/>
              <w:jc w:val="center"/>
              <w:rPr>
                <w:rFonts w:ascii="GHEA Grapalat" w:hAnsi="GHEA Grapalat"/>
                <w:sz w:val="18"/>
                <w:szCs w:val="18"/>
                <w:lang w:val="ru-RU"/>
              </w:rPr>
            </w:pPr>
            <w:r>
              <w:rPr>
                <w:rFonts w:ascii="GHEA Grapalat" w:hAnsi="GHEA Grapalat"/>
                <w:sz w:val="18"/>
                <w:szCs w:val="18"/>
                <w:lang w:val="ru-RU"/>
              </w:rPr>
              <w:t>2.</w:t>
            </w:r>
          </w:p>
        </w:tc>
        <w:tc>
          <w:tcPr>
            <w:tcW w:w="2045" w:type="dxa"/>
            <w:vAlign w:val="center"/>
          </w:tcPr>
          <w:p w:rsidR="003337BC" w:rsidRPr="00293EF0" w:rsidRDefault="003337BC" w:rsidP="00C60131">
            <w:pPr>
              <w:jc w:val="center"/>
              <w:rPr>
                <w:rFonts w:ascii="GHEA Grapalat" w:hAnsi="GHEA Grapalat" w:cs="Arial"/>
              </w:rPr>
            </w:pPr>
            <w:r w:rsidRPr="00293EF0">
              <w:rPr>
                <w:rFonts w:ascii="GHEA Grapalat" w:hAnsi="GHEA Grapalat" w:cs="Arial"/>
              </w:rPr>
              <w:t>71</w:t>
            </w:r>
            <w:r>
              <w:rPr>
                <w:rFonts w:ascii="GHEA Grapalat" w:hAnsi="GHEA Grapalat" w:cs="Arial"/>
                <w:lang w:val="ru-RU"/>
              </w:rPr>
              <w:t>241200</w:t>
            </w:r>
          </w:p>
        </w:tc>
        <w:tc>
          <w:tcPr>
            <w:tcW w:w="2518" w:type="dxa"/>
            <w:vAlign w:val="center"/>
          </w:tcPr>
          <w:p w:rsidR="003337BC" w:rsidRPr="00AF18EA" w:rsidRDefault="003337BC" w:rsidP="00C60131">
            <w:pPr>
              <w:pStyle w:val="af4"/>
              <w:rPr>
                <w:rFonts w:ascii="GHEA Grapalat" w:hAnsi="GHEA Grapalat"/>
                <w:color w:val="000000"/>
                <w:sz w:val="20"/>
                <w:szCs w:val="20"/>
              </w:rPr>
            </w:pPr>
            <w:r w:rsidRPr="00AF18EA">
              <w:rPr>
                <w:rFonts w:ascii="GHEA Grapalat" w:hAnsi="GHEA Grapalat" w:cs="Sylfaen"/>
                <w:color w:val="000000"/>
                <w:sz w:val="20"/>
                <w:szCs w:val="20"/>
              </w:rPr>
              <w:t>ՀՀ</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Արմավիրի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մարզի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Գեղակերտ</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համայնքի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ոռոգման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ջրագծերի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կառուցման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աշխատանքների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կատարման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պետք</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է</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իրականացվի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իրականացվի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տեղանքի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զննում</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lastRenderedPageBreak/>
              <w:t>նախագծանախահաշվային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փաստաթղթերի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ձեռքբերում</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Աշխատանքների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կատարման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արդյունքում</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կունենանք</w:t>
            </w:r>
            <w:r w:rsidRPr="00AF18EA">
              <w:rPr>
                <w:rFonts w:ascii="GHEA Grapalat" w:hAnsi="GHEA Grapalat"/>
                <w:color w:val="000000"/>
                <w:sz w:val="20"/>
                <w:szCs w:val="20"/>
              </w:rPr>
              <w:t xml:space="preserve"> 4730 </w:t>
            </w:r>
            <w:r w:rsidRPr="00AF18EA">
              <w:rPr>
                <w:rFonts w:ascii="GHEA Grapalat" w:hAnsi="GHEA Grapalat" w:cs="Sylfaen"/>
                <w:color w:val="000000"/>
                <w:sz w:val="20"/>
                <w:szCs w:val="20"/>
              </w:rPr>
              <w:t>գծ</w:t>
            </w:r>
            <w:r w:rsidRPr="00AF18EA">
              <w:rPr>
                <w:rFonts w:ascii="GHEA Grapalat" w:eastAsia="MS Mincho" w:hAnsi="MS Mincho" w:cs="MS Mincho"/>
                <w:color w:val="000000"/>
                <w:sz w:val="20"/>
                <w:szCs w:val="20"/>
              </w:rPr>
              <w:t>․</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մետր</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ոռոգման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ջրագիծ</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որից՝</w:t>
            </w:r>
            <w:r w:rsidRPr="00AF18EA">
              <w:rPr>
                <w:rFonts w:ascii="GHEA Grapalat" w:hAnsi="GHEA Grapalat"/>
                <w:color w:val="000000"/>
                <w:sz w:val="20"/>
                <w:szCs w:val="20"/>
              </w:rPr>
              <w:t xml:space="preserve"> 3100</w:t>
            </w:r>
            <w:r w:rsidRPr="00AF18EA">
              <w:rPr>
                <w:rFonts w:ascii="GHEA Grapalat" w:hAnsi="GHEA Grapalat" w:cs="Sylfaen"/>
                <w:color w:val="000000"/>
                <w:sz w:val="20"/>
                <w:szCs w:val="20"/>
              </w:rPr>
              <w:t>գծ</w:t>
            </w:r>
            <w:r w:rsidRPr="00AF18EA">
              <w:rPr>
                <w:rFonts w:ascii="GHEA Grapalat" w:eastAsia="MS Mincho" w:hAnsi="MS Mincho" w:cs="MS Mincho"/>
                <w:color w:val="000000"/>
                <w:sz w:val="20"/>
                <w:szCs w:val="20"/>
              </w:rPr>
              <w:t>․</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մ՝</w:t>
            </w:r>
            <w:r w:rsidRPr="00AF18EA">
              <w:rPr>
                <w:rFonts w:ascii="GHEA Grapalat" w:hAnsi="GHEA Grapalat"/>
                <w:color w:val="000000"/>
                <w:sz w:val="20"/>
                <w:szCs w:val="20"/>
              </w:rPr>
              <w:t xml:space="preserve"> LP 60 , 130</w:t>
            </w:r>
            <w:r w:rsidRPr="00AF18EA">
              <w:rPr>
                <w:rFonts w:ascii="GHEA Grapalat" w:hAnsi="GHEA Grapalat" w:cs="Sylfaen"/>
                <w:color w:val="000000"/>
                <w:sz w:val="20"/>
                <w:szCs w:val="20"/>
              </w:rPr>
              <w:t>գծ</w:t>
            </w:r>
            <w:r w:rsidRPr="00AF18EA">
              <w:rPr>
                <w:rFonts w:ascii="GHEA Grapalat" w:eastAsia="MS Mincho" w:hAnsi="MS Mincho" w:cs="MS Mincho"/>
                <w:color w:val="000000"/>
                <w:sz w:val="20"/>
                <w:szCs w:val="20"/>
              </w:rPr>
              <w:t>․</w:t>
            </w:r>
            <w:r w:rsidRPr="00AF18EA">
              <w:rPr>
                <w:rFonts w:ascii="GHEA Grapalat" w:hAnsi="GHEA Grapalat" w:cs="Sylfaen"/>
                <w:color w:val="000000"/>
                <w:sz w:val="20"/>
                <w:szCs w:val="20"/>
              </w:rPr>
              <w:t>մ՝</w:t>
            </w:r>
            <w:r w:rsidRPr="00AF18EA">
              <w:rPr>
                <w:rFonts w:ascii="GHEA Grapalat" w:hAnsi="GHEA Grapalat"/>
                <w:color w:val="000000"/>
                <w:sz w:val="20"/>
                <w:szCs w:val="20"/>
              </w:rPr>
              <w:t xml:space="preserve"> </w:t>
            </w:r>
            <w:r>
              <w:rPr>
                <w:rFonts w:ascii="GHEA Grapalat" w:hAnsi="GHEA Grapalat"/>
                <w:color w:val="000000"/>
                <w:sz w:val="20"/>
                <w:szCs w:val="20"/>
              </w:rPr>
              <w:t xml:space="preserve">LP </w:t>
            </w:r>
            <w:r w:rsidRPr="00377DCD">
              <w:rPr>
                <w:rFonts w:ascii="GHEA Grapalat" w:hAnsi="GHEA Grapalat"/>
                <w:color w:val="000000"/>
                <w:sz w:val="20"/>
                <w:szCs w:val="20"/>
              </w:rPr>
              <w:t>4</w:t>
            </w:r>
            <w:r w:rsidRPr="00AF18EA">
              <w:rPr>
                <w:rFonts w:ascii="GHEA Grapalat" w:hAnsi="GHEA Grapalat"/>
                <w:color w:val="000000"/>
                <w:sz w:val="20"/>
                <w:szCs w:val="20"/>
              </w:rPr>
              <w:t xml:space="preserve">0 </w:t>
            </w:r>
            <w:r w:rsidRPr="00AF18EA">
              <w:rPr>
                <w:rFonts w:ascii="GHEA Grapalat" w:hAnsi="GHEA Grapalat" w:cs="Sylfaen"/>
                <w:color w:val="000000"/>
                <w:sz w:val="20"/>
                <w:szCs w:val="20"/>
              </w:rPr>
              <w:t>և</w:t>
            </w:r>
            <w:r w:rsidRPr="00AF18EA">
              <w:rPr>
                <w:rFonts w:ascii="GHEA Grapalat" w:hAnsi="GHEA Grapalat"/>
                <w:color w:val="000000"/>
                <w:sz w:val="20"/>
                <w:szCs w:val="20"/>
              </w:rPr>
              <w:t xml:space="preserve"> 1500</w:t>
            </w:r>
            <w:r w:rsidRPr="00AF18EA">
              <w:rPr>
                <w:rFonts w:ascii="GHEA Grapalat" w:hAnsi="GHEA Grapalat" w:cs="Sylfaen"/>
                <w:color w:val="000000"/>
                <w:sz w:val="20"/>
                <w:szCs w:val="20"/>
              </w:rPr>
              <w:t>գծ</w:t>
            </w:r>
            <w:r w:rsidRPr="00AF18EA">
              <w:rPr>
                <w:rFonts w:ascii="GHEA Grapalat" w:eastAsia="MS Mincho" w:hAnsi="MS Mincho" w:cs="MS Mincho"/>
                <w:color w:val="000000"/>
                <w:sz w:val="20"/>
                <w:szCs w:val="20"/>
              </w:rPr>
              <w:t>․</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մ՝</w:t>
            </w:r>
            <w:r w:rsidRPr="00AF18EA">
              <w:rPr>
                <w:rFonts w:ascii="GHEA Grapalat" w:hAnsi="GHEA Grapalat"/>
                <w:color w:val="000000"/>
                <w:sz w:val="20"/>
                <w:szCs w:val="20"/>
              </w:rPr>
              <w:t xml:space="preserve"> LP 40 </w:t>
            </w:r>
            <w:r w:rsidRPr="00AF18EA">
              <w:rPr>
                <w:rFonts w:ascii="GHEA Grapalat" w:hAnsi="GHEA Grapalat" w:cs="Sylfaen"/>
                <w:color w:val="000000"/>
                <w:sz w:val="20"/>
                <w:szCs w:val="20"/>
              </w:rPr>
              <w:t>տրամաչափի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երկաթբետոնե</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կիսախողովակներով</w:t>
            </w:r>
            <w:r w:rsidRPr="00AF18EA">
              <w:rPr>
                <w:rFonts w:ascii="GHEA Grapalat" w:hAnsi="GHEA Grapalat" w:cs="Tahoma"/>
                <w:color w:val="000000"/>
                <w:sz w:val="20"/>
                <w:szCs w:val="20"/>
              </w:rPr>
              <w:t>։</w:t>
            </w:r>
          </w:p>
          <w:p w:rsidR="003337BC" w:rsidRPr="00AF18EA" w:rsidRDefault="003337BC" w:rsidP="00C60131">
            <w:pPr>
              <w:pStyle w:val="af4"/>
              <w:rPr>
                <w:rFonts w:ascii="GHEA Grapalat" w:hAnsi="GHEA Grapalat"/>
                <w:color w:val="000000"/>
                <w:sz w:val="20"/>
                <w:szCs w:val="20"/>
              </w:rPr>
            </w:pPr>
            <w:r w:rsidRPr="00AF18EA">
              <w:rPr>
                <w:rFonts w:ascii="GHEA Grapalat" w:hAnsi="GHEA Grapalat"/>
                <w:color w:val="000000"/>
                <w:sz w:val="20"/>
                <w:szCs w:val="20"/>
              </w:rPr>
              <w:t xml:space="preserve">4 </w:t>
            </w:r>
            <w:r w:rsidRPr="00AF18EA">
              <w:rPr>
                <w:rFonts w:ascii="GHEA Grapalat" w:hAnsi="GHEA Grapalat" w:cs="Sylfaen"/>
                <w:color w:val="000000"/>
                <w:sz w:val="20"/>
                <w:szCs w:val="20"/>
              </w:rPr>
              <w:t>հորքային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հորերի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նորոգման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համար</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պետք</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է</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կատարվի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խորքային</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հորերի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մաքրում</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ջրի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պոմպի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խողովակաշարի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տրանսֆորմատորի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և</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վահանակի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տեղադրում</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շուրջ</w:t>
            </w:r>
            <w:r w:rsidRPr="00AF18EA">
              <w:rPr>
                <w:rFonts w:ascii="GHEA Grapalat" w:hAnsi="GHEA Grapalat"/>
                <w:color w:val="000000"/>
                <w:sz w:val="20"/>
                <w:szCs w:val="20"/>
              </w:rPr>
              <w:t xml:space="preserve"> 2</w:t>
            </w:r>
            <w:r w:rsidRPr="00AF18EA">
              <w:rPr>
                <w:rFonts w:ascii="GHEA Grapalat" w:hAnsi="GHEA Grapalat" w:cs="Sylfaen"/>
                <w:color w:val="000000"/>
                <w:sz w:val="20"/>
                <w:szCs w:val="20"/>
              </w:rPr>
              <w:t>կմ</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բարձրավոլտ</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հոսանքի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լարերի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անցկացում</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և</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հենասյուների</w:t>
            </w:r>
            <w:r w:rsidRPr="00AF18EA">
              <w:rPr>
                <w:rFonts w:ascii="GHEA Grapalat" w:hAnsi="GHEA Grapalat"/>
                <w:color w:val="000000"/>
                <w:sz w:val="20"/>
                <w:szCs w:val="20"/>
              </w:rPr>
              <w:t xml:space="preserve"> </w:t>
            </w:r>
            <w:r w:rsidRPr="00AF18EA">
              <w:rPr>
                <w:rFonts w:ascii="GHEA Grapalat" w:hAnsi="GHEA Grapalat" w:cs="Sylfaen"/>
                <w:color w:val="000000"/>
                <w:sz w:val="20"/>
                <w:szCs w:val="20"/>
              </w:rPr>
              <w:t>տեղադրում</w:t>
            </w:r>
          </w:p>
          <w:p w:rsidR="003337BC" w:rsidRPr="001F55D0" w:rsidRDefault="003337BC" w:rsidP="00C60131">
            <w:pPr>
              <w:ind w:left="-108" w:right="-163"/>
              <w:jc w:val="center"/>
              <w:rPr>
                <w:rFonts w:ascii="GHEA Grapalat" w:hAnsi="GHEA Grapalat"/>
                <w:sz w:val="16"/>
                <w:szCs w:val="16"/>
              </w:rPr>
            </w:pPr>
          </w:p>
        </w:tc>
        <w:tc>
          <w:tcPr>
            <w:tcW w:w="904" w:type="dxa"/>
            <w:vAlign w:val="center"/>
          </w:tcPr>
          <w:p w:rsidR="003337BC" w:rsidRPr="001F55D0" w:rsidRDefault="003337BC" w:rsidP="00C60131">
            <w:pPr>
              <w:ind w:left="-108" w:right="-163"/>
              <w:jc w:val="center"/>
              <w:rPr>
                <w:rFonts w:ascii="GHEA Grapalat" w:hAnsi="GHEA Grapalat"/>
                <w:sz w:val="16"/>
                <w:szCs w:val="16"/>
                <w:lang w:val="ru-RU"/>
              </w:rPr>
            </w:pPr>
            <w:r>
              <w:rPr>
                <w:rFonts w:ascii="GHEA Grapalat" w:hAnsi="GHEA Grapalat"/>
                <w:sz w:val="16"/>
                <w:szCs w:val="16"/>
                <w:lang w:val="ru-RU"/>
              </w:rPr>
              <w:lastRenderedPageBreak/>
              <w:t>դրամ</w:t>
            </w:r>
          </w:p>
        </w:tc>
        <w:tc>
          <w:tcPr>
            <w:tcW w:w="1051" w:type="dxa"/>
            <w:vAlign w:val="center"/>
          </w:tcPr>
          <w:p w:rsidR="003337BC" w:rsidRPr="003E3D20" w:rsidRDefault="003337BC" w:rsidP="00C60131">
            <w:pPr>
              <w:jc w:val="center"/>
              <w:rPr>
                <w:rFonts w:ascii="GHEA Grapalat" w:hAnsi="GHEA Grapalat"/>
                <w:sz w:val="20"/>
                <w:lang w:val="hy-AM"/>
              </w:rPr>
            </w:pPr>
          </w:p>
        </w:tc>
        <w:tc>
          <w:tcPr>
            <w:tcW w:w="1051" w:type="dxa"/>
            <w:vAlign w:val="center"/>
          </w:tcPr>
          <w:p w:rsidR="003337BC" w:rsidRPr="00904A64" w:rsidRDefault="00904A64" w:rsidP="00C60131">
            <w:pPr>
              <w:jc w:val="center"/>
              <w:rPr>
                <w:rFonts w:ascii="GHEA Grapalat" w:hAnsi="GHEA Grapalat"/>
                <w:sz w:val="20"/>
                <w:lang w:val="ru-RU"/>
              </w:rPr>
            </w:pPr>
            <w:r>
              <w:rPr>
                <w:rFonts w:ascii="GHEA Grapalat" w:hAnsi="GHEA Grapalat"/>
                <w:sz w:val="20"/>
                <w:lang w:val="ru-RU"/>
              </w:rPr>
              <w:t>1</w:t>
            </w:r>
          </w:p>
        </w:tc>
        <w:tc>
          <w:tcPr>
            <w:tcW w:w="811" w:type="dxa"/>
            <w:vAlign w:val="center"/>
          </w:tcPr>
          <w:p w:rsidR="007E356F" w:rsidRDefault="007E356F" w:rsidP="007E356F">
            <w:pPr>
              <w:ind w:left="-185" w:right="-61"/>
              <w:jc w:val="center"/>
              <w:rPr>
                <w:rFonts w:ascii="GHEA Grapalat" w:hAnsi="GHEA Grapalat"/>
                <w:sz w:val="16"/>
                <w:szCs w:val="16"/>
                <w:lang w:val="ru-RU"/>
              </w:rPr>
            </w:pPr>
            <w:r>
              <w:rPr>
                <w:rFonts w:ascii="GHEA Grapalat" w:hAnsi="GHEA Grapalat"/>
                <w:sz w:val="16"/>
                <w:szCs w:val="16"/>
                <w:lang w:val="hy-AM"/>
              </w:rPr>
              <w:t>Գ.</w:t>
            </w:r>
            <w:r w:rsidRPr="001A5162">
              <w:rPr>
                <w:rFonts w:ascii="GHEA Grapalat" w:hAnsi="GHEA Grapalat"/>
                <w:sz w:val="16"/>
                <w:szCs w:val="16"/>
                <w:lang w:val="hy-AM"/>
              </w:rPr>
              <w:t xml:space="preserve"> </w:t>
            </w:r>
            <w:r>
              <w:rPr>
                <w:rFonts w:ascii="GHEA Grapalat" w:hAnsi="GHEA Grapalat"/>
                <w:sz w:val="16"/>
                <w:szCs w:val="16"/>
                <w:lang w:val="ru-RU"/>
              </w:rPr>
              <w:t>Գեղակերտ</w:t>
            </w:r>
          </w:p>
          <w:p w:rsidR="003337BC" w:rsidRPr="003D5C93" w:rsidRDefault="007E356F" w:rsidP="007E356F">
            <w:pPr>
              <w:jc w:val="center"/>
              <w:rPr>
                <w:rFonts w:ascii="GHEA Grapalat" w:hAnsi="GHEA Grapalat"/>
                <w:sz w:val="16"/>
                <w:szCs w:val="16"/>
                <w:lang w:val="hy-AM"/>
              </w:rPr>
            </w:pPr>
            <w:r>
              <w:rPr>
                <w:rFonts w:ascii="GHEA Grapalat" w:hAnsi="GHEA Grapalat"/>
                <w:sz w:val="16"/>
                <w:szCs w:val="16"/>
                <w:lang w:val="hy-AM"/>
              </w:rPr>
              <w:t xml:space="preserve">Մաշտոցի </w:t>
            </w:r>
            <w:r>
              <w:rPr>
                <w:rFonts w:ascii="GHEA Grapalat" w:hAnsi="GHEA Grapalat"/>
                <w:sz w:val="16"/>
                <w:szCs w:val="16"/>
                <w:lang w:val="ru-RU"/>
              </w:rPr>
              <w:t>30</w:t>
            </w:r>
            <w:r>
              <w:rPr>
                <w:rFonts w:ascii="GHEA Grapalat" w:hAnsi="GHEA Grapalat"/>
                <w:sz w:val="16"/>
                <w:szCs w:val="16"/>
                <w:lang w:val="hy-AM"/>
              </w:rPr>
              <w:t xml:space="preserve">  </w:t>
            </w:r>
            <w:r w:rsidRPr="003D5C93">
              <w:rPr>
                <w:rFonts w:ascii="GHEA Grapalat" w:hAnsi="GHEA Grapalat"/>
                <w:sz w:val="16"/>
                <w:szCs w:val="16"/>
                <w:lang w:val="hy-AM"/>
              </w:rPr>
              <w:t xml:space="preserve"> համայնք</w:t>
            </w:r>
          </w:p>
        </w:tc>
        <w:tc>
          <w:tcPr>
            <w:tcW w:w="1129" w:type="dxa"/>
            <w:vAlign w:val="center"/>
          </w:tcPr>
          <w:p w:rsidR="00904A64" w:rsidRPr="0011050D" w:rsidRDefault="00904A64" w:rsidP="00904A64">
            <w:pPr>
              <w:ind w:left="-100" w:right="-56"/>
              <w:jc w:val="center"/>
              <w:rPr>
                <w:rFonts w:ascii="GHEA Grapalat" w:hAnsi="GHEA Grapalat"/>
                <w:sz w:val="16"/>
                <w:szCs w:val="16"/>
                <w:lang w:val="hy-AM"/>
              </w:rPr>
            </w:pPr>
            <w:r w:rsidRPr="0011050D">
              <w:rPr>
                <w:rFonts w:ascii="GHEA Grapalat" w:hAnsi="GHEA Grapalat"/>
                <w:sz w:val="16"/>
                <w:szCs w:val="16"/>
                <w:lang w:val="hy-AM"/>
              </w:rPr>
              <w:t>Պայմանագիրը ուժի մեջ</w:t>
            </w:r>
          </w:p>
          <w:p w:rsidR="00904A64" w:rsidRPr="000A7E65" w:rsidRDefault="00904A64" w:rsidP="00904A64">
            <w:pPr>
              <w:autoSpaceDE w:val="0"/>
              <w:autoSpaceDN w:val="0"/>
              <w:adjustRightInd w:val="0"/>
              <w:spacing w:line="276" w:lineRule="auto"/>
              <w:ind w:left="-3" w:right="-54" w:firstLine="168"/>
              <w:jc w:val="center"/>
              <w:rPr>
                <w:rFonts w:ascii="GHEA Grapalat" w:hAnsi="GHEA Grapalat" w:cs="GHEA Grapalat"/>
                <w:sz w:val="16"/>
                <w:szCs w:val="16"/>
                <w:lang w:val="hy-AM"/>
              </w:rPr>
            </w:pPr>
            <w:r>
              <w:rPr>
                <w:rFonts w:ascii="GHEA Grapalat" w:hAnsi="GHEA Grapalat"/>
                <w:sz w:val="16"/>
                <w:szCs w:val="16"/>
                <w:lang w:val="hy-AM"/>
              </w:rPr>
              <w:t>մտնելու օրվանից 1</w:t>
            </w:r>
            <w:r>
              <w:rPr>
                <w:rFonts w:ascii="GHEA Grapalat" w:hAnsi="GHEA Grapalat"/>
                <w:sz w:val="16"/>
                <w:szCs w:val="16"/>
                <w:lang w:val="ru-RU"/>
              </w:rPr>
              <w:t>0</w:t>
            </w:r>
            <w:r w:rsidRPr="002B36C7">
              <w:rPr>
                <w:rFonts w:ascii="GHEA Grapalat" w:hAnsi="GHEA Grapalat"/>
                <w:sz w:val="16"/>
                <w:szCs w:val="16"/>
                <w:lang w:val="hy-AM"/>
              </w:rPr>
              <w:t xml:space="preserve"> օրացույցային</w:t>
            </w:r>
            <w:r w:rsidRPr="000A7E65">
              <w:rPr>
                <w:rFonts w:ascii="GHEA Grapalat" w:hAnsi="GHEA Grapalat"/>
                <w:sz w:val="16"/>
                <w:szCs w:val="16"/>
                <w:lang w:val="hy-AM"/>
              </w:rPr>
              <w:t xml:space="preserve"> օրվա ընթացքում</w:t>
            </w:r>
          </w:p>
          <w:p w:rsidR="003337BC" w:rsidRDefault="003337BC" w:rsidP="00C60131">
            <w:pPr>
              <w:ind w:left="-185" w:right="-61"/>
              <w:jc w:val="center"/>
              <w:rPr>
                <w:rFonts w:ascii="GHEA Grapalat" w:hAnsi="GHEA Grapalat"/>
                <w:sz w:val="16"/>
                <w:szCs w:val="16"/>
                <w:lang w:val="hy-AM"/>
              </w:rPr>
            </w:pPr>
          </w:p>
        </w:tc>
      </w:tr>
    </w:tbl>
    <w:p w:rsidR="003337BC" w:rsidRPr="00904A64" w:rsidRDefault="003337BC" w:rsidP="003337BC">
      <w:pPr>
        <w:jc w:val="center"/>
        <w:rPr>
          <w:rFonts w:ascii="GHEA Grapalat" w:hAnsi="GHEA Grapalat"/>
          <w:sz w:val="20"/>
          <w:lang w:val="hy-AM"/>
        </w:rPr>
      </w:pPr>
    </w:p>
    <w:p w:rsidR="003337BC" w:rsidRPr="00712340" w:rsidRDefault="003337BC" w:rsidP="003337BC">
      <w:pPr>
        <w:jc w:val="both"/>
        <w:rPr>
          <w:rFonts w:ascii="GHEA Grapalat" w:hAnsi="GHEA Grapalat"/>
          <w:sz w:val="20"/>
        </w:rPr>
      </w:pPr>
      <w:r w:rsidRPr="00904A64">
        <w:rPr>
          <w:rFonts w:ascii="GHEA Grapalat" w:hAnsi="GHEA Grapalat"/>
          <w:sz w:val="20"/>
          <w:lang w:val="hy-AM"/>
        </w:rPr>
        <w:t xml:space="preserve"> </w:t>
      </w:r>
      <w:r w:rsidRPr="00712340">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3337BC" w:rsidRPr="00712340" w:rsidRDefault="003337BC" w:rsidP="003337BC">
      <w:pPr>
        <w:jc w:val="both"/>
        <w:rPr>
          <w:rFonts w:ascii="GHEA Grapalat" w:hAnsi="GHEA Grapalat"/>
          <w:i/>
          <w:sz w:val="20"/>
        </w:rPr>
      </w:pPr>
      <w:r w:rsidRPr="00712340">
        <w:rPr>
          <w:rFonts w:ascii="GHEA Grapalat" w:hAnsi="GHEA Grapalat"/>
          <w:i/>
          <w:sz w:val="20"/>
        </w:rPr>
        <w:t xml:space="preserve">** </w:t>
      </w:r>
      <w:r w:rsidRPr="00712340">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3337BC" w:rsidRPr="00712340" w:rsidRDefault="003337BC" w:rsidP="003337BC">
      <w:pPr>
        <w:jc w:val="both"/>
        <w:rPr>
          <w:rFonts w:ascii="GHEA Grapalat" w:hAnsi="GHEA Grapalat"/>
          <w:sz w:val="20"/>
        </w:rPr>
      </w:pPr>
    </w:p>
    <w:p w:rsidR="003337BC" w:rsidRPr="00712340" w:rsidRDefault="003337BC" w:rsidP="003337BC">
      <w:pPr>
        <w:jc w:val="both"/>
        <w:rPr>
          <w:rFonts w:ascii="GHEA Grapalat" w:hAnsi="GHEA Grapalat"/>
          <w:sz w:val="20"/>
        </w:rPr>
      </w:pPr>
    </w:p>
    <w:p w:rsidR="003337BC" w:rsidRPr="00712340" w:rsidRDefault="003337BC" w:rsidP="003337BC">
      <w:pPr>
        <w:jc w:val="center"/>
        <w:rPr>
          <w:rFonts w:ascii="GHEA Grapalat" w:hAnsi="GHEA Grapalat"/>
          <w:sz w:val="20"/>
        </w:rPr>
      </w:pPr>
    </w:p>
    <w:tbl>
      <w:tblPr>
        <w:tblW w:w="9639" w:type="dxa"/>
        <w:jc w:val="center"/>
        <w:tblInd w:w="409" w:type="dxa"/>
        <w:tblLayout w:type="fixed"/>
        <w:tblLook w:val="0000"/>
      </w:tblPr>
      <w:tblGrid>
        <w:gridCol w:w="4536"/>
        <w:gridCol w:w="760"/>
        <w:gridCol w:w="4343"/>
      </w:tblGrid>
      <w:tr w:rsidR="003337BC" w:rsidRPr="00712340" w:rsidTr="00C60131">
        <w:trPr>
          <w:jc w:val="center"/>
        </w:trPr>
        <w:tc>
          <w:tcPr>
            <w:tcW w:w="4536" w:type="dxa"/>
          </w:tcPr>
          <w:p w:rsidR="003337BC" w:rsidRPr="00712340" w:rsidRDefault="003337BC" w:rsidP="00C60131">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rsidR="003337BC" w:rsidRPr="00712340" w:rsidRDefault="003337BC" w:rsidP="00C60131">
            <w:pPr>
              <w:rPr>
                <w:rFonts w:ascii="GHEA Grapalat" w:hAnsi="GHEA Grapalat"/>
                <w:lang w:val="ru-RU"/>
              </w:rPr>
            </w:pPr>
          </w:p>
          <w:p w:rsidR="003337BC" w:rsidRPr="00712340" w:rsidRDefault="003337BC" w:rsidP="00C60131">
            <w:pPr>
              <w:rPr>
                <w:rFonts w:ascii="GHEA Grapalat" w:hAnsi="GHEA Grapalat"/>
                <w:lang w:val="ru-RU"/>
              </w:rPr>
            </w:pPr>
          </w:p>
          <w:p w:rsidR="003337BC" w:rsidRPr="00712340" w:rsidRDefault="003337BC" w:rsidP="00C60131">
            <w:pPr>
              <w:rPr>
                <w:rFonts w:ascii="GHEA Grapalat" w:hAnsi="GHEA Grapalat"/>
                <w:lang w:val="ru-RU"/>
              </w:rPr>
            </w:pPr>
          </w:p>
          <w:p w:rsidR="003337BC" w:rsidRPr="00712340" w:rsidRDefault="003337BC" w:rsidP="00C60131">
            <w:pPr>
              <w:rPr>
                <w:rFonts w:ascii="GHEA Grapalat" w:hAnsi="GHEA Grapalat"/>
                <w:lang w:val="ru-RU"/>
              </w:rPr>
            </w:pPr>
          </w:p>
          <w:p w:rsidR="003337BC" w:rsidRPr="00712340" w:rsidRDefault="003337BC" w:rsidP="00C60131">
            <w:pPr>
              <w:rPr>
                <w:rFonts w:ascii="GHEA Grapalat" w:hAnsi="GHEA Grapalat"/>
                <w:lang w:val="ru-RU"/>
              </w:rPr>
            </w:pPr>
          </w:p>
          <w:p w:rsidR="003337BC" w:rsidRPr="00712340" w:rsidRDefault="003337BC" w:rsidP="00C60131">
            <w:pPr>
              <w:jc w:val="center"/>
              <w:rPr>
                <w:rFonts w:ascii="GHEA Grapalat" w:hAnsi="GHEA Grapalat"/>
                <w:lang w:val="ru-RU"/>
              </w:rPr>
            </w:pPr>
            <w:r w:rsidRPr="00712340">
              <w:rPr>
                <w:rFonts w:ascii="GHEA Grapalat" w:hAnsi="GHEA Grapalat"/>
                <w:lang w:val="ru-RU"/>
              </w:rPr>
              <w:t>---------------------------------</w:t>
            </w:r>
          </w:p>
          <w:p w:rsidR="003337BC" w:rsidRPr="00712340" w:rsidRDefault="003337BC" w:rsidP="00C60131">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3337BC" w:rsidRPr="00712340" w:rsidRDefault="003337BC" w:rsidP="00C60131">
            <w:pPr>
              <w:jc w:val="center"/>
              <w:rPr>
                <w:rFonts w:ascii="GHEA Grapalat" w:hAnsi="GHEA Grapalat"/>
                <w:sz w:val="18"/>
                <w:szCs w:val="18"/>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c>
          <w:tcPr>
            <w:tcW w:w="760" w:type="dxa"/>
          </w:tcPr>
          <w:p w:rsidR="003337BC" w:rsidRPr="00712340" w:rsidRDefault="003337BC" w:rsidP="00C60131">
            <w:pPr>
              <w:spacing w:line="360" w:lineRule="auto"/>
              <w:jc w:val="center"/>
              <w:rPr>
                <w:rFonts w:ascii="GHEA Grapalat" w:hAnsi="GHEA Grapalat"/>
                <w:lang w:val="ru-RU"/>
              </w:rPr>
            </w:pPr>
          </w:p>
        </w:tc>
        <w:tc>
          <w:tcPr>
            <w:tcW w:w="4343" w:type="dxa"/>
          </w:tcPr>
          <w:p w:rsidR="003337BC" w:rsidRPr="00712340" w:rsidRDefault="003337BC" w:rsidP="00C60131">
            <w:pPr>
              <w:spacing w:line="360" w:lineRule="auto"/>
              <w:jc w:val="center"/>
              <w:rPr>
                <w:rFonts w:ascii="GHEA Grapalat" w:hAnsi="GHEA Grapalat" w:cs="Sylfaen"/>
                <w:b/>
                <w:bCs/>
                <w:lang w:val="ru-RU"/>
              </w:rPr>
            </w:pPr>
            <w:r w:rsidRPr="00712340">
              <w:rPr>
                <w:rFonts w:ascii="GHEA Grapalat" w:hAnsi="GHEA Grapalat" w:cs="Sylfaen"/>
                <w:b/>
                <w:bCs/>
                <w:lang w:val="pt-BR"/>
              </w:rPr>
              <w:t>ԿԱՏԱՐՈՂ</w:t>
            </w:r>
          </w:p>
          <w:p w:rsidR="003337BC" w:rsidRPr="00712340" w:rsidRDefault="003337BC" w:rsidP="00C60131">
            <w:pPr>
              <w:jc w:val="center"/>
              <w:rPr>
                <w:rFonts w:ascii="GHEA Grapalat" w:hAnsi="GHEA Grapalat"/>
                <w:lang w:val="ru-RU"/>
              </w:rPr>
            </w:pPr>
          </w:p>
          <w:p w:rsidR="003337BC" w:rsidRPr="00712340" w:rsidRDefault="003337BC" w:rsidP="00C60131">
            <w:pPr>
              <w:jc w:val="center"/>
              <w:rPr>
                <w:rFonts w:ascii="GHEA Grapalat" w:hAnsi="GHEA Grapalat"/>
                <w:lang w:val="ru-RU"/>
              </w:rPr>
            </w:pPr>
          </w:p>
          <w:p w:rsidR="003337BC" w:rsidRPr="00712340" w:rsidRDefault="003337BC" w:rsidP="00C60131">
            <w:pPr>
              <w:jc w:val="center"/>
              <w:rPr>
                <w:rFonts w:ascii="GHEA Grapalat" w:hAnsi="GHEA Grapalat"/>
                <w:lang w:val="ru-RU"/>
              </w:rPr>
            </w:pPr>
          </w:p>
          <w:p w:rsidR="003337BC" w:rsidRPr="00712340" w:rsidRDefault="003337BC" w:rsidP="00C60131">
            <w:pPr>
              <w:jc w:val="center"/>
              <w:rPr>
                <w:rFonts w:ascii="GHEA Grapalat" w:hAnsi="GHEA Grapalat"/>
              </w:rPr>
            </w:pPr>
          </w:p>
          <w:p w:rsidR="003337BC" w:rsidRPr="00712340" w:rsidRDefault="003337BC" w:rsidP="00C60131">
            <w:pPr>
              <w:jc w:val="center"/>
              <w:rPr>
                <w:rFonts w:ascii="GHEA Grapalat" w:hAnsi="GHEA Grapalat"/>
              </w:rPr>
            </w:pPr>
          </w:p>
          <w:p w:rsidR="003337BC" w:rsidRPr="00712340" w:rsidRDefault="003337BC" w:rsidP="00C60131">
            <w:pPr>
              <w:jc w:val="center"/>
              <w:rPr>
                <w:rFonts w:ascii="GHEA Grapalat" w:hAnsi="GHEA Grapalat"/>
                <w:lang w:val="ru-RU"/>
              </w:rPr>
            </w:pPr>
            <w:r w:rsidRPr="00712340">
              <w:rPr>
                <w:rFonts w:ascii="GHEA Grapalat" w:hAnsi="GHEA Grapalat"/>
                <w:lang w:val="ru-RU"/>
              </w:rPr>
              <w:t>---------------------------------</w:t>
            </w:r>
          </w:p>
          <w:p w:rsidR="003337BC" w:rsidRPr="00712340" w:rsidRDefault="003337BC" w:rsidP="00C60131">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3337BC" w:rsidRPr="00712340" w:rsidRDefault="003337BC" w:rsidP="00C60131">
            <w:pPr>
              <w:jc w:val="center"/>
              <w:rPr>
                <w:rFonts w:ascii="GHEA Grapalat" w:hAnsi="GHEA Grapalat"/>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rsidR="003337BC" w:rsidRPr="00712340" w:rsidRDefault="003337BC" w:rsidP="003337BC">
      <w:pPr>
        <w:jc w:val="center"/>
        <w:rPr>
          <w:rFonts w:ascii="GHEA Grapalat" w:hAnsi="GHEA Grapalat"/>
          <w:sz w:val="20"/>
        </w:rPr>
      </w:pPr>
      <w:r w:rsidRPr="00712340">
        <w:rPr>
          <w:rFonts w:ascii="GHEA Grapalat" w:hAnsi="GHEA Grapalat"/>
          <w:sz w:val="20"/>
        </w:rPr>
        <w:br w:type="page"/>
      </w:r>
    </w:p>
    <w:p w:rsidR="003337BC" w:rsidRPr="00712340" w:rsidRDefault="003337BC" w:rsidP="003337BC">
      <w:pPr>
        <w:jc w:val="right"/>
        <w:rPr>
          <w:rFonts w:ascii="GHEA Grapalat" w:hAnsi="GHEA Grapalat"/>
          <w:sz w:val="20"/>
        </w:rPr>
      </w:pPr>
    </w:p>
    <w:p w:rsidR="003337BC" w:rsidRPr="00712340" w:rsidRDefault="003337BC" w:rsidP="003337BC">
      <w:pPr>
        <w:jc w:val="right"/>
        <w:rPr>
          <w:rFonts w:ascii="GHEA Grapalat" w:hAnsi="GHEA Grapalat"/>
          <w:i/>
          <w:sz w:val="18"/>
          <w:lang w:val="hy-AM"/>
        </w:rPr>
      </w:pPr>
      <w:r w:rsidRPr="00712340">
        <w:rPr>
          <w:rFonts w:ascii="GHEA Grapalat" w:hAnsi="GHEA Grapalat"/>
          <w:i/>
          <w:sz w:val="18"/>
          <w:lang w:val="hy-AM"/>
        </w:rPr>
        <w:t>Հավելված N 2</w:t>
      </w:r>
    </w:p>
    <w:p w:rsidR="003337BC" w:rsidRPr="00712340" w:rsidRDefault="003337BC" w:rsidP="003337BC">
      <w:pPr>
        <w:jc w:val="right"/>
        <w:rPr>
          <w:rFonts w:ascii="GHEA Grapalat" w:hAnsi="GHEA Grapalat"/>
          <w:i/>
          <w:sz w:val="18"/>
          <w:lang w:val="hy-AM"/>
        </w:rPr>
      </w:pPr>
      <w:r w:rsidRPr="00712340">
        <w:rPr>
          <w:rFonts w:ascii="GHEA Grapalat" w:hAnsi="GHEA Grapalat"/>
          <w:i/>
          <w:sz w:val="18"/>
          <w:lang w:val="hy-AM"/>
        </w:rPr>
        <w:t xml:space="preserve">«         »              20  թ. կնքված </w:t>
      </w:r>
    </w:p>
    <w:p w:rsidR="003337BC" w:rsidRPr="00712340" w:rsidRDefault="003337BC" w:rsidP="003337BC">
      <w:pPr>
        <w:jc w:val="right"/>
        <w:rPr>
          <w:rFonts w:ascii="GHEA Grapalat" w:hAnsi="GHEA Grapalat"/>
          <w:i/>
          <w:sz w:val="18"/>
          <w:lang w:val="hy-AM"/>
        </w:rPr>
      </w:pPr>
      <w:r w:rsidRPr="00712340">
        <w:rPr>
          <w:rFonts w:ascii="GHEA Grapalat" w:hAnsi="GHEA Grapalat"/>
          <w:i/>
          <w:sz w:val="18"/>
          <w:lang w:val="hy-AM"/>
        </w:rPr>
        <w:t xml:space="preserve">                      ծածկագրով պայմանագրի</w:t>
      </w:r>
    </w:p>
    <w:p w:rsidR="003337BC" w:rsidRPr="00712340" w:rsidRDefault="003337BC" w:rsidP="003337BC">
      <w:pPr>
        <w:tabs>
          <w:tab w:val="left" w:pos="9540"/>
        </w:tabs>
        <w:rPr>
          <w:rFonts w:ascii="GHEA Grapalat" w:hAnsi="GHEA Grapalat"/>
          <w:sz w:val="20"/>
        </w:rPr>
      </w:pPr>
    </w:p>
    <w:p w:rsidR="003337BC" w:rsidRPr="00712340" w:rsidRDefault="003337BC" w:rsidP="003337BC">
      <w:pPr>
        <w:tabs>
          <w:tab w:val="left" w:pos="9540"/>
        </w:tabs>
        <w:rPr>
          <w:rFonts w:ascii="GHEA Grapalat" w:hAnsi="GHEA Grapalat"/>
          <w:sz w:val="20"/>
        </w:rPr>
      </w:pPr>
    </w:p>
    <w:p w:rsidR="003337BC" w:rsidRPr="00712340" w:rsidRDefault="003337BC" w:rsidP="003337BC">
      <w:pPr>
        <w:jc w:val="center"/>
        <w:rPr>
          <w:rFonts w:ascii="GHEA Grapalat" w:hAnsi="GHEA Grapalat"/>
          <w:sz w:val="20"/>
        </w:rPr>
      </w:pP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cs="Sylfaen"/>
          <w:b/>
          <w:sz w:val="22"/>
          <w:szCs w:val="22"/>
        </w:rPr>
        <w:softHyphen/>
      </w:r>
      <w:r w:rsidRPr="00712340">
        <w:rPr>
          <w:rFonts w:ascii="GHEA Grapalat" w:hAnsi="GHEA Grapalat"/>
          <w:sz w:val="20"/>
        </w:rPr>
        <w:t>ՎՃԱՐՄԱՆ ԺԱՄԱՆԱԿԱՑՈՒՅՑ*</w:t>
      </w:r>
    </w:p>
    <w:p w:rsidR="003337BC" w:rsidRPr="00712340" w:rsidRDefault="003337BC" w:rsidP="003337BC">
      <w:pPr>
        <w:jc w:val="right"/>
        <w:rPr>
          <w:rFonts w:ascii="GHEA Grapalat" w:hAnsi="GHEA Grapalat"/>
          <w:sz w:val="20"/>
        </w:rPr>
      </w:pPr>
      <w:r w:rsidRPr="00712340">
        <w:rPr>
          <w:rFonts w:ascii="GHEA Grapalat" w:hAnsi="GHEA Grapalat"/>
          <w:sz w:val="20"/>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08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530"/>
        <w:gridCol w:w="1795"/>
        <w:gridCol w:w="464"/>
        <w:gridCol w:w="464"/>
        <w:gridCol w:w="464"/>
        <w:gridCol w:w="464"/>
        <w:gridCol w:w="464"/>
        <w:gridCol w:w="464"/>
        <w:gridCol w:w="464"/>
        <w:gridCol w:w="464"/>
        <w:gridCol w:w="464"/>
        <w:gridCol w:w="464"/>
        <w:gridCol w:w="464"/>
        <w:gridCol w:w="464"/>
        <w:gridCol w:w="1096"/>
      </w:tblGrid>
      <w:tr w:rsidR="003337BC" w:rsidRPr="00712340" w:rsidTr="00C60131">
        <w:tc>
          <w:tcPr>
            <w:tcW w:w="10814" w:type="dxa"/>
            <w:gridSpan w:val="16"/>
          </w:tcPr>
          <w:p w:rsidR="003337BC" w:rsidRPr="00712340" w:rsidRDefault="003337BC" w:rsidP="00C60131">
            <w:pPr>
              <w:jc w:val="center"/>
              <w:rPr>
                <w:rFonts w:ascii="GHEA Grapalat" w:hAnsi="GHEA Grapalat"/>
                <w:sz w:val="18"/>
                <w:lang w:val="es-ES"/>
              </w:rPr>
            </w:pPr>
            <w:r w:rsidRPr="00712340">
              <w:rPr>
                <w:rFonts w:ascii="GHEA Grapalat" w:hAnsi="GHEA Grapalat"/>
                <w:sz w:val="18"/>
                <w:lang w:val="es-ES"/>
              </w:rPr>
              <w:t>Ծառայության</w:t>
            </w:r>
          </w:p>
        </w:tc>
      </w:tr>
      <w:tr w:rsidR="003337BC" w:rsidRPr="00BF3030" w:rsidTr="00C60131">
        <w:tc>
          <w:tcPr>
            <w:tcW w:w="1451" w:type="dxa"/>
            <w:vAlign w:val="center"/>
          </w:tcPr>
          <w:p w:rsidR="003337BC" w:rsidRPr="00712340" w:rsidRDefault="003337BC" w:rsidP="00C60131">
            <w:pPr>
              <w:jc w:val="center"/>
              <w:rPr>
                <w:rFonts w:ascii="GHEA Grapalat" w:hAnsi="GHEA Grapalat"/>
                <w:sz w:val="18"/>
                <w:lang w:val="es-ES"/>
              </w:rPr>
            </w:pPr>
            <w:r w:rsidRPr="00712340">
              <w:rPr>
                <w:rFonts w:ascii="GHEA Grapalat" w:hAnsi="GHEA Grapalat"/>
                <w:sz w:val="18"/>
              </w:rPr>
              <w:t>հրավերով նախատեսված չափաբաժնի համարը</w:t>
            </w:r>
          </w:p>
        </w:tc>
        <w:tc>
          <w:tcPr>
            <w:tcW w:w="1530" w:type="dxa"/>
            <w:vAlign w:val="center"/>
          </w:tcPr>
          <w:p w:rsidR="003337BC" w:rsidRPr="00712340" w:rsidRDefault="003337BC" w:rsidP="00C60131">
            <w:pPr>
              <w:jc w:val="center"/>
              <w:rPr>
                <w:rFonts w:ascii="GHEA Grapalat" w:hAnsi="GHEA Grapalat"/>
                <w:sz w:val="18"/>
                <w:lang w:val="es-ES"/>
              </w:rPr>
            </w:pPr>
            <w:r w:rsidRPr="00712340">
              <w:rPr>
                <w:rFonts w:ascii="GHEA Grapalat" w:hAnsi="GHEA Grapalat"/>
                <w:sz w:val="18"/>
              </w:rPr>
              <w:t>գնումների</w:t>
            </w:r>
            <w:r w:rsidRPr="00712340">
              <w:rPr>
                <w:rFonts w:ascii="GHEA Grapalat" w:hAnsi="GHEA Grapalat"/>
                <w:sz w:val="18"/>
                <w:lang w:val="es-ES"/>
              </w:rPr>
              <w:t xml:space="preserve"> </w:t>
            </w:r>
            <w:r w:rsidRPr="00712340">
              <w:rPr>
                <w:rFonts w:ascii="GHEA Grapalat" w:hAnsi="GHEA Grapalat"/>
                <w:sz w:val="18"/>
              </w:rPr>
              <w:t>պլանով</w:t>
            </w:r>
            <w:r w:rsidRPr="00712340">
              <w:rPr>
                <w:rFonts w:ascii="GHEA Grapalat" w:hAnsi="GHEA Grapalat"/>
                <w:sz w:val="18"/>
                <w:lang w:val="es-ES"/>
              </w:rPr>
              <w:t xml:space="preserve"> </w:t>
            </w:r>
            <w:r w:rsidRPr="00712340">
              <w:rPr>
                <w:rFonts w:ascii="GHEA Grapalat" w:hAnsi="GHEA Grapalat"/>
                <w:sz w:val="18"/>
              </w:rPr>
              <w:t>նախատեսված</w:t>
            </w:r>
            <w:r w:rsidRPr="00712340">
              <w:rPr>
                <w:rFonts w:ascii="GHEA Grapalat" w:hAnsi="GHEA Grapalat"/>
                <w:sz w:val="18"/>
                <w:lang w:val="es-ES"/>
              </w:rPr>
              <w:t xml:space="preserve"> </w:t>
            </w:r>
            <w:r w:rsidRPr="00712340">
              <w:rPr>
                <w:rFonts w:ascii="GHEA Grapalat" w:hAnsi="GHEA Grapalat"/>
                <w:sz w:val="18"/>
              </w:rPr>
              <w:t>միջանցիկ</w:t>
            </w:r>
            <w:r w:rsidRPr="00712340">
              <w:rPr>
                <w:rFonts w:ascii="GHEA Grapalat" w:hAnsi="GHEA Grapalat"/>
                <w:sz w:val="18"/>
                <w:lang w:val="es-ES"/>
              </w:rPr>
              <w:t xml:space="preserve"> </w:t>
            </w:r>
            <w:r w:rsidRPr="00712340">
              <w:rPr>
                <w:rFonts w:ascii="GHEA Grapalat" w:hAnsi="GHEA Grapalat"/>
                <w:sz w:val="18"/>
              </w:rPr>
              <w:t>ծածկագիրը</w:t>
            </w:r>
            <w:r w:rsidRPr="00712340">
              <w:rPr>
                <w:rFonts w:ascii="GHEA Grapalat" w:hAnsi="GHEA Grapalat"/>
                <w:sz w:val="18"/>
                <w:lang w:val="es-ES"/>
              </w:rPr>
              <w:t xml:space="preserve">` </w:t>
            </w:r>
            <w:r w:rsidRPr="00712340">
              <w:rPr>
                <w:rFonts w:ascii="GHEA Grapalat" w:hAnsi="GHEA Grapalat"/>
                <w:sz w:val="18"/>
              </w:rPr>
              <w:t>ըստ</w:t>
            </w:r>
            <w:r w:rsidRPr="00712340">
              <w:rPr>
                <w:rFonts w:ascii="GHEA Grapalat" w:hAnsi="GHEA Grapalat"/>
                <w:sz w:val="18"/>
                <w:lang w:val="es-ES"/>
              </w:rPr>
              <w:t xml:space="preserve"> </w:t>
            </w:r>
            <w:r w:rsidRPr="00712340">
              <w:rPr>
                <w:rFonts w:ascii="GHEA Grapalat" w:hAnsi="GHEA Grapalat"/>
                <w:sz w:val="18"/>
              </w:rPr>
              <w:t>ԳՄԱ</w:t>
            </w:r>
            <w:r w:rsidRPr="00712340">
              <w:rPr>
                <w:rFonts w:ascii="GHEA Grapalat" w:hAnsi="GHEA Grapalat"/>
                <w:sz w:val="18"/>
                <w:lang w:val="es-ES"/>
              </w:rPr>
              <w:t xml:space="preserve"> </w:t>
            </w:r>
            <w:r w:rsidRPr="00712340">
              <w:rPr>
                <w:rFonts w:ascii="GHEA Grapalat" w:hAnsi="GHEA Grapalat"/>
                <w:sz w:val="18"/>
              </w:rPr>
              <w:t>դասակարգման</w:t>
            </w:r>
            <w:r w:rsidRPr="00712340">
              <w:rPr>
                <w:rFonts w:ascii="GHEA Grapalat" w:hAnsi="GHEA Grapalat"/>
                <w:sz w:val="18"/>
                <w:lang w:val="es-ES"/>
              </w:rPr>
              <w:t xml:space="preserve"> (CPV)</w:t>
            </w:r>
          </w:p>
        </w:tc>
        <w:tc>
          <w:tcPr>
            <w:tcW w:w="1169" w:type="dxa"/>
            <w:vAlign w:val="center"/>
          </w:tcPr>
          <w:p w:rsidR="003337BC" w:rsidRPr="00712340" w:rsidRDefault="003337BC" w:rsidP="00C60131">
            <w:pPr>
              <w:jc w:val="center"/>
              <w:rPr>
                <w:rFonts w:ascii="GHEA Grapalat" w:hAnsi="GHEA Grapalat"/>
                <w:sz w:val="18"/>
                <w:lang w:val="es-ES"/>
              </w:rPr>
            </w:pPr>
            <w:r w:rsidRPr="00712340">
              <w:rPr>
                <w:rFonts w:ascii="GHEA Grapalat" w:hAnsi="GHEA Grapalat"/>
                <w:sz w:val="18"/>
              </w:rPr>
              <w:t>անվանումը</w:t>
            </w:r>
          </w:p>
        </w:tc>
        <w:tc>
          <w:tcPr>
            <w:tcW w:w="6664" w:type="dxa"/>
            <w:gridSpan w:val="13"/>
            <w:vAlign w:val="center"/>
          </w:tcPr>
          <w:p w:rsidR="003337BC" w:rsidRPr="00712340" w:rsidRDefault="003337BC" w:rsidP="00C60131">
            <w:pPr>
              <w:jc w:val="both"/>
              <w:rPr>
                <w:rFonts w:ascii="GHEA Grapalat" w:hAnsi="GHEA Grapalat"/>
                <w:sz w:val="18"/>
                <w:lang w:val="es-ES"/>
              </w:rPr>
            </w:pPr>
            <w:r w:rsidRPr="00712340">
              <w:rPr>
                <w:rFonts w:ascii="GHEA Grapalat" w:hAnsi="GHEA Grapalat"/>
                <w:sz w:val="18"/>
                <w:lang w:val="es-ES"/>
              </w:rPr>
              <w:t>դիմաց վճարումները նախատեսվում է իրականացնել 20  թ-ին` ըստ ամիսների, այդ թվում**</w:t>
            </w:r>
          </w:p>
        </w:tc>
      </w:tr>
      <w:tr w:rsidR="003337BC" w:rsidRPr="00712340" w:rsidTr="00C60131">
        <w:trPr>
          <w:trHeight w:val="1538"/>
        </w:trPr>
        <w:tc>
          <w:tcPr>
            <w:tcW w:w="1451" w:type="dxa"/>
          </w:tcPr>
          <w:p w:rsidR="003337BC" w:rsidRPr="00712340" w:rsidRDefault="003337BC" w:rsidP="00C60131">
            <w:pPr>
              <w:jc w:val="center"/>
              <w:rPr>
                <w:rFonts w:ascii="GHEA Grapalat" w:hAnsi="GHEA Grapalat"/>
                <w:sz w:val="20"/>
                <w:lang w:val="es-ES"/>
              </w:rPr>
            </w:pPr>
          </w:p>
        </w:tc>
        <w:tc>
          <w:tcPr>
            <w:tcW w:w="1530" w:type="dxa"/>
          </w:tcPr>
          <w:p w:rsidR="003337BC" w:rsidRPr="00712340" w:rsidRDefault="003337BC" w:rsidP="00C60131">
            <w:pPr>
              <w:jc w:val="center"/>
              <w:rPr>
                <w:rFonts w:ascii="GHEA Grapalat" w:hAnsi="GHEA Grapalat"/>
                <w:sz w:val="20"/>
                <w:lang w:val="es-ES"/>
              </w:rPr>
            </w:pPr>
          </w:p>
        </w:tc>
        <w:tc>
          <w:tcPr>
            <w:tcW w:w="1169" w:type="dxa"/>
          </w:tcPr>
          <w:p w:rsidR="003337BC" w:rsidRPr="00712340" w:rsidRDefault="003337BC" w:rsidP="00C60131">
            <w:pPr>
              <w:jc w:val="center"/>
              <w:rPr>
                <w:rFonts w:ascii="GHEA Grapalat" w:hAnsi="GHEA Grapalat"/>
                <w:sz w:val="20"/>
                <w:lang w:val="es-ES"/>
              </w:rPr>
            </w:pP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հունվար</w:t>
            </w:r>
          </w:p>
        </w:tc>
        <w:tc>
          <w:tcPr>
            <w:tcW w:w="464" w:type="dxa"/>
            <w:textDirection w:val="btLr"/>
            <w:vAlign w:val="center"/>
          </w:tcPr>
          <w:p w:rsidR="003337BC" w:rsidRPr="00712340" w:rsidRDefault="003337BC" w:rsidP="00C60131">
            <w:pPr>
              <w:ind w:left="113" w:right="-7"/>
              <w:jc w:val="center"/>
              <w:rPr>
                <w:rFonts w:ascii="GHEA Grapalat" w:hAnsi="GHEA Grapalat" w:cs="Sylfaen"/>
                <w:sz w:val="18"/>
                <w:lang w:val="pt-BR"/>
              </w:rPr>
            </w:pPr>
            <w:r w:rsidRPr="00712340">
              <w:rPr>
                <w:rFonts w:ascii="GHEA Grapalat" w:hAnsi="GHEA Grapalat" w:cs="Sylfaen"/>
                <w:sz w:val="18"/>
                <w:szCs w:val="22"/>
                <w:lang w:val="pt-BR"/>
              </w:rPr>
              <w:t>փետրվար</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մարտ</w:t>
            </w:r>
          </w:p>
        </w:tc>
        <w:tc>
          <w:tcPr>
            <w:tcW w:w="464" w:type="dxa"/>
            <w:textDirection w:val="btLr"/>
            <w:vAlign w:val="center"/>
          </w:tcPr>
          <w:p w:rsidR="003337BC" w:rsidRPr="00712340" w:rsidRDefault="003337BC" w:rsidP="00C60131">
            <w:pPr>
              <w:ind w:left="113" w:right="-7"/>
              <w:jc w:val="center"/>
              <w:rPr>
                <w:rFonts w:ascii="GHEA Grapalat" w:hAnsi="GHEA Grapalat" w:cs="Sylfaen"/>
                <w:sz w:val="18"/>
                <w:lang w:val="pt-BR"/>
              </w:rPr>
            </w:pPr>
            <w:r w:rsidRPr="00712340">
              <w:rPr>
                <w:rFonts w:ascii="GHEA Grapalat" w:hAnsi="GHEA Grapalat" w:cs="Sylfaen"/>
                <w:sz w:val="18"/>
                <w:szCs w:val="22"/>
                <w:lang w:val="pt-BR"/>
              </w:rPr>
              <w:t>ապրիլ</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մայիս</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հունիս</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հուլիս</w:t>
            </w:r>
            <w:r w:rsidRPr="00712340">
              <w:rPr>
                <w:rFonts w:ascii="GHEA Grapalat" w:hAnsi="GHEA Grapalat" w:cs="Times Armenian"/>
                <w:sz w:val="18"/>
                <w:szCs w:val="22"/>
                <w:lang w:val="pt-BR"/>
              </w:rPr>
              <w:t xml:space="preserve"> </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օգոստոս</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սեպտեմբեր</w:t>
            </w:r>
            <w:r w:rsidRPr="00712340">
              <w:rPr>
                <w:rFonts w:ascii="GHEA Grapalat" w:hAnsi="GHEA Grapalat" w:cs="Times Armenian"/>
                <w:sz w:val="18"/>
                <w:szCs w:val="22"/>
                <w:lang w:val="pt-BR"/>
              </w:rPr>
              <w:t xml:space="preserve"> </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հոկտեմբեր</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sz w:val="18"/>
              </w:rPr>
              <w:t xml:space="preserve"> </w:t>
            </w:r>
            <w:r w:rsidRPr="00712340">
              <w:rPr>
                <w:rFonts w:ascii="GHEA Grapalat" w:hAnsi="GHEA Grapalat" w:cs="Sylfaen"/>
                <w:sz w:val="18"/>
                <w:szCs w:val="22"/>
                <w:lang w:val="pt-BR"/>
              </w:rPr>
              <w:t>նոյեմբեր</w:t>
            </w:r>
          </w:p>
        </w:tc>
        <w:tc>
          <w:tcPr>
            <w:tcW w:w="464" w:type="dxa"/>
            <w:textDirection w:val="btLr"/>
            <w:vAlign w:val="center"/>
          </w:tcPr>
          <w:p w:rsidR="003337BC" w:rsidRPr="00712340" w:rsidRDefault="003337BC" w:rsidP="00C60131">
            <w:pPr>
              <w:ind w:left="113" w:right="-7"/>
              <w:jc w:val="center"/>
              <w:rPr>
                <w:rFonts w:ascii="GHEA Grapalat" w:hAnsi="GHEA Grapalat"/>
                <w:sz w:val="18"/>
                <w:lang w:val="pt-BR"/>
              </w:rPr>
            </w:pPr>
            <w:r w:rsidRPr="00712340">
              <w:rPr>
                <w:rFonts w:ascii="GHEA Grapalat" w:hAnsi="GHEA Grapalat" w:cs="Sylfaen"/>
                <w:sz w:val="18"/>
                <w:szCs w:val="22"/>
                <w:lang w:val="pt-BR"/>
              </w:rPr>
              <w:t>դեկտեմբեր</w:t>
            </w:r>
          </w:p>
        </w:tc>
        <w:tc>
          <w:tcPr>
            <w:tcW w:w="1096" w:type="dxa"/>
            <w:vAlign w:val="center"/>
          </w:tcPr>
          <w:p w:rsidR="003337BC" w:rsidRPr="00712340" w:rsidRDefault="003337BC" w:rsidP="00C60131">
            <w:pPr>
              <w:ind w:right="-1"/>
              <w:jc w:val="center"/>
              <w:rPr>
                <w:rFonts w:ascii="GHEA Grapalat" w:hAnsi="GHEA Grapalat"/>
                <w:sz w:val="18"/>
                <w:lang w:val="pt-BR"/>
              </w:rPr>
            </w:pPr>
            <w:r w:rsidRPr="00712340">
              <w:rPr>
                <w:rFonts w:ascii="GHEA Grapalat" w:hAnsi="GHEA Grapalat" w:cs="Sylfaen"/>
                <w:sz w:val="18"/>
                <w:szCs w:val="22"/>
                <w:lang w:val="pt-BR"/>
              </w:rPr>
              <w:t>Ընդամենը</w:t>
            </w:r>
          </w:p>
          <w:p w:rsidR="003337BC" w:rsidRPr="00712340" w:rsidRDefault="003337BC" w:rsidP="00C60131">
            <w:pPr>
              <w:jc w:val="center"/>
              <w:rPr>
                <w:rFonts w:ascii="GHEA Grapalat" w:hAnsi="GHEA Grapalat"/>
                <w:sz w:val="18"/>
                <w:lang w:val="es-ES"/>
              </w:rPr>
            </w:pPr>
          </w:p>
        </w:tc>
      </w:tr>
      <w:tr w:rsidR="003337BC" w:rsidRPr="00712340" w:rsidTr="00C60131">
        <w:trPr>
          <w:trHeight w:val="1538"/>
        </w:trPr>
        <w:tc>
          <w:tcPr>
            <w:tcW w:w="1451" w:type="dxa"/>
            <w:vAlign w:val="center"/>
          </w:tcPr>
          <w:p w:rsidR="003337BC" w:rsidRPr="002B6CE1" w:rsidRDefault="003337BC" w:rsidP="00C60131">
            <w:pPr>
              <w:autoSpaceDE w:val="0"/>
              <w:autoSpaceDN w:val="0"/>
              <w:adjustRightInd w:val="0"/>
              <w:ind w:left="-20" w:right="-16"/>
              <w:jc w:val="center"/>
              <w:rPr>
                <w:rFonts w:ascii="GHEA Grapalat" w:hAnsi="GHEA Grapalat"/>
                <w:sz w:val="16"/>
                <w:szCs w:val="16"/>
                <w:lang w:val="af-ZA"/>
              </w:rPr>
            </w:pPr>
            <w:r w:rsidRPr="002B6CE1">
              <w:rPr>
                <w:rFonts w:ascii="GHEA Grapalat" w:hAnsi="GHEA Grapalat"/>
                <w:sz w:val="16"/>
                <w:szCs w:val="16"/>
                <w:lang w:val="af-ZA"/>
              </w:rPr>
              <w:t>1</w:t>
            </w:r>
          </w:p>
        </w:tc>
        <w:tc>
          <w:tcPr>
            <w:tcW w:w="1530" w:type="dxa"/>
            <w:vAlign w:val="center"/>
          </w:tcPr>
          <w:p w:rsidR="003337BC" w:rsidRPr="002B6CE1" w:rsidRDefault="003337BC" w:rsidP="00C60131">
            <w:pPr>
              <w:jc w:val="center"/>
              <w:rPr>
                <w:rFonts w:ascii="GHEA Grapalat" w:hAnsi="GHEA Grapalat"/>
                <w:sz w:val="16"/>
                <w:szCs w:val="16"/>
                <w:lang w:val="hy-AM"/>
              </w:rPr>
            </w:pPr>
            <w:r w:rsidRPr="00293EF0">
              <w:rPr>
                <w:rFonts w:ascii="GHEA Grapalat" w:hAnsi="GHEA Grapalat" w:cs="Arial"/>
              </w:rPr>
              <w:t>71</w:t>
            </w:r>
            <w:r>
              <w:rPr>
                <w:rFonts w:ascii="GHEA Grapalat" w:hAnsi="GHEA Grapalat" w:cs="Arial"/>
                <w:lang w:val="ru-RU"/>
              </w:rPr>
              <w:t>241200</w:t>
            </w:r>
          </w:p>
        </w:tc>
        <w:tc>
          <w:tcPr>
            <w:tcW w:w="1169" w:type="dxa"/>
            <w:vAlign w:val="center"/>
          </w:tcPr>
          <w:p w:rsidR="003337BC" w:rsidRPr="00531C83" w:rsidRDefault="003337BC" w:rsidP="00C60131">
            <w:pPr>
              <w:pStyle w:val="af4"/>
              <w:rPr>
                <w:rFonts w:ascii="GHEA Grapalat" w:hAnsi="GHEA Grapalat"/>
                <w:color w:val="000000"/>
                <w:sz w:val="20"/>
                <w:szCs w:val="20"/>
                <w:lang w:val="hy-AM"/>
              </w:rPr>
            </w:pPr>
            <w:r w:rsidRPr="00531C83">
              <w:rPr>
                <w:rFonts w:ascii="GHEA Grapalat" w:hAnsi="GHEA Grapalat" w:cs="Sylfaen"/>
                <w:color w:val="000000"/>
                <w:sz w:val="20"/>
                <w:szCs w:val="20"/>
                <w:lang w:val="hy-AM"/>
              </w:rPr>
              <w:t>Գեղակերտ</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համայնքի՝</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Հ</w:t>
            </w:r>
            <w:r w:rsidRPr="00531C83">
              <w:rPr>
                <w:rFonts w:ascii="GHEA Grapalat" w:eastAsia="MS Mincho" w:hAnsi="MS Mincho" w:cs="MS Mincho"/>
                <w:color w:val="000000"/>
                <w:sz w:val="20"/>
                <w:szCs w:val="20"/>
                <w:lang w:val="hy-AM"/>
              </w:rPr>
              <w:t>․</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Ավետիսյան</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Տիգրան</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Մեծի</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Գ</w:t>
            </w:r>
            <w:r w:rsidRPr="00531C83">
              <w:rPr>
                <w:rFonts w:ascii="GHEA Grapalat" w:eastAsia="MS Mincho" w:hAnsi="MS Mincho" w:cs="MS Mincho"/>
                <w:color w:val="000000"/>
                <w:sz w:val="20"/>
                <w:szCs w:val="20"/>
                <w:lang w:val="hy-AM"/>
              </w:rPr>
              <w:t>․</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Նարեկացու</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Ն</w:t>
            </w:r>
            <w:r w:rsidRPr="00531C83">
              <w:rPr>
                <w:rFonts w:ascii="GHEA Grapalat" w:eastAsia="MS Mincho" w:hAnsi="MS Mincho" w:cs="MS Mincho"/>
                <w:color w:val="000000"/>
                <w:sz w:val="20"/>
                <w:szCs w:val="20"/>
                <w:lang w:val="hy-AM"/>
              </w:rPr>
              <w:t>․</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Շնորհալի</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փողոցների</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գազատարների</w:t>
            </w:r>
            <w:r w:rsidRPr="00531C83">
              <w:rPr>
                <w:rFonts w:ascii="GHEA Grapalat" w:hAnsi="GHEA Grapalat"/>
                <w:color w:val="000000"/>
                <w:sz w:val="20"/>
                <w:szCs w:val="20"/>
                <w:lang w:val="hy-AM"/>
              </w:rPr>
              <w:t xml:space="preserve"> </w:t>
            </w:r>
            <w:r w:rsidRPr="00531C83">
              <w:rPr>
                <w:rFonts w:ascii="GHEA Grapalat" w:hAnsi="GHEA Grapalat" w:cs="Sylfaen"/>
                <w:color w:val="000000"/>
                <w:sz w:val="20"/>
                <w:szCs w:val="20"/>
                <w:lang w:val="hy-AM"/>
              </w:rPr>
              <w:t xml:space="preserve">կառուցում և </w:t>
            </w:r>
            <w:r w:rsidRPr="00531C83">
              <w:rPr>
                <w:rFonts w:ascii="GHEA Grapalat" w:hAnsi="GHEA Grapalat" w:cs="Sylfaen"/>
                <w:sz w:val="20"/>
                <w:szCs w:val="20"/>
                <w:lang w:val="hy-AM"/>
              </w:rPr>
              <w:t>աշխատանքների նախագծային և նախահաշվային փաստաթղթերի կազմում</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 xml:space="preserve">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1096" w:type="dxa"/>
            <w:vAlign w:val="center"/>
          </w:tcPr>
          <w:p w:rsidR="003337BC" w:rsidRPr="00670B57" w:rsidRDefault="003337BC" w:rsidP="00C60131">
            <w:pPr>
              <w:jc w:val="center"/>
              <w:rPr>
                <w:rFonts w:ascii="GHEA Grapalat" w:hAnsi="GHEA Grapalat"/>
                <w:b/>
                <w:lang w:val="pt-BR"/>
              </w:rPr>
            </w:pPr>
            <w:r w:rsidRPr="00670B57">
              <w:rPr>
                <w:rFonts w:ascii="GHEA Grapalat" w:hAnsi="GHEA Grapalat"/>
                <w:sz w:val="20"/>
                <w:lang w:val="pt-BR"/>
              </w:rPr>
              <w:t>100 %</w:t>
            </w:r>
          </w:p>
        </w:tc>
      </w:tr>
      <w:tr w:rsidR="003337BC" w:rsidRPr="00712340" w:rsidTr="00C60131">
        <w:trPr>
          <w:trHeight w:val="1538"/>
        </w:trPr>
        <w:tc>
          <w:tcPr>
            <w:tcW w:w="1451" w:type="dxa"/>
            <w:vAlign w:val="center"/>
          </w:tcPr>
          <w:p w:rsidR="003337BC" w:rsidRPr="00531C83" w:rsidRDefault="003337BC" w:rsidP="00C60131">
            <w:pPr>
              <w:autoSpaceDE w:val="0"/>
              <w:autoSpaceDN w:val="0"/>
              <w:adjustRightInd w:val="0"/>
              <w:ind w:left="-20" w:right="-16"/>
              <w:jc w:val="center"/>
              <w:rPr>
                <w:rFonts w:ascii="GHEA Grapalat" w:hAnsi="GHEA Grapalat"/>
                <w:sz w:val="16"/>
                <w:szCs w:val="16"/>
                <w:lang w:val="ru-RU"/>
              </w:rPr>
            </w:pPr>
            <w:r>
              <w:rPr>
                <w:rFonts w:ascii="GHEA Grapalat" w:hAnsi="GHEA Grapalat"/>
                <w:sz w:val="16"/>
                <w:szCs w:val="16"/>
                <w:lang w:val="ru-RU"/>
              </w:rPr>
              <w:t>2.</w:t>
            </w:r>
          </w:p>
        </w:tc>
        <w:tc>
          <w:tcPr>
            <w:tcW w:w="1530" w:type="dxa"/>
            <w:vAlign w:val="center"/>
          </w:tcPr>
          <w:p w:rsidR="003337BC" w:rsidRPr="002B6CE1" w:rsidRDefault="003337BC" w:rsidP="00C60131">
            <w:pPr>
              <w:jc w:val="center"/>
              <w:rPr>
                <w:rFonts w:ascii="GHEA Grapalat" w:hAnsi="GHEA Grapalat" w:cs="Arial"/>
                <w:sz w:val="16"/>
                <w:szCs w:val="16"/>
              </w:rPr>
            </w:pPr>
            <w:r w:rsidRPr="00293EF0">
              <w:rPr>
                <w:rFonts w:ascii="GHEA Grapalat" w:hAnsi="GHEA Grapalat" w:cs="Arial"/>
              </w:rPr>
              <w:t>71</w:t>
            </w:r>
            <w:r>
              <w:rPr>
                <w:rFonts w:ascii="GHEA Grapalat" w:hAnsi="GHEA Grapalat" w:cs="Arial"/>
                <w:lang w:val="ru-RU"/>
              </w:rPr>
              <w:t>241200</w:t>
            </w:r>
          </w:p>
        </w:tc>
        <w:tc>
          <w:tcPr>
            <w:tcW w:w="1169" w:type="dxa"/>
            <w:vAlign w:val="center"/>
          </w:tcPr>
          <w:p w:rsidR="003337BC" w:rsidRPr="00531C83" w:rsidRDefault="003337BC" w:rsidP="00C60131">
            <w:pPr>
              <w:pStyle w:val="af4"/>
              <w:rPr>
                <w:rFonts w:ascii="GHEA Grapalat" w:hAnsi="GHEA Grapalat"/>
                <w:b/>
                <w:sz w:val="20"/>
                <w:szCs w:val="20"/>
              </w:rPr>
            </w:pPr>
            <w:r w:rsidRPr="00885938">
              <w:rPr>
                <w:rFonts w:ascii="GHEA Grapalat" w:hAnsi="GHEA Grapalat"/>
                <w:sz w:val="20"/>
                <w:szCs w:val="20"/>
                <w:lang w:val="ru-RU"/>
              </w:rPr>
              <w:t>Գեղակերտ</w:t>
            </w:r>
            <w:r w:rsidRPr="00885938">
              <w:rPr>
                <w:rFonts w:ascii="GHEA Grapalat" w:hAnsi="GHEA Grapalat"/>
                <w:sz w:val="20"/>
                <w:szCs w:val="20"/>
              </w:rPr>
              <w:t xml:space="preserve"> </w:t>
            </w:r>
            <w:r w:rsidRPr="00885938">
              <w:rPr>
                <w:rFonts w:ascii="GHEA Grapalat" w:hAnsi="GHEA Grapalat"/>
                <w:sz w:val="20"/>
                <w:szCs w:val="20"/>
                <w:lang w:val="ru-RU"/>
              </w:rPr>
              <w:t>համայնքի</w:t>
            </w:r>
            <w:r w:rsidRPr="00885938">
              <w:rPr>
                <w:rFonts w:ascii="GHEA Grapalat" w:hAnsi="GHEA Grapalat"/>
                <w:sz w:val="20"/>
                <w:szCs w:val="20"/>
              </w:rPr>
              <w:t xml:space="preserve"> </w:t>
            </w:r>
            <w:r w:rsidRPr="00885938">
              <w:rPr>
                <w:rFonts w:ascii="GHEA Grapalat" w:hAnsi="GHEA Grapalat"/>
                <w:sz w:val="20"/>
                <w:szCs w:val="20"/>
                <w:lang w:val="ru-RU"/>
              </w:rPr>
              <w:t>ներտնտեսային</w:t>
            </w:r>
            <w:r w:rsidRPr="00885938">
              <w:rPr>
                <w:rFonts w:ascii="GHEA Grapalat" w:hAnsi="GHEA Grapalat"/>
                <w:sz w:val="20"/>
                <w:szCs w:val="20"/>
              </w:rPr>
              <w:t xml:space="preserve"> </w:t>
            </w:r>
            <w:r w:rsidRPr="00885938">
              <w:rPr>
                <w:rFonts w:ascii="GHEA Grapalat" w:hAnsi="GHEA Grapalat"/>
                <w:sz w:val="20"/>
                <w:szCs w:val="20"/>
                <w:lang w:val="ru-RU"/>
              </w:rPr>
              <w:t>ոռոգման</w:t>
            </w:r>
            <w:r w:rsidRPr="00885938">
              <w:rPr>
                <w:rFonts w:ascii="GHEA Grapalat" w:hAnsi="GHEA Grapalat"/>
                <w:sz w:val="20"/>
                <w:szCs w:val="20"/>
              </w:rPr>
              <w:t xml:space="preserve"> </w:t>
            </w:r>
            <w:r w:rsidRPr="00885938">
              <w:rPr>
                <w:rFonts w:ascii="GHEA Grapalat" w:hAnsi="GHEA Grapalat"/>
                <w:sz w:val="20"/>
                <w:szCs w:val="20"/>
                <w:lang w:val="ru-RU"/>
              </w:rPr>
              <w:t>ջրագծերի</w:t>
            </w:r>
            <w:r w:rsidRPr="00885938">
              <w:rPr>
                <w:rFonts w:ascii="GHEA Grapalat" w:hAnsi="GHEA Grapalat"/>
                <w:sz w:val="20"/>
                <w:szCs w:val="20"/>
              </w:rPr>
              <w:t xml:space="preserve"> </w:t>
            </w:r>
            <w:r w:rsidRPr="00885938">
              <w:rPr>
                <w:rFonts w:ascii="GHEA Grapalat" w:hAnsi="GHEA Grapalat"/>
                <w:sz w:val="20"/>
                <w:szCs w:val="20"/>
                <w:lang w:val="ru-RU"/>
              </w:rPr>
              <w:t>կառուցման</w:t>
            </w:r>
            <w:r w:rsidRPr="00885938">
              <w:rPr>
                <w:rFonts w:ascii="GHEA Grapalat" w:hAnsi="GHEA Grapalat"/>
                <w:sz w:val="20"/>
                <w:szCs w:val="20"/>
              </w:rPr>
              <w:t xml:space="preserve"> </w:t>
            </w:r>
            <w:r w:rsidRPr="00885938">
              <w:rPr>
                <w:rFonts w:ascii="GHEA Grapalat" w:hAnsi="GHEA Grapalat"/>
                <w:sz w:val="20"/>
                <w:szCs w:val="20"/>
                <w:lang w:val="ru-RU"/>
              </w:rPr>
              <w:t>և</w:t>
            </w:r>
            <w:r w:rsidRPr="00885938">
              <w:rPr>
                <w:rFonts w:ascii="GHEA Grapalat" w:hAnsi="GHEA Grapalat"/>
                <w:sz w:val="20"/>
                <w:szCs w:val="20"/>
              </w:rPr>
              <w:t xml:space="preserve"> </w:t>
            </w:r>
            <w:r w:rsidRPr="00885938">
              <w:rPr>
                <w:rFonts w:ascii="GHEA Grapalat" w:hAnsi="GHEA Grapalat"/>
                <w:sz w:val="20"/>
                <w:szCs w:val="20"/>
                <w:lang w:val="ru-RU"/>
              </w:rPr>
              <w:t>խորքային</w:t>
            </w:r>
            <w:r w:rsidRPr="00885938">
              <w:rPr>
                <w:rFonts w:ascii="GHEA Grapalat" w:hAnsi="GHEA Grapalat"/>
                <w:sz w:val="20"/>
                <w:szCs w:val="20"/>
              </w:rPr>
              <w:t xml:space="preserve"> </w:t>
            </w:r>
            <w:r w:rsidRPr="00885938">
              <w:rPr>
                <w:rFonts w:ascii="GHEA Grapalat" w:hAnsi="GHEA Grapalat"/>
                <w:sz w:val="20"/>
                <w:szCs w:val="20"/>
                <w:lang w:val="ru-RU"/>
              </w:rPr>
              <w:t>հորերի</w:t>
            </w:r>
            <w:r w:rsidRPr="00885938">
              <w:rPr>
                <w:rFonts w:ascii="GHEA Grapalat" w:hAnsi="GHEA Grapalat"/>
                <w:sz w:val="20"/>
                <w:szCs w:val="20"/>
              </w:rPr>
              <w:t xml:space="preserve"> </w:t>
            </w:r>
            <w:r w:rsidRPr="00885938">
              <w:rPr>
                <w:rFonts w:ascii="GHEA Grapalat" w:hAnsi="GHEA Grapalat"/>
                <w:sz w:val="20"/>
                <w:szCs w:val="20"/>
                <w:lang w:val="ru-RU"/>
              </w:rPr>
              <w:t>նորոգման</w:t>
            </w:r>
            <w:r w:rsidRPr="00885938">
              <w:rPr>
                <w:rFonts w:ascii="GHEA Grapalat" w:hAnsi="GHEA Grapalat"/>
                <w:sz w:val="20"/>
                <w:szCs w:val="20"/>
              </w:rPr>
              <w:t xml:space="preserve"> </w:t>
            </w:r>
            <w:r w:rsidRPr="00885938">
              <w:rPr>
                <w:rFonts w:ascii="GHEA Grapalat" w:hAnsi="GHEA Grapalat"/>
                <w:sz w:val="20"/>
                <w:szCs w:val="20"/>
                <w:lang w:val="ru-RU"/>
              </w:rPr>
              <w:t>և</w:t>
            </w:r>
            <w:r w:rsidRPr="00F614F1">
              <w:rPr>
                <w:rFonts w:ascii="GHEA Grapalat" w:hAnsi="GHEA Grapalat"/>
                <w:b/>
                <w:sz w:val="20"/>
                <w:szCs w:val="20"/>
                <w:lang w:val="af-ZA"/>
              </w:rPr>
              <w:t xml:space="preserve"> </w:t>
            </w:r>
            <w:r w:rsidRPr="00531C83">
              <w:rPr>
                <w:rFonts w:ascii="GHEA Grapalat" w:hAnsi="GHEA Grapalat" w:cs="Sylfaen"/>
                <w:sz w:val="20"/>
                <w:szCs w:val="20"/>
                <w:lang w:val="hy-AM"/>
              </w:rPr>
              <w:t>աշխատանքների նախագծային և նախահաշվային փաստաթղթերի կազմում</w:t>
            </w:r>
            <w:r w:rsidRPr="00F614F1">
              <w:rPr>
                <w:rFonts w:ascii="GHEA Grapalat" w:hAnsi="GHEA Grapalat"/>
                <w:b/>
                <w:sz w:val="20"/>
                <w:szCs w:val="20"/>
                <w:lang w:val="hy-AM"/>
              </w:rPr>
              <w:t xml:space="preserve"> </w:t>
            </w:r>
          </w:p>
          <w:p w:rsidR="003337BC" w:rsidRPr="00531C83" w:rsidRDefault="003337BC" w:rsidP="00C60131">
            <w:pPr>
              <w:pStyle w:val="af4"/>
              <w:rPr>
                <w:rFonts w:ascii="GHEA Grapalat" w:hAnsi="GHEA Grapalat" w:cs="Sylfaen"/>
                <w:color w:val="000000"/>
                <w:sz w:val="20"/>
                <w:szCs w:val="20"/>
              </w:rPr>
            </w:pP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464" w:type="dxa"/>
            <w:textDirection w:val="btLr"/>
          </w:tcPr>
          <w:p w:rsidR="003337BC" w:rsidRPr="00670B57" w:rsidRDefault="003337BC" w:rsidP="00C60131">
            <w:pPr>
              <w:ind w:left="113" w:right="113"/>
              <w:jc w:val="center"/>
              <w:rPr>
                <w:rFonts w:ascii="GHEA Grapalat" w:hAnsi="GHEA Grapalat" w:cs="Arial"/>
                <w:sz w:val="18"/>
                <w:szCs w:val="18"/>
                <w:lang w:val="pt-BR"/>
              </w:rPr>
            </w:pPr>
            <w:r w:rsidRPr="00670B57">
              <w:rPr>
                <w:rFonts w:ascii="GHEA Grapalat" w:hAnsi="GHEA Grapalat" w:cs="Arial"/>
                <w:sz w:val="18"/>
                <w:szCs w:val="18"/>
                <w:lang w:val="pt-BR"/>
              </w:rPr>
              <w:t>100 %</w:t>
            </w:r>
          </w:p>
        </w:tc>
        <w:tc>
          <w:tcPr>
            <w:tcW w:w="1096" w:type="dxa"/>
            <w:vAlign w:val="center"/>
          </w:tcPr>
          <w:p w:rsidR="003337BC" w:rsidRPr="00670B57" w:rsidRDefault="003337BC" w:rsidP="00C60131">
            <w:pPr>
              <w:jc w:val="center"/>
              <w:rPr>
                <w:rFonts w:ascii="GHEA Grapalat" w:hAnsi="GHEA Grapalat"/>
                <w:sz w:val="20"/>
                <w:lang w:val="pt-BR"/>
              </w:rPr>
            </w:pPr>
            <w:r w:rsidRPr="00670B57">
              <w:rPr>
                <w:rFonts w:ascii="GHEA Grapalat" w:hAnsi="GHEA Grapalat" w:cs="Arial"/>
                <w:sz w:val="18"/>
                <w:szCs w:val="18"/>
                <w:lang w:val="pt-BR"/>
              </w:rPr>
              <w:t>100 %</w:t>
            </w:r>
          </w:p>
        </w:tc>
      </w:tr>
    </w:tbl>
    <w:p w:rsidR="003337BC" w:rsidRPr="00712340" w:rsidRDefault="003337BC" w:rsidP="003337BC">
      <w:pPr>
        <w:rPr>
          <w:rFonts w:ascii="GHEA Grapalat" w:hAnsi="GHEA Grapalat"/>
          <w:i/>
          <w:sz w:val="18"/>
          <w:szCs w:val="18"/>
        </w:rPr>
      </w:pPr>
    </w:p>
    <w:p w:rsidR="003337BC" w:rsidRPr="00712340" w:rsidRDefault="003337BC" w:rsidP="003337BC">
      <w:pPr>
        <w:jc w:val="both"/>
        <w:rPr>
          <w:rFonts w:ascii="GHEA Grapalat" w:hAnsi="GHEA Grapalat" w:cs="Sylfaen"/>
          <w:i/>
          <w:sz w:val="18"/>
          <w:szCs w:val="18"/>
          <w:lang w:val="pt-BR"/>
        </w:rPr>
      </w:pPr>
      <w:r w:rsidRPr="00712340">
        <w:rPr>
          <w:rFonts w:ascii="GHEA Grapalat" w:hAnsi="GHEA Grapalat"/>
          <w:i/>
          <w:sz w:val="18"/>
          <w:szCs w:val="18"/>
        </w:rPr>
        <w:t xml:space="preserve">* </w:t>
      </w:r>
      <w:r w:rsidRPr="00712340">
        <w:rPr>
          <w:rFonts w:ascii="GHEA Grapalat" w:hAnsi="GHEA Grapalat" w:cs="Sylfaen"/>
          <w:i/>
          <w:sz w:val="18"/>
          <w:szCs w:val="18"/>
          <w:lang w:val="pt-BR"/>
        </w:rPr>
        <w:t>Վճարման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ենթակա</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գումարները</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ներկայացվում են աճողական</w:t>
      </w:r>
      <w:r w:rsidRPr="00712340">
        <w:rPr>
          <w:rFonts w:ascii="GHEA Grapalat" w:hAnsi="GHEA Grapalat" w:cs="Times Armenian"/>
          <w:i/>
          <w:sz w:val="18"/>
          <w:szCs w:val="18"/>
        </w:rPr>
        <w:t xml:space="preserve"> </w:t>
      </w:r>
      <w:r w:rsidRPr="0071234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3337BC" w:rsidRPr="00712340" w:rsidRDefault="003337BC" w:rsidP="003337BC">
      <w:pPr>
        <w:jc w:val="both"/>
        <w:rPr>
          <w:rFonts w:ascii="GHEA Grapalat" w:hAnsi="GHEA Grapalat"/>
          <w:i/>
          <w:sz w:val="18"/>
          <w:szCs w:val="18"/>
          <w:lang w:val="pt-BR"/>
        </w:rPr>
      </w:pPr>
      <w:r w:rsidRPr="0071234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3337BC" w:rsidRPr="00712340" w:rsidRDefault="003337BC" w:rsidP="003337BC">
      <w:pPr>
        <w:jc w:val="center"/>
        <w:rPr>
          <w:rFonts w:ascii="GHEA Grapalat" w:hAnsi="GHEA Grapalat"/>
          <w:sz w:val="20"/>
          <w:lang w:val="es-ES"/>
        </w:rPr>
      </w:pPr>
    </w:p>
    <w:p w:rsidR="003337BC" w:rsidRPr="00712340" w:rsidRDefault="003337BC" w:rsidP="003337BC">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3337BC" w:rsidRPr="00712340" w:rsidTr="00C60131">
        <w:trPr>
          <w:jc w:val="center"/>
        </w:trPr>
        <w:tc>
          <w:tcPr>
            <w:tcW w:w="4536" w:type="dxa"/>
          </w:tcPr>
          <w:p w:rsidR="003337BC" w:rsidRPr="00712340" w:rsidRDefault="003337BC" w:rsidP="00C60131">
            <w:pPr>
              <w:spacing w:line="360" w:lineRule="auto"/>
              <w:jc w:val="center"/>
              <w:rPr>
                <w:rFonts w:ascii="GHEA Grapalat" w:hAnsi="GHEA Grapalat" w:cs="Sylfaen"/>
                <w:b/>
                <w:bCs/>
                <w:lang w:val="nb-NO"/>
              </w:rPr>
            </w:pPr>
            <w:r w:rsidRPr="00712340">
              <w:rPr>
                <w:rFonts w:ascii="GHEA Grapalat" w:hAnsi="GHEA Grapalat" w:cs="Sylfaen"/>
                <w:b/>
                <w:bCs/>
                <w:lang w:val="nb-NO"/>
              </w:rPr>
              <w:t>ՊԱՏՎԻՐԱՏՈՒ</w:t>
            </w:r>
          </w:p>
          <w:p w:rsidR="003337BC" w:rsidRPr="00712340" w:rsidRDefault="003337BC" w:rsidP="00C60131">
            <w:pPr>
              <w:rPr>
                <w:rFonts w:ascii="GHEA Grapalat" w:hAnsi="GHEA Grapalat"/>
                <w:lang w:val="ru-RU"/>
              </w:rPr>
            </w:pPr>
          </w:p>
          <w:p w:rsidR="003337BC" w:rsidRPr="00712340" w:rsidRDefault="003337BC" w:rsidP="00C60131">
            <w:pPr>
              <w:rPr>
                <w:rFonts w:ascii="GHEA Grapalat" w:hAnsi="GHEA Grapalat"/>
                <w:lang w:val="ru-RU"/>
              </w:rPr>
            </w:pPr>
          </w:p>
          <w:p w:rsidR="003337BC" w:rsidRPr="00712340" w:rsidRDefault="003337BC" w:rsidP="00C60131">
            <w:pPr>
              <w:jc w:val="center"/>
              <w:rPr>
                <w:rFonts w:ascii="GHEA Grapalat" w:hAnsi="GHEA Grapalat"/>
                <w:lang w:val="ru-RU"/>
              </w:rPr>
            </w:pPr>
            <w:r w:rsidRPr="00712340">
              <w:rPr>
                <w:rFonts w:ascii="GHEA Grapalat" w:hAnsi="GHEA Grapalat"/>
                <w:lang w:val="ru-RU"/>
              </w:rPr>
              <w:t>---------------------------------</w:t>
            </w:r>
          </w:p>
          <w:p w:rsidR="003337BC" w:rsidRPr="00712340" w:rsidRDefault="003337BC" w:rsidP="00C60131">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3337BC" w:rsidRPr="00712340" w:rsidRDefault="003337BC" w:rsidP="00C60131">
            <w:pPr>
              <w:jc w:val="center"/>
              <w:rPr>
                <w:rFonts w:ascii="GHEA Grapalat" w:hAnsi="GHEA Grapalat"/>
                <w:sz w:val="18"/>
                <w:szCs w:val="18"/>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c>
          <w:tcPr>
            <w:tcW w:w="760" w:type="dxa"/>
          </w:tcPr>
          <w:p w:rsidR="003337BC" w:rsidRPr="00712340" w:rsidRDefault="003337BC" w:rsidP="00C60131">
            <w:pPr>
              <w:spacing w:line="360" w:lineRule="auto"/>
              <w:jc w:val="center"/>
              <w:rPr>
                <w:rFonts w:ascii="GHEA Grapalat" w:hAnsi="GHEA Grapalat"/>
                <w:lang w:val="ru-RU"/>
              </w:rPr>
            </w:pPr>
          </w:p>
        </w:tc>
        <w:tc>
          <w:tcPr>
            <w:tcW w:w="4343" w:type="dxa"/>
          </w:tcPr>
          <w:p w:rsidR="003337BC" w:rsidRPr="00712340" w:rsidRDefault="003337BC" w:rsidP="00C60131">
            <w:pPr>
              <w:spacing w:line="360" w:lineRule="auto"/>
              <w:jc w:val="center"/>
              <w:rPr>
                <w:rFonts w:ascii="GHEA Grapalat" w:hAnsi="GHEA Grapalat" w:cs="Sylfaen"/>
                <w:b/>
                <w:bCs/>
                <w:lang w:val="ru-RU"/>
              </w:rPr>
            </w:pPr>
            <w:r w:rsidRPr="00712340">
              <w:rPr>
                <w:rFonts w:ascii="GHEA Grapalat" w:hAnsi="GHEA Grapalat" w:cs="Sylfaen"/>
                <w:b/>
                <w:bCs/>
                <w:lang w:val="pt-BR"/>
              </w:rPr>
              <w:t>ԿԱՏԱՐՈՂ</w:t>
            </w:r>
          </w:p>
          <w:p w:rsidR="003337BC" w:rsidRPr="00712340" w:rsidRDefault="003337BC" w:rsidP="00C60131">
            <w:pPr>
              <w:jc w:val="center"/>
              <w:rPr>
                <w:rFonts w:ascii="GHEA Grapalat" w:hAnsi="GHEA Grapalat"/>
                <w:lang w:val="ru-RU"/>
              </w:rPr>
            </w:pPr>
          </w:p>
          <w:p w:rsidR="003337BC" w:rsidRPr="00712340" w:rsidRDefault="003337BC" w:rsidP="00C60131">
            <w:pPr>
              <w:jc w:val="center"/>
              <w:rPr>
                <w:rFonts w:ascii="GHEA Grapalat" w:hAnsi="GHEA Grapalat"/>
                <w:lang w:val="ru-RU"/>
              </w:rPr>
            </w:pPr>
          </w:p>
          <w:p w:rsidR="003337BC" w:rsidRPr="00712340" w:rsidRDefault="003337BC" w:rsidP="00C60131">
            <w:pPr>
              <w:jc w:val="center"/>
              <w:rPr>
                <w:rFonts w:ascii="GHEA Grapalat" w:hAnsi="GHEA Grapalat"/>
                <w:lang w:val="ru-RU"/>
              </w:rPr>
            </w:pPr>
            <w:r w:rsidRPr="00712340">
              <w:rPr>
                <w:rFonts w:ascii="GHEA Grapalat" w:hAnsi="GHEA Grapalat"/>
                <w:lang w:val="ru-RU"/>
              </w:rPr>
              <w:t>---------------------------------</w:t>
            </w:r>
          </w:p>
          <w:p w:rsidR="003337BC" w:rsidRPr="00712340" w:rsidRDefault="003337BC" w:rsidP="00C60131">
            <w:pPr>
              <w:jc w:val="center"/>
              <w:rPr>
                <w:rFonts w:ascii="GHEA Grapalat" w:hAnsi="GHEA Grapalat"/>
                <w:sz w:val="18"/>
                <w:szCs w:val="18"/>
              </w:rPr>
            </w:pPr>
            <w:r w:rsidRPr="00712340">
              <w:rPr>
                <w:rFonts w:ascii="GHEA Grapalat" w:hAnsi="GHEA Grapalat"/>
                <w:sz w:val="18"/>
                <w:szCs w:val="18"/>
              </w:rPr>
              <w:t>/</w:t>
            </w:r>
            <w:r w:rsidRPr="00712340">
              <w:rPr>
                <w:rFonts w:ascii="GHEA Grapalat" w:hAnsi="GHEA Grapalat" w:cs="Sylfaen"/>
                <w:sz w:val="18"/>
                <w:szCs w:val="18"/>
                <w:lang w:val="ru-RU"/>
              </w:rPr>
              <w:t>ստորագրություն</w:t>
            </w:r>
            <w:r w:rsidRPr="00712340">
              <w:rPr>
                <w:rFonts w:ascii="GHEA Grapalat" w:hAnsi="GHEA Grapalat"/>
                <w:sz w:val="18"/>
                <w:szCs w:val="18"/>
              </w:rPr>
              <w:t>/</w:t>
            </w:r>
          </w:p>
          <w:p w:rsidR="003337BC" w:rsidRPr="00712340" w:rsidRDefault="003337BC" w:rsidP="00C60131">
            <w:pPr>
              <w:jc w:val="center"/>
              <w:rPr>
                <w:rFonts w:ascii="GHEA Grapalat" w:hAnsi="GHEA Grapalat"/>
                <w:lang w:val="ru-RU"/>
              </w:rPr>
            </w:pPr>
            <w:r w:rsidRPr="00712340">
              <w:rPr>
                <w:rFonts w:ascii="GHEA Grapalat" w:hAnsi="GHEA Grapalat" w:cs="Sylfaen"/>
                <w:sz w:val="18"/>
                <w:szCs w:val="18"/>
                <w:lang w:val="ru-RU"/>
              </w:rPr>
              <w:t>Կ</w:t>
            </w:r>
            <w:r w:rsidRPr="00712340">
              <w:rPr>
                <w:rFonts w:ascii="GHEA Grapalat" w:hAnsi="GHEA Grapalat"/>
                <w:sz w:val="18"/>
                <w:szCs w:val="18"/>
                <w:lang w:val="ru-RU"/>
              </w:rPr>
              <w:t>.</w:t>
            </w:r>
            <w:r w:rsidRPr="00712340">
              <w:rPr>
                <w:rFonts w:ascii="GHEA Grapalat" w:hAnsi="GHEA Grapalat" w:cs="Sylfaen"/>
                <w:sz w:val="18"/>
                <w:szCs w:val="18"/>
                <w:lang w:val="ru-RU"/>
              </w:rPr>
              <w:t>Տ</w:t>
            </w:r>
          </w:p>
        </w:tc>
      </w:tr>
    </w:tbl>
    <w:p w:rsidR="003337BC" w:rsidRPr="00712340" w:rsidRDefault="003337BC" w:rsidP="003337BC">
      <w:pPr>
        <w:rPr>
          <w:rFonts w:ascii="GHEA Grapalat" w:hAnsi="GHEA Grapalat"/>
          <w:sz w:val="20"/>
          <w:lang w:val="ru-RU"/>
        </w:rPr>
        <w:sectPr w:rsidR="003337BC" w:rsidRPr="00712340" w:rsidSect="005844C0">
          <w:footnotePr>
            <w:pos w:val="beneathText"/>
          </w:footnotePr>
          <w:pgSz w:w="11906" w:h="16838" w:code="9"/>
          <w:pgMar w:top="533" w:right="849" w:bottom="426" w:left="663" w:header="561" w:footer="561" w:gutter="0"/>
          <w:cols w:space="720"/>
        </w:sectPr>
      </w:pPr>
    </w:p>
    <w:p w:rsidR="003337BC" w:rsidRPr="00712340" w:rsidRDefault="003337BC" w:rsidP="003337BC">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 xml:space="preserve">Հավելված </w:t>
      </w:r>
      <w:r w:rsidRPr="00712340">
        <w:rPr>
          <w:rFonts w:ascii="GHEA Grapalat" w:hAnsi="GHEA Grapalat" w:cs="TimesArmenianPSMT"/>
          <w:i/>
          <w:sz w:val="20"/>
        </w:rPr>
        <w:t>3</w:t>
      </w:r>
    </w:p>
    <w:p w:rsidR="003337BC" w:rsidRPr="00712340" w:rsidRDefault="003337BC" w:rsidP="003337BC">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              20  թ. կնքված </w:t>
      </w:r>
    </w:p>
    <w:p w:rsidR="003337BC" w:rsidRPr="00712340" w:rsidRDefault="003337BC" w:rsidP="003337BC">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ծածկագրով պայմանագրի</w:t>
      </w:r>
    </w:p>
    <w:p w:rsidR="003337BC" w:rsidRPr="00712340" w:rsidRDefault="003337BC" w:rsidP="003337BC">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3337BC" w:rsidRPr="00712340" w:rsidDel="004B29A5" w:rsidTr="00C60131">
        <w:trPr>
          <w:tblCellSpacing w:w="7" w:type="dxa"/>
          <w:jc w:val="center"/>
        </w:trPr>
        <w:tc>
          <w:tcPr>
            <w:tcW w:w="0" w:type="auto"/>
            <w:gridSpan w:val="2"/>
            <w:vAlign w:val="center"/>
          </w:tcPr>
          <w:p w:rsidR="003337BC" w:rsidRPr="00712340" w:rsidDel="004B29A5" w:rsidRDefault="003337BC" w:rsidP="00C60131">
            <w:pPr>
              <w:rPr>
                <w:rFonts w:ascii="GHEA Grapalat" w:hAnsi="GHEA Grapalat"/>
                <w:iCs/>
                <w:color w:val="000000"/>
                <w:sz w:val="21"/>
                <w:szCs w:val="21"/>
              </w:rPr>
            </w:pPr>
          </w:p>
        </w:tc>
        <w:tc>
          <w:tcPr>
            <w:tcW w:w="0" w:type="auto"/>
            <w:vAlign w:val="center"/>
          </w:tcPr>
          <w:p w:rsidR="003337BC" w:rsidRPr="00712340" w:rsidDel="004B29A5" w:rsidRDefault="003337BC" w:rsidP="00C60131">
            <w:pPr>
              <w:rPr>
                <w:rFonts w:ascii="Arial" w:hAnsi="Arial" w:cs="Arial"/>
                <w:iCs/>
                <w:color w:val="000000"/>
                <w:sz w:val="21"/>
                <w:szCs w:val="21"/>
              </w:rPr>
            </w:pPr>
          </w:p>
        </w:tc>
      </w:tr>
      <w:tr w:rsidR="003337BC" w:rsidRPr="00BF3030" w:rsidTr="00C60131">
        <w:trPr>
          <w:tblCellSpacing w:w="7" w:type="dxa"/>
          <w:jc w:val="center"/>
        </w:trPr>
        <w:tc>
          <w:tcPr>
            <w:tcW w:w="0" w:type="auto"/>
            <w:vAlign w:val="center"/>
          </w:tcPr>
          <w:p w:rsidR="003337BC" w:rsidRPr="00712340" w:rsidRDefault="00BE2934" w:rsidP="00C60131">
            <w:pPr>
              <w:jc w:val="center"/>
              <w:rPr>
                <w:rFonts w:ascii="GHEA Grapalat" w:hAnsi="GHEA Grapalat"/>
                <w:iCs/>
                <w:color w:val="000000"/>
                <w:sz w:val="21"/>
                <w:szCs w:val="21"/>
                <w:lang w:val="pt-BR"/>
              </w:rPr>
            </w:pPr>
            <w:r w:rsidRPr="00BE2934">
              <w:rPr>
                <w:noProof/>
              </w:rPr>
              <w:pict>
                <v:rect id="Rectangle 100" o:spid="_x0000_s1026" style="position:absolute;left:0;text-align:left;margin-left:189pt;margin-top:13.2pt;width:9pt;height:81pt;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337BC" w:rsidRPr="00712340">
              <w:rPr>
                <w:rFonts w:ascii="GHEA Grapalat" w:hAnsi="GHEA Grapalat"/>
                <w:iCs/>
                <w:color w:val="000000"/>
                <w:sz w:val="21"/>
                <w:szCs w:val="21"/>
              </w:rPr>
              <w:t>Պայմանագրի</w:t>
            </w:r>
            <w:r w:rsidR="003337BC" w:rsidRPr="00712340">
              <w:rPr>
                <w:rFonts w:ascii="GHEA Grapalat" w:hAnsi="GHEA Grapalat"/>
                <w:iCs/>
                <w:color w:val="000000"/>
                <w:sz w:val="21"/>
                <w:szCs w:val="21"/>
                <w:lang w:val="pt-BR"/>
              </w:rPr>
              <w:t xml:space="preserve"> </w:t>
            </w:r>
            <w:r w:rsidR="003337BC" w:rsidRPr="00712340">
              <w:rPr>
                <w:rFonts w:ascii="GHEA Grapalat" w:hAnsi="GHEA Grapalat"/>
                <w:iCs/>
                <w:color w:val="000000"/>
                <w:sz w:val="21"/>
                <w:szCs w:val="21"/>
              </w:rPr>
              <w:t>կողմ</w:t>
            </w:r>
            <w:r w:rsidR="003337BC" w:rsidRPr="00712340">
              <w:rPr>
                <w:rFonts w:ascii="GHEA Grapalat" w:hAnsi="GHEA Grapalat"/>
                <w:iCs/>
                <w:color w:val="000000"/>
                <w:sz w:val="21"/>
                <w:szCs w:val="21"/>
                <w:lang w:val="pt-BR"/>
              </w:rPr>
              <w:t xml:space="preserve"> </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 xml:space="preserve"> _________________________ </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 xml:space="preserve"> _______________________ </w:t>
            </w:r>
          </w:p>
        </w:tc>
        <w:tc>
          <w:tcPr>
            <w:tcW w:w="0" w:type="auto"/>
            <w:gridSpan w:val="2"/>
            <w:vAlign w:val="center"/>
          </w:tcPr>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rPr>
              <w:t>Պատվիրատու</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lang w:val="pt-BR"/>
              </w:rPr>
              <w:t>_____________________________</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rPr>
              <w:t>գտնվելու</w:t>
            </w:r>
            <w:r w:rsidRPr="00712340">
              <w:rPr>
                <w:rFonts w:ascii="GHEA Grapalat" w:hAnsi="GHEA Grapalat"/>
                <w:iCs/>
                <w:color w:val="000000"/>
                <w:sz w:val="21"/>
                <w:szCs w:val="21"/>
                <w:lang w:val="pt-BR"/>
              </w:rPr>
              <w:t xml:space="preserve"> </w:t>
            </w:r>
            <w:r w:rsidRPr="00712340">
              <w:rPr>
                <w:rFonts w:ascii="GHEA Grapalat" w:hAnsi="GHEA Grapalat"/>
                <w:iCs/>
                <w:color w:val="000000"/>
                <w:sz w:val="21"/>
                <w:szCs w:val="21"/>
              </w:rPr>
              <w:t>վայրը</w:t>
            </w:r>
            <w:r w:rsidRPr="00712340">
              <w:rPr>
                <w:rFonts w:ascii="GHEA Grapalat" w:hAnsi="GHEA Grapalat"/>
                <w:iCs/>
                <w:color w:val="000000"/>
                <w:sz w:val="21"/>
                <w:szCs w:val="21"/>
                <w:lang w:val="pt-BR"/>
              </w:rPr>
              <w:t xml:space="preserve"> _________________</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rPr>
              <w:t>հհ</w:t>
            </w:r>
            <w:r w:rsidRPr="00712340">
              <w:rPr>
                <w:rFonts w:ascii="GHEA Grapalat" w:hAnsi="GHEA Grapalat"/>
                <w:iCs/>
                <w:color w:val="000000"/>
                <w:sz w:val="21"/>
                <w:szCs w:val="21"/>
                <w:lang w:val="pt-BR"/>
              </w:rPr>
              <w:t>____________________________</w:t>
            </w:r>
          </w:p>
          <w:p w:rsidR="003337BC" w:rsidRPr="00712340" w:rsidRDefault="003337BC" w:rsidP="00C60131">
            <w:pPr>
              <w:jc w:val="center"/>
              <w:rPr>
                <w:rFonts w:ascii="GHEA Grapalat" w:hAnsi="GHEA Grapalat"/>
                <w:iCs/>
                <w:color w:val="000000"/>
                <w:sz w:val="21"/>
                <w:szCs w:val="21"/>
                <w:lang w:val="pt-BR"/>
              </w:rPr>
            </w:pPr>
            <w:r w:rsidRPr="00712340">
              <w:rPr>
                <w:rFonts w:ascii="GHEA Grapalat" w:hAnsi="GHEA Grapalat"/>
                <w:iCs/>
                <w:color w:val="000000"/>
                <w:sz w:val="21"/>
                <w:szCs w:val="21"/>
              </w:rPr>
              <w:t>հվհհ</w:t>
            </w:r>
            <w:r w:rsidRPr="00712340">
              <w:rPr>
                <w:rFonts w:ascii="GHEA Grapalat" w:hAnsi="GHEA Grapalat"/>
                <w:iCs/>
                <w:color w:val="000000"/>
                <w:sz w:val="21"/>
                <w:szCs w:val="21"/>
                <w:lang w:val="pt-BR"/>
              </w:rPr>
              <w:t>___________________________</w:t>
            </w:r>
          </w:p>
        </w:tc>
      </w:tr>
    </w:tbl>
    <w:p w:rsidR="003337BC" w:rsidRPr="00712340" w:rsidRDefault="003337BC" w:rsidP="003337BC">
      <w:pPr>
        <w:ind w:firstLine="375"/>
        <w:rPr>
          <w:rFonts w:ascii="Arial" w:hAnsi="Arial" w:cs="Arial"/>
          <w:iCs/>
          <w:color w:val="000000"/>
          <w:sz w:val="21"/>
          <w:szCs w:val="21"/>
          <w:lang w:val="pt-BR"/>
        </w:rPr>
      </w:pPr>
      <w:r w:rsidRPr="00712340">
        <w:rPr>
          <w:rFonts w:ascii="Arial" w:hAnsi="Arial" w:cs="Arial"/>
          <w:iCs/>
          <w:color w:val="000000"/>
          <w:sz w:val="21"/>
          <w:szCs w:val="21"/>
          <w:lang w:val="pt-BR"/>
        </w:rPr>
        <w:t>  </w:t>
      </w:r>
    </w:p>
    <w:p w:rsidR="003337BC" w:rsidRPr="00712340" w:rsidRDefault="003337BC" w:rsidP="003337BC">
      <w:pPr>
        <w:ind w:firstLine="375"/>
        <w:rPr>
          <w:rFonts w:ascii="GHEA Grapalat" w:hAnsi="GHEA Grapalat"/>
          <w:iCs/>
          <w:color w:val="000000"/>
          <w:sz w:val="15"/>
          <w:szCs w:val="21"/>
          <w:lang w:val="pt-BR"/>
        </w:rPr>
      </w:pPr>
    </w:p>
    <w:p w:rsidR="003337BC" w:rsidRPr="00712340" w:rsidRDefault="003337BC" w:rsidP="003337BC">
      <w:pPr>
        <w:ind w:firstLine="375"/>
        <w:jc w:val="center"/>
        <w:rPr>
          <w:rFonts w:ascii="GHEA Grapalat" w:hAnsi="GHEA Grapalat"/>
          <w:iCs/>
          <w:color w:val="000000"/>
          <w:sz w:val="22"/>
          <w:szCs w:val="22"/>
          <w:lang w:val="pt-BR"/>
        </w:rPr>
      </w:pPr>
      <w:r w:rsidRPr="00712340">
        <w:rPr>
          <w:rFonts w:ascii="GHEA Grapalat" w:hAnsi="GHEA Grapalat"/>
          <w:b/>
          <w:bCs/>
          <w:iCs/>
          <w:color w:val="000000"/>
          <w:sz w:val="22"/>
          <w:szCs w:val="22"/>
        </w:rPr>
        <w:t>ԱՐՁԱՆԱԳՐՈՒԹՅՈՒՆ</w:t>
      </w:r>
      <w:r w:rsidRPr="00712340">
        <w:rPr>
          <w:rFonts w:ascii="GHEA Grapalat" w:hAnsi="GHEA Grapalat"/>
          <w:b/>
          <w:bCs/>
          <w:iCs/>
          <w:color w:val="000000"/>
          <w:sz w:val="22"/>
          <w:szCs w:val="22"/>
          <w:lang w:val="pt-BR"/>
        </w:rPr>
        <w:t xml:space="preserve"> N</w:t>
      </w:r>
    </w:p>
    <w:p w:rsidR="003337BC" w:rsidRPr="00712340" w:rsidRDefault="003337BC" w:rsidP="003337BC">
      <w:pPr>
        <w:ind w:firstLine="375"/>
        <w:jc w:val="center"/>
        <w:rPr>
          <w:rFonts w:ascii="GHEA Grapalat" w:hAnsi="GHEA Grapalat"/>
          <w:b/>
          <w:bCs/>
          <w:iCs/>
          <w:color w:val="000000"/>
          <w:sz w:val="22"/>
          <w:szCs w:val="22"/>
          <w:lang w:val="pt-BR"/>
        </w:rPr>
      </w:pPr>
      <w:r w:rsidRPr="00712340">
        <w:rPr>
          <w:rFonts w:ascii="GHEA Grapalat" w:hAnsi="GHEA Grapalat"/>
          <w:b/>
          <w:bCs/>
          <w:iCs/>
          <w:color w:val="000000"/>
          <w:sz w:val="22"/>
          <w:szCs w:val="22"/>
        </w:rPr>
        <w:t>ՊԱՅՄԱՆԱԳՐԻ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ԿԱՄ</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ԴՐԱ</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ՄԻ</w:t>
      </w:r>
      <w:r w:rsidRPr="00712340">
        <w:rPr>
          <w:rFonts w:ascii="GHEA Grapalat" w:hAnsi="GHEA Grapalat"/>
          <w:b/>
          <w:bCs/>
          <w:iCs/>
          <w:color w:val="000000"/>
          <w:sz w:val="22"/>
          <w:szCs w:val="22"/>
          <w:lang w:val="pt-BR"/>
        </w:rPr>
        <w:t xml:space="preserve"> </w:t>
      </w:r>
      <w:r w:rsidRPr="00712340">
        <w:rPr>
          <w:rFonts w:ascii="GHEA Grapalat" w:hAnsi="GHEA Grapalat"/>
          <w:b/>
          <w:bCs/>
          <w:iCs/>
          <w:color w:val="000000"/>
          <w:sz w:val="22"/>
          <w:szCs w:val="22"/>
        </w:rPr>
        <w:t>ՄԱՍԻ</w:t>
      </w:r>
      <w:r w:rsidRPr="00712340">
        <w:rPr>
          <w:rFonts w:ascii="GHEA Grapalat" w:hAnsi="GHEA Grapalat"/>
          <w:b/>
          <w:bCs/>
          <w:iCs/>
          <w:color w:val="000000"/>
          <w:sz w:val="22"/>
          <w:szCs w:val="22"/>
          <w:lang w:val="pt-BR"/>
        </w:rPr>
        <w:t xml:space="preserve"> ԿԱՏԱՐՄԱՆ ԱՐԴՅՈՒՆՔՆԵՐԻ </w:t>
      </w:r>
    </w:p>
    <w:p w:rsidR="003337BC" w:rsidRPr="00712340" w:rsidRDefault="003337BC" w:rsidP="003337BC">
      <w:pPr>
        <w:ind w:firstLine="375"/>
        <w:jc w:val="center"/>
        <w:rPr>
          <w:rFonts w:ascii="Arial Unicode" w:hAnsi="Arial Unicode"/>
          <w:iCs/>
          <w:color w:val="000000"/>
          <w:sz w:val="22"/>
          <w:szCs w:val="22"/>
          <w:lang w:val="pt-BR"/>
        </w:rPr>
      </w:pPr>
      <w:r w:rsidRPr="00712340">
        <w:rPr>
          <w:rFonts w:ascii="GHEA Grapalat" w:hAnsi="GHEA Grapalat"/>
          <w:b/>
          <w:bCs/>
          <w:iCs/>
          <w:color w:val="000000"/>
          <w:sz w:val="22"/>
          <w:szCs w:val="22"/>
        </w:rPr>
        <w:t>ՀԱՆՁՆՄԱՆ</w:t>
      </w:r>
      <w:r w:rsidRPr="00712340">
        <w:rPr>
          <w:rFonts w:ascii="GHEA Grapalat" w:hAnsi="GHEA Grapalat"/>
          <w:b/>
          <w:bCs/>
          <w:iCs/>
          <w:color w:val="000000"/>
          <w:sz w:val="22"/>
          <w:szCs w:val="22"/>
          <w:lang w:val="pt-BR"/>
        </w:rPr>
        <w:t>-</w:t>
      </w:r>
      <w:r w:rsidRPr="00712340">
        <w:rPr>
          <w:rFonts w:ascii="GHEA Grapalat" w:hAnsi="GHEA Grapalat"/>
          <w:b/>
          <w:bCs/>
          <w:iCs/>
          <w:color w:val="000000"/>
          <w:sz w:val="22"/>
          <w:szCs w:val="22"/>
        </w:rPr>
        <w:t>ԸՆԴՈՒՆՄԱՆ</w:t>
      </w:r>
    </w:p>
    <w:p w:rsidR="003337BC" w:rsidRPr="00712340" w:rsidRDefault="003337BC" w:rsidP="003337BC">
      <w:pPr>
        <w:pStyle w:val="a3"/>
        <w:spacing w:line="240" w:lineRule="auto"/>
        <w:ind w:firstLine="0"/>
        <w:jc w:val="center"/>
        <w:rPr>
          <w:b/>
          <w:bCs/>
          <w:iCs/>
          <w:lang w:val="es-ES"/>
        </w:rPr>
      </w:pPr>
    </w:p>
    <w:p w:rsidR="003337BC" w:rsidRPr="00712340" w:rsidRDefault="003337BC" w:rsidP="003337BC">
      <w:pPr>
        <w:pStyle w:val="a3"/>
        <w:spacing w:line="240" w:lineRule="auto"/>
        <w:ind w:firstLine="540"/>
        <w:rPr>
          <w:iCs/>
          <w:lang w:val="es-ES"/>
        </w:rPr>
      </w:pPr>
      <w:r w:rsidRPr="00712340">
        <w:rPr>
          <w:rFonts w:ascii="GHEA Grapalat" w:hAnsi="GHEA Grapalat"/>
          <w:color w:val="000000"/>
          <w:sz w:val="21"/>
          <w:szCs w:val="21"/>
          <w:lang w:val="es-ES" w:eastAsia="ru-RU"/>
        </w:rPr>
        <w:t>«      » «              »</w:t>
      </w:r>
      <w:r w:rsidRPr="00712340">
        <w:rPr>
          <w:iCs/>
          <w:lang w:val="es-ES"/>
        </w:rPr>
        <w:t xml:space="preserve">  </w:t>
      </w:r>
      <w:r w:rsidRPr="00712340">
        <w:rPr>
          <w:rFonts w:ascii="GHEA Grapalat" w:hAnsi="GHEA Grapalat"/>
          <w:color w:val="000000"/>
          <w:sz w:val="21"/>
          <w:szCs w:val="21"/>
          <w:lang w:val="es-ES" w:eastAsia="ru-RU"/>
        </w:rPr>
        <w:t xml:space="preserve">20    </w:t>
      </w:r>
      <w:r w:rsidRPr="00712340">
        <w:rPr>
          <w:rFonts w:ascii="GHEA Grapalat" w:hAnsi="GHEA Grapalat"/>
          <w:color w:val="000000"/>
          <w:sz w:val="21"/>
          <w:szCs w:val="21"/>
          <w:lang w:eastAsia="ru-RU"/>
        </w:rPr>
        <w:t>թ</w:t>
      </w:r>
      <w:r w:rsidRPr="00712340">
        <w:rPr>
          <w:rFonts w:ascii="GHEA Grapalat" w:hAnsi="GHEA Grapalat"/>
          <w:color w:val="000000"/>
          <w:sz w:val="21"/>
          <w:szCs w:val="21"/>
          <w:lang w:val="es-ES" w:eastAsia="ru-RU"/>
        </w:rPr>
        <w:t>.</w:t>
      </w:r>
    </w:p>
    <w:p w:rsidR="003337BC" w:rsidRPr="00712340" w:rsidRDefault="003337BC" w:rsidP="003337BC">
      <w:pPr>
        <w:pStyle w:val="a3"/>
        <w:spacing w:line="240" w:lineRule="auto"/>
        <w:ind w:firstLine="0"/>
        <w:rPr>
          <w:iCs/>
          <w:lang w:val="es-ES"/>
        </w:rPr>
      </w:pPr>
    </w:p>
    <w:p w:rsidR="003337BC" w:rsidRPr="00712340" w:rsidRDefault="003337BC" w:rsidP="003337BC">
      <w:pPr>
        <w:pStyle w:val="af4"/>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այսուհետ</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Պայմանագիր</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անվանումը</w:t>
      </w:r>
      <w:r w:rsidRPr="00712340">
        <w:rPr>
          <w:rFonts w:ascii="GHEA Grapalat" w:hAnsi="GHEA Grapalat"/>
          <w:color w:val="000000"/>
          <w:sz w:val="21"/>
          <w:szCs w:val="21"/>
          <w:lang w:val="es-ES"/>
        </w:rPr>
        <w:t>` ____________________________________________________________________________________________</w:t>
      </w:r>
    </w:p>
    <w:p w:rsidR="003337BC" w:rsidRPr="00712340" w:rsidRDefault="003337BC" w:rsidP="003337BC">
      <w:pPr>
        <w:pStyle w:val="af4"/>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կնքման</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ամսաթիվը</w:t>
      </w:r>
      <w:r w:rsidRPr="00712340">
        <w:rPr>
          <w:rFonts w:ascii="GHEA Grapalat" w:hAnsi="GHEA Grapalat"/>
          <w:color w:val="000000"/>
          <w:sz w:val="21"/>
          <w:szCs w:val="21"/>
          <w:lang w:val="es-ES"/>
        </w:rPr>
        <w:t xml:space="preserve">` «____» «__________________» 20 </w:t>
      </w:r>
      <w:r w:rsidRPr="00712340">
        <w:rPr>
          <w:rFonts w:ascii="GHEA Grapalat" w:hAnsi="GHEA Grapalat"/>
          <w:color w:val="000000"/>
          <w:sz w:val="21"/>
          <w:szCs w:val="21"/>
        </w:rPr>
        <w:t>թ</w:t>
      </w:r>
      <w:r w:rsidRPr="00712340">
        <w:rPr>
          <w:rFonts w:ascii="GHEA Grapalat" w:hAnsi="GHEA Grapalat"/>
          <w:color w:val="000000"/>
          <w:sz w:val="21"/>
          <w:szCs w:val="21"/>
          <w:lang w:val="es-ES"/>
        </w:rPr>
        <w:t>.</w:t>
      </w:r>
    </w:p>
    <w:p w:rsidR="003337BC" w:rsidRPr="00712340" w:rsidRDefault="003337BC" w:rsidP="003337BC">
      <w:pPr>
        <w:pStyle w:val="af4"/>
        <w:spacing w:before="0" w:beforeAutospacing="0" w:after="0" w:afterAutospacing="0"/>
        <w:rPr>
          <w:rFonts w:ascii="GHEA Grapalat" w:hAnsi="GHEA Grapalat"/>
          <w:color w:val="000000"/>
          <w:sz w:val="21"/>
          <w:szCs w:val="21"/>
          <w:lang w:val="es-ES"/>
        </w:rPr>
      </w:pP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համարը</w:t>
      </w:r>
      <w:r w:rsidRPr="00712340">
        <w:rPr>
          <w:rFonts w:ascii="GHEA Grapalat" w:hAnsi="GHEA Grapalat"/>
          <w:color w:val="000000"/>
          <w:sz w:val="21"/>
          <w:szCs w:val="21"/>
          <w:lang w:val="es-ES"/>
        </w:rPr>
        <w:t>`    __________</w:t>
      </w:r>
    </w:p>
    <w:p w:rsidR="003337BC" w:rsidRPr="00712340" w:rsidRDefault="003337BC" w:rsidP="003337BC">
      <w:pPr>
        <w:jc w:val="both"/>
        <w:rPr>
          <w:rFonts w:ascii="GHEA Grapalat" w:hAnsi="GHEA Grapalat" w:cs="Sylfaen"/>
          <w:iCs/>
          <w:lang w:val="es-ES"/>
        </w:rPr>
      </w:pPr>
      <w:r w:rsidRPr="00712340">
        <w:rPr>
          <w:rFonts w:ascii="GHEA Grapalat" w:hAnsi="GHEA Grapalat"/>
          <w:iCs/>
          <w:color w:val="000000"/>
          <w:sz w:val="21"/>
          <w:szCs w:val="21"/>
        </w:rPr>
        <w:t>Պատվիրատուն</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և</w:t>
      </w:r>
      <w:r w:rsidRPr="00712340">
        <w:rPr>
          <w:rFonts w:ascii="GHEA Grapalat" w:hAnsi="GHEA Grapalat"/>
          <w:iCs/>
          <w:color w:val="000000"/>
          <w:sz w:val="21"/>
          <w:szCs w:val="21"/>
          <w:lang w:val="es-ES"/>
        </w:rPr>
        <w:t xml:space="preserve">  </w:t>
      </w:r>
      <w:r w:rsidRPr="00712340">
        <w:rPr>
          <w:rFonts w:ascii="GHEA Grapalat" w:hAnsi="GHEA Grapalat"/>
          <w:color w:val="000000"/>
          <w:sz w:val="21"/>
          <w:szCs w:val="21"/>
        </w:rPr>
        <w:t>Պայմանագրի</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rPr>
        <w:t>կողմը՝</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հիմք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ընդունելով</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պայմանագրի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կատարման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վերաբերյալ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20 </w:t>
      </w:r>
      <w:r w:rsidRPr="00712340">
        <w:rPr>
          <w:rFonts w:ascii="GHEA Grapalat" w:hAnsi="GHEA Grapalat"/>
          <w:color w:val="000000"/>
          <w:sz w:val="21"/>
          <w:szCs w:val="21"/>
          <w:lang w:val="es-ES"/>
        </w:rPr>
        <w:t xml:space="preserve">  </w:t>
      </w:r>
      <w:r w:rsidRPr="00712340">
        <w:rPr>
          <w:rFonts w:ascii="GHEA Grapalat" w:hAnsi="GHEA Grapalat"/>
          <w:color w:val="000000"/>
          <w:sz w:val="21"/>
          <w:szCs w:val="21"/>
          <w:lang w:val="hy-AM"/>
        </w:rPr>
        <w:t xml:space="preserve">  թ. դուրս գրված </w:t>
      </w:r>
      <w:r w:rsidRPr="00712340">
        <w:rPr>
          <w:rFonts w:ascii="GHEA Grapalat" w:hAnsi="GHEA Grapalat"/>
          <w:color w:val="000000"/>
          <w:sz w:val="21"/>
          <w:szCs w:val="21"/>
          <w:lang w:val="es-ES"/>
        </w:rPr>
        <w:t xml:space="preserve">N ___   </w:t>
      </w:r>
      <w:r w:rsidRPr="00712340">
        <w:rPr>
          <w:rFonts w:ascii="GHEA Grapalat" w:hAnsi="GHEA Grapalat"/>
          <w:color w:val="000000"/>
          <w:sz w:val="21"/>
          <w:szCs w:val="21"/>
          <w:lang w:val="hy-AM"/>
        </w:rPr>
        <w:t xml:space="preserve">հաշիվ ապրանքագիրը, </w:t>
      </w:r>
      <w:r w:rsidRPr="00712340">
        <w:rPr>
          <w:rFonts w:ascii="GHEA Grapalat" w:hAnsi="GHEA Grapalat"/>
          <w:color w:val="000000"/>
          <w:sz w:val="21"/>
          <w:szCs w:val="21"/>
          <w:lang w:val="es-ES"/>
        </w:rPr>
        <w:t>կազմեցին սույն արձանագրությունը հետևյալի մասին.</w:t>
      </w:r>
    </w:p>
    <w:p w:rsidR="003337BC" w:rsidRPr="00712340" w:rsidRDefault="003337BC" w:rsidP="003337BC">
      <w:pPr>
        <w:jc w:val="both"/>
        <w:rPr>
          <w:rFonts w:ascii="GHEA Grapalat" w:hAnsi="GHEA Grapalat"/>
          <w:iCs/>
          <w:color w:val="000000"/>
          <w:sz w:val="21"/>
          <w:szCs w:val="21"/>
          <w:lang w:val="hy-AM"/>
        </w:rPr>
      </w:pPr>
      <w:r w:rsidRPr="00712340">
        <w:rPr>
          <w:rFonts w:ascii="GHEA Grapalat" w:hAnsi="GHEA Grapalat"/>
          <w:iCs/>
          <w:color w:val="000000"/>
          <w:sz w:val="21"/>
          <w:szCs w:val="21"/>
        </w:rPr>
        <w:t>Պայմանագրի</w:t>
      </w:r>
      <w:r w:rsidRPr="00712340">
        <w:rPr>
          <w:rFonts w:ascii="GHEA Grapalat" w:hAnsi="GHEA Grapalat"/>
          <w:iCs/>
          <w:color w:val="000000"/>
          <w:sz w:val="21"/>
          <w:szCs w:val="21"/>
          <w:lang w:val="es-ES"/>
        </w:rPr>
        <w:t xml:space="preserve"> </w:t>
      </w:r>
      <w:r w:rsidRPr="00712340">
        <w:rPr>
          <w:rFonts w:ascii="GHEA Grapalat" w:hAnsi="GHEA Grapalat"/>
          <w:iCs/>
          <w:color w:val="000000"/>
          <w:sz w:val="21"/>
          <w:szCs w:val="21"/>
        </w:rPr>
        <w:t>շրջանակներում</w:t>
      </w:r>
      <w:r w:rsidRPr="00712340">
        <w:rPr>
          <w:rFonts w:ascii="GHEA Grapalat" w:hAnsi="GHEA Grapalat"/>
          <w:iCs/>
          <w:color w:val="000000"/>
          <w:sz w:val="21"/>
          <w:szCs w:val="21"/>
          <w:lang w:val="es-ES"/>
        </w:rPr>
        <w:t xml:space="preserve"> </w:t>
      </w:r>
      <w:r w:rsidRPr="00712340">
        <w:rPr>
          <w:rFonts w:ascii="GHEA Grapalat" w:hAnsi="GHEA Grapalat"/>
          <w:iCs/>
          <w:snapToGrid w:val="0"/>
          <w:color w:val="000000"/>
          <w:sz w:val="21"/>
          <w:szCs w:val="21"/>
          <w:lang w:val="es-ES"/>
        </w:rPr>
        <w:t xml:space="preserve">Պայմանագրի կողմը </w:t>
      </w:r>
      <w:r w:rsidRPr="00712340">
        <w:rPr>
          <w:rFonts w:ascii="GHEA Grapalat" w:hAnsi="GHEA Grapalat"/>
          <w:iCs/>
          <w:color w:val="000000"/>
          <w:sz w:val="21"/>
          <w:szCs w:val="21"/>
          <w:lang w:val="es-ES"/>
        </w:rPr>
        <w:t>մատուցել է հետևյալ ծառայությունները</w:t>
      </w:r>
      <w:r w:rsidRPr="00712340">
        <w:rPr>
          <w:rFonts w:ascii="GHEA Grapalat" w:hAnsi="GHEA Grapalat"/>
          <w:iCs/>
          <w:color w:val="000000"/>
          <w:sz w:val="21"/>
          <w:szCs w:val="21"/>
        </w:rPr>
        <w:t>՝</w:t>
      </w:r>
    </w:p>
    <w:p w:rsidR="003337BC" w:rsidRPr="00712340" w:rsidRDefault="003337BC" w:rsidP="003337BC">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337BC" w:rsidRPr="00712340" w:rsidTr="00C60131">
        <w:trPr>
          <w:jc w:val="right"/>
        </w:trPr>
        <w:tc>
          <w:tcPr>
            <w:tcW w:w="357" w:type="dxa"/>
            <w:vMerge w:val="restart"/>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N</w:t>
            </w:r>
          </w:p>
        </w:tc>
        <w:tc>
          <w:tcPr>
            <w:tcW w:w="10348" w:type="dxa"/>
            <w:gridSpan w:val="8"/>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cs="Sylfaen"/>
                <w:sz w:val="18"/>
                <w:szCs w:val="18"/>
              </w:rPr>
              <w:t>Մատուցված</w:t>
            </w:r>
            <w:r w:rsidRPr="00712340">
              <w:rPr>
                <w:rFonts w:ascii="GHEA Grapalat" w:hAnsi="GHEA Grapalat" w:cs="Courier New"/>
                <w:sz w:val="18"/>
                <w:szCs w:val="18"/>
              </w:rPr>
              <w:t xml:space="preserve"> </w:t>
            </w:r>
            <w:r w:rsidRPr="00712340">
              <w:rPr>
                <w:rFonts w:ascii="GHEA Grapalat" w:hAnsi="GHEA Grapalat" w:cs="Sylfaen"/>
                <w:sz w:val="18"/>
                <w:szCs w:val="18"/>
              </w:rPr>
              <w:t>ծառայությունների</w:t>
            </w:r>
          </w:p>
        </w:tc>
      </w:tr>
      <w:tr w:rsidR="003337BC" w:rsidRPr="00712340" w:rsidTr="00C60131">
        <w:trPr>
          <w:jc w:val="right"/>
        </w:trPr>
        <w:tc>
          <w:tcPr>
            <w:tcW w:w="357" w:type="dxa"/>
            <w:vMerge/>
            <w:shd w:val="clear" w:color="auto" w:fill="auto"/>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անվանումը</w:t>
            </w:r>
          </w:p>
        </w:tc>
        <w:tc>
          <w:tcPr>
            <w:tcW w:w="1440" w:type="dxa"/>
            <w:vMerge w:val="restart"/>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քանակական ցուցանիշը</w:t>
            </w:r>
          </w:p>
        </w:tc>
        <w:tc>
          <w:tcPr>
            <w:tcW w:w="2976" w:type="dxa"/>
            <w:gridSpan w:val="2"/>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կատարման ժամկետը</w:t>
            </w:r>
          </w:p>
        </w:tc>
        <w:tc>
          <w:tcPr>
            <w:tcW w:w="1168" w:type="dxa"/>
            <w:vMerge w:val="restart"/>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Վճարման ժամկետը /ըստ վճարման ժամանակացույցի/</w:t>
            </w:r>
          </w:p>
        </w:tc>
      </w:tr>
      <w:tr w:rsidR="003337BC" w:rsidRPr="00712340" w:rsidTr="00C60131">
        <w:trPr>
          <w:trHeight w:val="1105"/>
          <w:jc w:val="right"/>
        </w:trPr>
        <w:tc>
          <w:tcPr>
            <w:tcW w:w="357" w:type="dxa"/>
            <w:vMerge/>
            <w:tcBorders>
              <w:bottom w:val="single" w:sz="4" w:space="0" w:color="auto"/>
            </w:tcBorders>
            <w:shd w:val="clear" w:color="auto" w:fill="auto"/>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r w:rsidRPr="0071234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r>
      <w:tr w:rsidR="003337BC" w:rsidRPr="00712340" w:rsidTr="00C60131">
        <w:trPr>
          <w:jc w:val="right"/>
        </w:trPr>
        <w:tc>
          <w:tcPr>
            <w:tcW w:w="357"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337BC" w:rsidRPr="00712340" w:rsidRDefault="003337BC" w:rsidP="00C60131">
            <w:pPr>
              <w:pStyle w:val="af4"/>
              <w:spacing w:before="0" w:beforeAutospacing="0" w:after="0" w:afterAutospacing="0"/>
              <w:jc w:val="center"/>
              <w:rPr>
                <w:rFonts w:ascii="GHEA Grapalat" w:hAnsi="GHEA Grapalat"/>
                <w:sz w:val="18"/>
                <w:szCs w:val="18"/>
              </w:rPr>
            </w:pPr>
          </w:p>
        </w:tc>
      </w:tr>
      <w:tr w:rsidR="003337BC" w:rsidRPr="00712340" w:rsidTr="00C60131">
        <w:trPr>
          <w:jc w:val="right"/>
        </w:trPr>
        <w:tc>
          <w:tcPr>
            <w:tcW w:w="357"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1173"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1440"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1800"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1116"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1842"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1134"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1168"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c>
          <w:tcPr>
            <w:tcW w:w="675" w:type="dxa"/>
            <w:shd w:val="clear" w:color="auto" w:fill="auto"/>
          </w:tcPr>
          <w:p w:rsidR="003337BC" w:rsidRPr="00712340" w:rsidRDefault="003337BC" w:rsidP="00C60131">
            <w:pPr>
              <w:pStyle w:val="af4"/>
              <w:spacing w:before="0" w:beforeAutospacing="0" w:after="0" w:afterAutospacing="0"/>
              <w:jc w:val="center"/>
              <w:rPr>
                <w:rFonts w:ascii="GHEA Grapalat" w:hAnsi="GHEA Grapalat"/>
              </w:rPr>
            </w:pPr>
          </w:p>
        </w:tc>
      </w:tr>
    </w:tbl>
    <w:p w:rsidR="003337BC" w:rsidRPr="00712340" w:rsidRDefault="003337BC" w:rsidP="003337BC">
      <w:pPr>
        <w:ind w:firstLine="375"/>
        <w:jc w:val="both"/>
        <w:rPr>
          <w:rFonts w:ascii="Arial" w:hAnsi="Arial" w:cs="Arial"/>
          <w:iCs/>
          <w:color w:val="000000"/>
          <w:sz w:val="21"/>
          <w:szCs w:val="21"/>
          <w:lang w:val="es-ES"/>
        </w:rPr>
      </w:pPr>
      <w:r w:rsidRPr="00712340">
        <w:rPr>
          <w:rFonts w:ascii="Arial" w:hAnsi="Arial" w:cs="Arial"/>
          <w:iCs/>
          <w:color w:val="000000"/>
          <w:sz w:val="21"/>
          <w:szCs w:val="21"/>
          <w:lang w:val="es-ES"/>
        </w:rPr>
        <w:t> </w:t>
      </w:r>
    </w:p>
    <w:p w:rsidR="003337BC" w:rsidRPr="00712340" w:rsidRDefault="003337BC" w:rsidP="003337BC">
      <w:pPr>
        <w:ind w:firstLine="375"/>
        <w:jc w:val="both"/>
        <w:rPr>
          <w:rFonts w:ascii="GHEA Grapalat" w:hAnsi="GHEA Grapalat"/>
          <w:iCs/>
          <w:snapToGrid w:val="0"/>
          <w:color w:val="000000"/>
          <w:sz w:val="21"/>
          <w:szCs w:val="21"/>
          <w:lang w:val="es-ES"/>
        </w:rPr>
      </w:pPr>
      <w:r w:rsidRPr="00712340">
        <w:rPr>
          <w:rFonts w:ascii="Arial" w:hAnsi="Arial" w:cs="Arial"/>
          <w:iCs/>
          <w:color w:val="000000"/>
          <w:sz w:val="21"/>
          <w:szCs w:val="21"/>
          <w:lang w:val="es-ES"/>
        </w:rPr>
        <w:t> </w:t>
      </w:r>
      <w:r w:rsidRPr="00712340">
        <w:rPr>
          <w:rFonts w:ascii="GHEA Grapalat" w:hAnsi="GHEA Grapalat"/>
          <w:iCs/>
          <w:snapToGrid w:val="0"/>
          <w:color w:val="000000"/>
          <w:sz w:val="21"/>
          <w:szCs w:val="21"/>
          <w:lang w:val="hy-AM"/>
        </w:rPr>
        <w:t xml:space="preserve">Սույն </w:t>
      </w:r>
      <w:r w:rsidRPr="00712340">
        <w:rPr>
          <w:rFonts w:ascii="GHEA Grapalat" w:hAnsi="GHEA Grapalat"/>
          <w:iCs/>
          <w:snapToGrid w:val="0"/>
          <w:color w:val="000000"/>
          <w:sz w:val="21"/>
          <w:szCs w:val="21"/>
        </w:rPr>
        <w:t>արձանագրության</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երկկողմ</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հաստատման համար հիմք հանդիսացած</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հաշիվ</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ապրանքագիրը</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rPr>
        <w:t>և</w:t>
      </w:r>
      <w:r w:rsidRPr="00712340">
        <w:rPr>
          <w:rFonts w:ascii="GHEA Grapalat" w:hAnsi="GHEA Grapalat"/>
          <w:iCs/>
          <w:snapToGrid w:val="0"/>
          <w:color w:val="000000"/>
          <w:sz w:val="21"/>
          <w:szCs w:val="21"/>
          <w:lang w:val="es-ES"/>
        </w:rPr>
        <w:t xml:space="preserve"> </w:t>
      </w:r>
      <w:r w:rsidRPr="00712340">
        <w:rPr>
          <w:rFonts w:ascii="GHEA Grapalat" w:hAnsi="GHEA Grapalat"/>
          <w:iCs/>
          <w:snapToGrid w:val="0"/>
          <w:color w:val="000000"/>
          <w:sz w:val="21"/>
          <w:szCs w:val="21"/>
          <w:lang w:val="hy-AM"/>
        </w:rPr>
        <w:t xml:space="preserve">դրական </w:t>
      </w:r>
      <w:r w:rsidRPr="00712340">
        <w:rPr>
          <w:rFonts w:ascii="GHEA Grapalat" w:hAnsi="GHEA Grapalat"/>
          <w:color w:val="000000"/>
          <w:sz w:val="21"/>
          <w:szCs w:val="21"/>
          <w:lang w:val="es-ES"/>
        </w:rPr>
        <w:t>եզրակացությունը</w:t>
      </w:r>
      <w:r w:rsidRPr="0071234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337BC" w:rsidRPr="00712340" w:rsidRDefault="003337BC" w:rsidP="003337BC">
      <w:pPr>
        <w:ind w:firstLine="375"/>
        <w:jc w:val="both"/>
        <w:rPr>
          <w:rFonts w:ascii="GHEA Grapalat" w:hAnsi="GHEA Grapalat"/>
          <w:iCs/>
          <w:snapToGrid w:val="0"/>
          <w:color w:val="000000"/>
          <w:sz w:val="21"/>
          <w:szCs w:val="21"/>
          <w:lang w:val="es-ES"/>
        </w:rPr>
      </w:pPr>
    </w:p>
    <w:p w:rsidR="003337BC" w:rsidRPr="00712340" w:rsidRDefault="003337BC" w:rsidP="003337BC">
      <w:pPr>
        <w:ind w:firstLine="375"/>
        <w:jc w:val="both"/>
        <w:rPr>
          <w:rFonts w:ascii="GHEA Grapalat" w:hAnsi="GHEA Grapalat"/>
          <w:iCs/>
          <w:snapToGrid w:val="0"/>
          <w:color w:val="000000"/>
          <w:sz w:val="2"/>
          <w:szCs w:val="21"/>
          <w:lang w:val="es-ES"/>
        </w:rPr>
      </w:pPr>
    </w:p>
    <w:p w:rsidR="003337BC" w:rsidRPr="00712340" w:rsidRDefault="003337BC" w:rsidP="003337BC">
      <w:pPr>
        <w:ind w:firstLine="375"/>
        <w:rPr>
          <w:rFonts w:ascii="GHEA Grapalat" w:hAnsi="GHEA Grapalat"/>
          <w:iCs/>
          <w:snapToGrid w:val="0"/>
          <w:color w:val="000000"/>
          <w:sz w:val="2"/>
          <w:szCs w:val="21"/>
          <w:lang w:val="es-ES"/>
        </w:rPr>
      </w:pPr>
      <w:r w:rsidRPr="0071234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337BC" w:rsidRPr="00712340" w:rsidTr="00C60131">
        <w:trPr>
          <w:trHeight w:val="266"/>
          <w:tblCellSpacing w:w="7" w:type="dxa"/>
          <w:jc w:val="center"/>
        </w:trPr>
        <w:tc>
          <w:tcPr>
            <w:tcW w:w="0" w:type="auto"/>
            <w:vAlign w:val="center"/>
          </w:tcPr>
          <w:p w:rsidR="003337BC" w:rsidRPr="00712340" w:rsidRDefault="003337BC" w:rsidP="00C60131">
            <w:pPr>
              <w:jc w:val="center"/>
              <w:rPr>
                <w:rFonts w:ascii="GHEA Grapalat" w:hAnsi="GHEA Grapalat"/>
                <w:iCs/>
                <w:color w:val="000000"/>
                <w:sz w:val="21"/>
                <w:szCs w:val="21"/>
              </w:rPr>
            </w:pPr>
            <w:r w:rsidRPr="00712340">
              <w:rPr>
                <w:rFonts w:ascii="GHEA Grapalat" w:hAnsi="GHEA Grapalat"/>
                <w:iCs/>
                <w:color w:val="000000"/>
                <w:sz w:val="21"/>
                <w:szCs w:val="21"/>
              </w:rPr>
              <w:t xml:space="preserve">Ծառայությունը հանձնեց </w:t>
            </w:r>
          </w:p>
        </w:tc>
        <w:tc>
          <w:tcPr>
            <w:tcW w:w="0" w:type="auto"/>
            <w:vAlign w:val="center"/>
          </w:tcPr>
          <w:p w:rsidR="003337BC" w:rsidRPr="00712340" w:rsidRDefault="003337BC" w:rsidP="00C60131">
            <w:pPr>
              <w:jc w:val="center"/>
              <w:rPr>
                <w:rFonts w:ascii="GHEA Grapalat" w:hAnsi="GHEA Grapalat"/>
                <w:iCs/>
                <w:color w:val="000000"/>
                <w:sz w:val="21"/>
                <w:szCs w:val="21"/>
              </w:rPr>
            </w:pPr>
            <w:r w:rsidRPr="00712340">
              <w:rPr>
                <w:rFonts w:ascii="GHEA Grapalat" w:hAnsi="GHEA Grapalat"/>
                <w:iCs/>
                <w:color w:val="000000"/>
                <w:sz w:val="21"/>
                <w:szCs w:val="21"/>
              </w:rPr>
              <w:t>Ծառայությունն ընդունեց</w:t>
            </w:r>
          </w:p>
        </w:tc>
      </w:tr>
      <w:tr w:rsidR="003337BC" w:rsidRPr="00712340" w:rsidTr="00C60131">
        <w:trPr>
          <w:trHeight w:val="473"/>
          <w:tblCellSpacing w:w="7" w:type="dxa"/>
          <w:jc w:val="center"/>
        </w:trPr>
        <w:tc>
          <w:tcPr>
            <w:tcW w:w="0" w:type="auto"/>
            <w:vAlign w:val="center"/>
          </w:tcPr>
          <w:p w:rsidR="003337BC" w:rsidRPr="00712340" w:rsidRDefault="003337BC" w:rsidP="00C60131">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3337BC" w:rsidRPr="00712340" w:rsidRDefault="003337BC" w:rsidP="00C60131">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c>
          <w:tcPr>
            <w:tcW w:w="0" w:type="auto"/>
            <w:vAlign w:val="center"/>
          </w:tcPr>
          <w:p w:rsidR="003337BC" w:rsidRPr="00712340" w:rsidRDefault="003337BC" w:rsidP="00C60131">
            <w:pPr>
              <w:jc w:val="center"/>
              <w:rPr>
                <w:rFonts w:ascii="GHEA Grapalat" w:hAnsi="GHEA Grapalat"/>
                <w:iCs/>
                <w:sz w:val="21"/>
                <w:szCs w:val="21"/>
              </w:rPr>
            </w:pPr>
            <w:r w:rsidRPr="00712340">
              <w:rPr>
                <w:rFonts w:ascii="GHEA Grapalat" w:hAnsi="GHEA Grapalat"/>
                <w:iCs/>
                <w:sz w:val="21"/>
                <w:szCs w:val="21"/>
              </w:rPr>
              <w:t>___________________________</w:t>
            </w:r>
          </w:p>
          <w:p w:rsidR="003337BC" w:rsidRPr="00712340" w:rsidRDefault="003337BC" w:rsidP="00C60131">
            <w:pPr>
              <w:jc w:val="center"/>
              <w:rPr>
                <w:rFonts w:ascii="GHEA Grapalat" w:hAnsi="GHEA Grapalat"/>
                <w:iCs/>
                <w:sz w:val="21"/>
                <w:szCs w:val="21"/>
              </w:rPr>
            </w:pPr>
            <w:r w:rsidRPr="00712340">
              <w:rPr>
                <w:rFonts w:ascii="GHEA Grapalat" w:hAnsi="GHEA Grapalat"/>
                <w:iCs/>
                <w:sz w:val="15"/>
                <w:szCs w:val="15"/>
              </w:rPr>
              <w:t xml:space="preserve">ստորագրություն </w:t>
            </w:r>
          </w:p>
        </w:tc>
      </w:tr>
      <w:tr w:rsidR="003337BC" w:rsidRPr="00712340" w:rsidTr="00C60131">
        <w:trPr>
          <w:trHeight w:val="503"/>
          <w:tblCellSpacing w:w="7" w:type="dxa"/>
          <w:jc w:val="center"/>
        </w:trPr>
        <w:tc>
          <w:tcPr>
            <w:tcW w:w="0" w:type="auto"/>
            <w:vAlign w:val="center"/>
          </w:tcPr>
          <w:p w:rsidR="003337BC" w:rsidRPr="00712340" w:rsidRDefault="003337BC" w:rsidP="00C60131">
            <w:pPr>
              <w:jc w:val="center"/>
              <w:rPr>
                <w:rFonts w:ascii="GHEA Grapalat" w:hAnsi="GHEA Grapalat"/>
                <w:iCs/>
                <w:sz w:val="21"/>
                <w:szCs w:val="21"/>
              </w:rPr>
            </w:pPr>
            <w:r w:rsidRPr="00712340">
              <w:rPr>
                <w:rFonts w:ascii="GHEA Grapalat" w:hAnsi="GHEA Grapalat"/>
                <w:iCs/>
                <w:sz w:val="21"/>
                <w:szCs w:val="21"/>
              </w:rPr>
              <w:t xml:space="preserve">___________________________ </w:t>
            </w:r>
          </w:p>
          <w:p w:rsidR="003337BC" w:rsidRPr="00712340" w:rsidRDefault="003337BC" w:rsidP="00C60131">
            <w:pPr>
              <w:jc w:val="center"/>
              <w:rPr>
                <w:rFonts w:ascii="GHEA Grapalat" w:hAnsi="GHEA Grapalat"/>
                <w:iCs/>
                <w:sz w:val="21"/>
                <w:szCs w:val="21"/>
              </w:rPr>
            </w:pPr>
            <w:r w:rsidRPr="00712340">
              <w:rPr>
                <w:rFonts w:ascii="GHEA Grapalat" w:hAnsi="GHEA Grapalat"/>
                <w:iCs/>
                <w:sz w:val="15"/>
                <w:szCs w:val="15"/>
              </w:rPr>
              <w:t>ազգանուն, անուն</w:t>
            </w:r>
          </w:p>
        </w:tc>
        <w:tc>
          <w:tcPr>
            <w:tcW w:w="0" w:type="auto"/>
            <w:vAlign w:val="center"/>
          </w:tcPr>
          <w:p w:rsidR="003337BC" w:rsidRPr="00712340" w:rsidRDefault="003337BC" w:rsidP="00C60131">
            <w:pPr>
              <w:jc w:val="center"/>
              <w:rPr>
                <w:rFonts w:ascii="GHEA Grapalat" w:hAnsi="GHEA Grapalat"/>
                <w:iCs/>
                <w:sz w:val="21"/>
                <w:szCs w:val="21"/>
              </w:rPr>
            </w:pPr>
            <w:r w:rsidRPr="00712340">
              <w:rPr>
                <w:rFonts w:ascii="GHEA Grapalat" w:hAnsi="GHEA Grapalat"/>
                <w:iCs/>
                <w:sz w:val="21"/>
                <w:szCs w:val="21"/>
              </w:rPr>
              <w:t>___________________________</w:t>
            </w:r>
          </w:p>
          <w:p w:rsidR="003337BC" w:rsidRPr="00712340" w:rsidRDefault="003337BC" w:rsidP="00C60131">
            <w:pPr>
              <w:jc w:val="center"/>
              <w:rPr>
                <w:rFonts w:ascii="GHEA Grapalat" w:hAnsi="GHEA Grapalat"/>
                <w:iCs/>
                <w:sz w:val="21"/>
                <w:szCs w:val="21"/>
              </w:rPr>
            </w:pPr>
            <w:r w:rsidRPr="00712340">
              <w:rPr>
                <w:rFonts w:ascii="GHEA Grapalat" w:hAnsi="GHEA Grapalat"/>
                <w:iCs/>
                <w:sz w:val="15"/>
                <w:szCs w:val="15"/>
              </w:rPr>
              <w:t>ազգանուն, անուն</w:t>
            </w:r>
          </w:p>
        </w:tc>
      </w:tr>
      <w:tr w:rsidR="003337BC" w:rsidRPr="00712340" w:rsidTr="00C60131">
        <w:trPr>
          <w:trHeight w:val="281"/>
          <w:tblCellSpacing w:w="7" w:type="dxa"/>
          <w:jc w:val="center"/>
        </w:trPr>
        <w:tc>
          <w:tcPr>
            <w:tcW w:w="0" w:type="auto"/>
            <w:vAlign w:val="center"/>
          </w:tcPr>
          <w:p w:rsidR="003337BC" w:rsidRPr="00712340" w:rsidRDefault="003337BC" w:rsidP="00C60131">
            <w:pPr>
              <w:rPr>
                <w:rFonts w:ascii="GHEA Grapalat" w:hAnsi="GHEA Grapalat"/>
                <w:iCs/>
                <w:color w:val="000000"/>
                <w:sz w:val="21"/>
                <w:szCs w:val="21"/>
              </w:rPr>
            </w:pPr>
            <w:r w:rsidRPr="00712340">
              <w:rPr>
                <w:rFonts w:ascii="GHEA Grapalat" w:hAnsi="GHEA Grapalat"/>
                <w:iCs/>
                <w:color w:val="000000"/>
                <w:sz w:val="21"/>
                <w:szCs w:val="21"/>
              </w:rPr>
              <w:t xml:space="preserve">                              Կ.Տ.</w:t>
            </w:r>
            <w:r w:rsidRPr="00712340">
              <w:rPr>
                <w:rFonts w:ascii="Arial" w:hAnsi="Arial" w:cs="Arial"/>
                <w:iCs/>
                <w:color w:val="000000"/>
                <w:sz w:val="21"/>
                <w:szCs w:val="21"/>
              </w:rPr>
              <w:t xml:space="preserve">                                                                                 </w:t>
            </w:r>
          </w:p>
        </w:tc>
        <w:tc>
          <w:tcPr>
            <w:tcW w:w="0" w:type="auto"/>
            <w:vAlign w:val="center"/>
          </w:tcPr>
          <w:p w:rsidR="003337BC" w:rsidRPr="00712340" w:rsidRDefault="003337BC" w:rsidP="00C60131">
            <w:pPr>
              <w:rPr>
                <w:rFonts w:ascii="GHEA Grapalat" w:hAnsi="GHEA Grapalat"/>
                <w:iCs/>
                <w:color w:val="000000"/>
                <w:sz w:val="21"/>
                <w:szCs w:val="21"/>
              </w:rPr>
            </w:pPr>
            <w:r w:rsidRPr="00712340">
              <w:rPr>
                <w:rFonts w:ascii="Arial" w:hAnsi="Arial" w:cs="Arial"/>
                <w:iCs/>
                <w:color w:val="000000"/>
                <w:sz w:val="21"/>
                <w:szCs w:val="21"/>
              </w:rPr>
              <w:t xml:space="preserve">                                     </w:t>
            </w:r>
            <w:r w:rsidRPr="00712340">
              <w:rPr>
                <w:rFonts w:ascii="GHEA Grapalat" w:hAnsi="GHEA Grapalat"/>
                <w:iCs/>
                <w:color w:val="000000"/>
                <w:sz w:val="21"/>
                <w:szCs w:val="21"/>
              </w:rPr>
              <w:t>Կ.Տ.</w:t>
            </w:r>
          </w:p>
        </w:tc>
      </w:tr>
    </w:tbl>
    <w:p w:rsidR="003337BC" w:rsidRPr="00712340" w:rsidRDefault="003337BC" w:rsidP="003337BC">
      <w:pPr>
        <w:autoSpaceDE w:val="0"/>
        <w:autoSpaceDN w:val="0"/>
        <w:adjustRightInd w:val="0"/>
        <w:jc w:val="right"/>
        <w:rPr>
          <w:rFonts w:ascii="GHEA Grapalat" w:hAnsi="GHEA Grapalat" w:cs="TimesArmenianPSMT"/>
          <w:sz w:val="18"/>
        </w:rPr>
      </w:pPr>
    </w:p>
    <w:p w:rsidR="003337BC" w:rsidRPr="00712340" w:rsidRDefault="003337BC" w:rsidP="003337BC">
      <w:pPr>
        <w:rPr>
          <w:rFonts w:ascii="GHEA Grapalat" w:hAnsi="GHEA Grapalat"/>
          <w:lang w:val="ru-RU"/>
        </w:rPr>
      </w:pPr>
    </w:p>
    <w:p w:rsidR="003337BC" w:rsidRPr="00712340" w:rsidRDefault="003337BC" w:rsidP="003337BC">
      <w:pPr>
        <w:rPr>
          <w:rFonts w:ascii="GHEA Grapalat" w:hAnsi="GHEA Grapalat"/>
        </w:rPr>
      </w:pPr>
    </w:p>
    <w:p w:rsidR="003337BC" w:rsidRPr="00712340" w:rsidRDefault="003337BC" w:rsidP="003337BC">
      <w:pPr>
        <w:rPr>
          <w:rFonts w:ascii="GHEA Grapalat" w:hAnsi="GHEA Grapalat"/>
        </w:rPr>
      </w:pPr>
    </w:p>
    <w:p w:rsidR="003337BC" w:rsidRPr="00712340" w:rsidRDefault="003337BC" w:rsidP="003337BC">
      <w:pPr>
        <w:autoSpaceDE w:val="0"/>
        <w:autoSpaceDN w:val="0"/>
        <w:adjustRightInd w:val="0"/>
        <w:jc w:val="right"/>
        <w:rPr>
          <w:rFonts w:ascii="GHEA Grapalat" w:hAnsi="GHEA Grapalat" w:cs="TimesArmenianPSMT"/>
          <w:i/>
          <w:sz w:val="20"/>
        </w:rPr>
      </w:pPr>
      <w:r w:rsidRPr="00712340">
        <w:rPr>
          <w:rFonts w:ascii="GHEA Grapalat" w:hAnsi="GHEA Grapalat" w:cs="TimesArmenianPSMT"/>
          <w:i/>
          <w:sz w:val="20"/>
          <w:lang w:val="ru-RU"/>
        </w:rPr>
        <w:lastRenderedPageBreak/>
        <w:t>Հավելված</w:t>
      </w:r>
      <w:r w:rsidRPr="003337BC">
        <w:rPr>
          <w:rFonts w:ascii="GHEA Grapalat" w:hAnsi="GHEA Grapalat" w:cs="TimesArmenianPSMT"/>
          <w:i/>
          <w:sz w:val="20"/>
        </w:rPr>
        <w:t xml:space="preserve"> </w:t>
      </w:r>
      <w:r w:rsidRPr="00712340">
        <w:rPr>
          <w:rFonts w:ascii="GHEA Grapalat" w:hAnsi="GHEA Grapalat" w:cs="TimesArmenianPSMT"/>
          <w:i/>
          <w:sz w:val="20"/>
        </w:rPr>
        <w:t>3.1</w:t>
      </w:r>
    </w:p>
    <w:p w:rsidR="003337BC" w:rsidRPr="003337BC" w:rsidRDefault="003337BC" w:rsidP="003337BC">
      <w:pPr>
        <w:autoSpaceDE w:val="0"/>
        <w:autoSpaceDN w:val="0"/>
        <w:adjustRightInd w:val="0"/>
        <w:jc w:val="right"/>
        <w:rPr>
          <w:rFonts w:ascii="GHEA Grapalat" w:hAnsi="GHEA Grapalat" w:cs="TimesArmenianPSMT"/>
          <w:i/>
          <w:sz w:val="20"/>
        </w:rPr>
      </w:pPr>
      <w:r w:rsidRPr="003337BC">
        <w:rPr>
          <w:rFonts w:ascii="GHEA Grapalat" w:hAnsi="GHEA Grapalat" w:cs="TimesArmenianPSMT"/>
          <w:i/>
          <w:sz w:val="20"/>
        </w:rPr>
        <w:t xml:space="preserve">«         »              20  </w:t>
      </w:r>
      <w:r w:rsidRPr="00712340">
        <w:rPr>
          <w:rFonts w:ascii="GHEA Grapalat" w:hAnsi="GHEA Grapalat" w:cs="TimesArmenianPSMT"/>
          <w:i/>
          <w:sz w:val="20"/>
          <w:lang w:val="ru-RU"/>
        </w:rPr>
        <w:t>թ</w:t>
      </w:r>
      <w:r w:rsidRPr="003337BC">
        <w:rPr>
          <w:rFonts w:ascii="GHEA Grapalat" w:hAnsi="GHEA Grapalat" w:cs="TimesArmenianPSMT"/>
          <w:i/>
          <w:sz w:val="20"/>
        </w:rPr>
        <w:t xml:space="preserve">. </w:t>
      </w:r>
      <w:r w:rsidRPr="00712340">
        <w:rPr>
          <w:rFonts w:ascii="GHEA Grapalat" w:hAnsi="GHEA Grapalat" w:cs="TimesArmenianPSMT"/>
          <w:i/>
          <w:sz w:val="20"/>
          <w:lang w:val="ru-RU"/>
        </w:rPr>
        <w:t>կնքված</w:t>
      </w:r>
      <w:r w:rsidRPr="003337BC">
        <w:rPr>
          <w:rFonts w:ascii="GHEA Grapalat" w:hAnsi="GHEA Grapalat" w:cs="TimesArmenianPSMT"/>
          <w:i/>
          <w:sz w:val="20"/>
        </w:rPr>
        <w:t xml:space="preserve"> </w:t>
      </w:r>
    </w:p>
    <w:p w:rsidR="003337BC" w:rsidRPr="003337BC" w:rsidRDefault="003337BC" w:rsidP="003337BC">
      <w:pPr>
        <w:autoSpaceDE w:val="0"/>
        <w:autoSpaceDN w:val="0"/>
        <w:adjustRightInd w:val="0"/>
        <w:jc w:val="right"/>
        <w:rPr>
          <w:rFonts w:ascii="GHEA Grapalat" w:hAnsi="GHEA Grapalat" w:cs="TimesArmenianPSMT"/>
          <w:i/>
          <w:sz w:val="20"/>
        </w:rPr>
      </w:pPr>
      <w:r w:rsidRPr="003337BC">
        <w:rPr>
          <w:rFonts w:ascii="GHEA Grapalat" w:hAnsi="GHEA Grapalat" w:cs="TimesArmenianPSMT"/>
          <w:i/>
          <w:sz w:val="20"/>
        </w:rPr>
        <w:t xml:space="preserve">                      </w:t>
      </w:r>
      <w:r w:rsidRPr="00712340">
        <w:rPr>
          <w:rFonts w:ascii="GHEA Grapalat" w:hAnsi="GHEA Grapalat" w:cs="TimesArmenianPSMT"/>
          <w:i/>
          <w:sz w:val="20"/>
          <w:lang w:val="ru-RU"/>
        </w:rPr>
        <w:t>ծածկագրով</w:t>
      </w:r>
      <w:r w:rsidRPr="003337BC">
        <w:rPr>
          <w:rFonts w:ascii="GHEA Grapalat" w:hAnsi="GHEA Grapalat" w:cs="TimesArmenianPSMT"/>
          <w:i/>
          <w:sz w:val="20"/>
        </w:rPr>
        <w:t xml:space="preserve"> </w:t>
      </w:r>
      <w:r w:rsidRPr="00712340">
        <w:rPr>
          <w:rFonts w:ascii="GHEA Grapalat" w:hAnsi="GHEA Grapalat" w:cs="TimesArmenianPSMT"/>
          <w:i/>
          <w:sz w:val="20"/>
          <w:lang w:val="ru-RU"/>
        </w:rPr>
        <w:t>պայմանագրի</w:t>
      </w:r>
    </w:p>
    <w:p w:rsidR="003337BC" w:rsidRPr="00712340" w:rsidRDefault="003337BC" w:rsidP="003337BC">
      <w:pPr>
        <w:autoSpaceDE w:val="0"/>
        <w:autoSpaceDN w:val="0"/>
        <w:adjustRightInd w:val="0"/>
        <w:jc w:val="right"/>
        <w:rPr>
          <w:rFonts w:ascii="GHEA Grapalat" w:hAnsi="GHEA Grapalat" w:cs="TimesArmenianPSMT"/>
          <w:i/>
          <w:sz w:val="20"/>
        </w:rPr>
      </w:pPr>
    </w:p>
    <w:p w:rsidR="003337BC" w:rsidRPr="00712340" w:rsidRDefault="003337BC" w:rsidP="003337BC">
      <w:pPr>
        <w:rPr>
          <w:rFonts w:ascii="GHEA Grapalat" w:hAnsi="GHEA Grapalat"/>
        </w:rPr>
      </w:pPr>
    </w:p>
    <w:p w:rsidR="003337BC" w:rsidRPr="00712340" w:rsidRDefault="003337BC" w:rsidP="003337BC">
      <w:pPr>
        <w:rPr>
          <w:rFonts w:ascii="GHEA Grapalat" w:hAnsi="GHEA Grapalat"/>
        </w:rPr>
      </w:pPr>
    </w:p>
    <w:p w:rsidR="003337BC" w:rsidRPr="00712340" w:rsidRDefault="003337BC" w:rsidP="003337BC">
      <w:pPr>
        <w:rPr>
          <w:rFonts w:ascii="GHEA Grapalat" w:hAnsi="GHEA Grapalat"/>
        </w:rPr>
      </w:pPr>
    </w:p>
    <w:p w:rsidR="003337BC" w:rsidRPr="00712340" w:rsidRDefault="003337BC" w:rsidP="003337BC">
      <w:pPr>
        <w:tabs>
          <w:tab w:val="left" w:pos="2250"/>
        </w:tabs>
        <w:spacing w:line="276" w:lineRule="auto"/>
        <w:jc w:val="center"/>
        <w:rPr>
          <w:rFonts w:ascii="GHEA Grapalat" w:hAnsi="GHEA Grapalat" w:cs="Sylfaen"/>
          <w:bCs/>
          <w:sz w:val="18"/>
          <w:szCs w:val="18"/>
        </w:rPr>
      </w:pPr>
      <w:r w:rsidRPr="00712340">
        <w:rPr>
          <w:rFonts w:ascii="GHEA Grapalat" w:hAnsi="GHEA Grapalat" w:cs="Sylfaen"/>
          <w:bCs/>
          <w:sz w:val="18"/>
          <w:szCs w:val="18"/>
        </w:rPr>
        <w:t xml:space="preserve">ԱԿՏ  N    </w:t>
      </w:r>
    </w:p>
    <w:p w:rsidR="003337BC" w:rsidRPr="00712340" w:rsidRDefault="003337BC" w:rsidP="003337BC">
      <w:pPr>
        <w:tabs>
          <w:tab w:val="left" w:pos="360"/>
          <w:tab w:val="left" w:pos="540"/>
          <w:tab w:val="left" w:pos="2250"/>
        </w:tabs>
        <w:spacing w:line="276" w:lineRule="auto"/>
        <w:jc w:val="center"/>
        <w:rPr>
          <w:rFonts w:ascii="GHEA Grapalat" w:hAnsi="GHEA Grapalat" w:cs="Sylfaen"/>
          <w:bCs/>
          <w:sz w:val="18"/>
          <w:szCs w:val="18"/>
        </w:rPr>
      </w:pPr>
      <w:r w:rsidRPr="00712340">
        <w:rPr>
          <w:rFonts w:ascii="GHEA Grapalat" w:hAnsi="GHEA Grapalat" w:cs="Sylfaen"/>
          <w:bCs/>
          <w:sz w:val="18"/>
          <w:szCs w:val="18"/>
        </w:rPr>
        <w:t xml:space="preserve">պայմանագրի արդյունքը Պատվիրատուին հանձնելու փաստը ֆիքսելու վերաբերյալ                                                                                                                               </w:t>
      </w:r>
    </w:p>
    <w:p w:rsidR="003337BC" w:rsidRPr="00712340" w:rsidRDefault="003337BC" w:rsidP="003337BC">
      <w:pPr>
        <w:tabs>
          <w:tab w:val="left" w:pos="360"/>
          <w:tab w:val="left" w:pos="540"/>
        </w:tabs>
        <w:rPr>
          <w:rFonts w:ascii="GHEA Grapalat" w:hAnsi="GHEA Grapalat" w:cs="Sylfaen"/>
          <w:sz w:val="22"/>
          <w:szCs w:val="22"/>
        </w:rPr>
      </w:pPr>
    </w:p>
    <w:p w:rsidR="003337BC" w:rsidRPr="00712340" w:rsidRDefault="003337BC" w:rsidP="003337BC">
      <w:pPr>
        <w:tabs>
          <w:tab w:val="left" w:pos="360"/>
          <w:tab w:val="left" w:pos="540"/>
        </w:tabs>
        <w:rPr>
          <w:rFonts w:ascii="GHEA Grapalat" w:hAnsi="GHEA Grapalat" w:cs="Sylfaen"/>
          <w:sz w:val="22"/>
          <w:szCs w:val="22"/>
        </w:rPr>
      </w:pPr>
    </w:p>
    <w:p w:rsidR="003337BC" w:rsidRPr="00712340" w:rsidRDefault="003337BC" w:rsidP="003337BC">
      <w:pPr>
        <w:tabs>
          <w:tab w:val="left" w:pos="360"/>
          <w:tab w:val="left" w:pos="540"/>
        </w:tabs>
        <w:ind w:left="-540" w:firstLine="180"/>
        <w:jc w:val="both"/>
        <w:rPr>
          <w:rFonts w:ascii="GHEA Grapalat" w:hAnsi="GHEA Grapalat" w:cs="Sylfaen"/>
          <w:sz w:val="20"/>
          <w:szCs w:val="20"/>
        </w:rPr>
      </w:pPr>
      <w:r w:rsidRPr="00712340">
        <w:rPr>
          <w:rFonts w:ascii="GHEA Grapalat" w:hAnsi="GHEA Grapalat" w:cs="Sylfaen"/>
        </w:rPr>
        <w:tab/>
      </w:r>
      <w:r w:rsidRPr="00712340">
        <w:rPr>
          <w:rFonts w:ascii="GHEA Grapalat" w:hAnsi="GHEA Grapalat" w:cs="Sylfaen"/>
          <w:sz w:val="20"/>
          <w:szCs w:val="20"/>
          <w:lang w:val="hy-AM"/>
        </w:rPr>
        <w:t xml:space="preserve">Սույնով </w:t>
      </w:r>
      <w:r w:rsidRPr="00712340">
        <w:rPr>
          <w:rFonts w:ascii="GHEA Grapalat" w:hAnsi="GHEA Grapalat" w:cs="Sylfaen"/>
          <w:sz w:val="20"/>
          <w:szCs w:val="20"/>
        </w:rPr>
        <w:t>արձանագրվում է</w:t>
      </w:r>
      <w:r w:rsidRPr="00712340">
        <w:rPr>
          <w:rFonts w:ascii="GHEA Grapalat" w:hAnsi="GHEA Grapalat" w:cs="Sylfaen"/>
          <w:sz w:val="20"/>
          <w:szCs w:val="20"/>
          <w:lang w:val="hy-AM"/>
        </w:rPr>
        <w:t>,</w:t>
      </w:r>
      <w:r w:rsidRPr="00712340">
        <w:rPr>
          <w:rFonts w:ascii="GHEA Grapalat" w:hAnsi="GHEA Grapalat" w:cs="Sylfaen"/>
          <w:lang w:val="hy-AM"/>
        </w:rPr>
        <w:t xml:space="preserve"> </w:t>
      </w:r>
      <w:r w:rsidRPr="00712340">
        <w:rPr>
          <w:rFonts w:ascii="GHEA Grapalat" w:hAnsi="GHEA Grapalat" w:cs="Sylfaen"/>
          <w:sz w:val="20"/>
          <w:szCs w:val="20"/>
          <w:lang w:val="hy-AM"/>
        </w:rPr>
        <w:t>որ</w:t>
      </w:r>
      <w:r w:rsidRPr="00712340">
        <w:rPr>
          <w:rFonts w:ascii="GHEA Grapalat" w:hAnsi="GHEA Grapalat" w:cs="Sylfaen"/>
          <w:lang w:val="hy-AM"/>
        </w:rPr>
        <w:t xml:space="preserve">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r w:rsidRPr="00712340">
        <w:rPr>
          <w:rFonts w:ascii="GHEA Grapalat" w:hAnsi="GHEA Grapalat" w:cs="Sylfaen"/>
        </w:rPr>
        <w:t xml:space="preserve"> </w:t>
      </w:r>
      <w:r w:rsidRPr="00712340">
        <w:rPr>
          <w:rFonts w:ascii="GHEA Grapalat" w:hAnsi="GHEA Grapalat" w:cs="Sylfaen"/>
          <w:sz w:val="20"/>
          <w:szCs w:val="20"/>
        </w:rPr>
        <w:t xml:space="preserve">(այսուհետ` Պատվիրատու)  </w:t>
      </w:r>
      <w:r w:rsidRPr="00712340">
        <w:rPr>
          <w:rFonts w:ascii="GHEA Grapalat" w:hAnsi="GHEA Grapalat" w:cs="Sylfaen"/>
          <w:sz w:val="20"/>
          <w:szCs w:val="20"/>
          <w:lang w:val="hy-AM"/>
        </w:rPr>
        <w:t xml:space="preserve">և </w:t>
      </w:r>
      <w:r w:rsidRPr="00712340">
        <w:rPr>
          <w:rFonts w:ascii="GHEA Grapalat" w:hAnsi="GHEA Grapalat" w:cs="Sylfaen"/>
          <w:sz w:val="20"/>
          <w:u w:val="single"/>
        </w:rPr>
        <w:tab/>
      </w:r>
      <w:r w:rsidRPr="00712340">
        <w:rPr>
          <w:rFonts w:ascii="GHEA Grapalat" w:hAnsi="GHEA Grapalat" w:cs="Sylfaen"/>
          <w:sz w:val="20"/>
          <w:u w:val="single"/>
        </w:rPr>
        <w:tab/>
        <w:t xml:space="preserve">        </w:t>
      </w:r>
      <w:r w:rsidRPr="00712340">
        <w:rPr>
          <w:rFonts w:ascii="GHEA Grapalat" w:hAnsi="GHEA Grapalat" w:cs="Sylfaen"/>
          <w:sz w:val="20"/>
        </w:rPr>
        <w:t>-ի</w:t>
      </w:r>
    </w:p>
    <w:p w:rsidR="003337BC" w:rsidRPr="00712340" w:rsidRDefault="003337BC" w:rsidP="003337BC">
      <w:pPr>
        <w:tabs>
          <w:tab w:val="left" w:pos="360"/>
          <w:tab w:val="left" w:pos="540"/>
        </w:tabs>
        <w:jc w:val="both"/>
        <w:rPr>
          <w:rFonts w:ascii="GHEA Grapalat" w:hAnsi="GHEA Grapalat" w:cs="Sylfaen"/>
        </w:rPr>
      </w:pPr>
      <w:r w:rsidRPr="00712340">
        <w:rPr>
          <w:rFonts w:ascii="GHEA Grapalat" w:hAnsi="GHEA Grapalat" w:cs="Sylfaen"/>
        </w:rPr>
        <w:t xml:space="preserve">                                            </w:t>
      </w:r>
      <w:r w:rsidRPr="00712340">
        <w:rPr>
          <w:rFonts w:ascii="GHEA Grapalat" w:hAnsi="GHEA Grapalat" w:cs="Sylfaen"/>
          <w:sz w:val="12"/>
          <w:szCs w:val="12"/>
        </w:rPr>
        <w:t xml:space="preserve">Պատվիրատուի անունը     </w:t>
      </w:r>
      <w:r w:rsidRPr="00712340">
        <w:rPr>
          <w:rFonts w:ascii="GHEA Grapalat" w:hAnsi="GHEA Grapalat" w:cs="Sylfaen"/>
          <w:sz w:val="16"/>
          <w:szCs w:val="16"/>
        </w:rPr>
        <w:t xml:space="preserve">                                                           </w:t>
      </w:r>
      <w:r w:rsidRPr="00712340">
        <w:rPr>
          <w:rFonts w:ascii="GHEA Grapalat" w:hAnsi="GHEA Grapalat" w:cs="Sylfaen"/>
          <w:sz w:val="12"/>
          <w:szCs w:val="12"/>
        </w:rPr>
        <w:t>Կատարողի անունը</w:t>
      </w:r>
    </w:p>
    <w:p w:rsidR="003337BC" w:rsidRPr="00712340" w:rsidRDefault="003337BC" w:rsidP="003337BC">
      <w:pPr>
        <w:tabs>
          <w:tab w:val="left" w:pos="360"/>
          <w:tab w:val="left" w:pos="540"/>
        </w:tabs>
        <w:ind w:right="-360"/>
        <w:jc w:val="both"/>
        <w:rPr>
          <w:rFonts w:ascii="GHEA Grapalat" w:hAnsi="GHEA Grapalat" w:cs="Sylfaen"/>
          <w:sz w:val="12"/>
          <w:szCs w:val="12"/>
        </w:rPr>
      </w:pPr>
    </w:p>
    <w:p w:rsidR="003337BC" w:rsidRPr="00712340" w:rsidRDefault="003337BC" w:rsidP="003337BC">
      <w:pPr>
        <w:tabs>
          <w:tab w:val="left" w:pos="360"/>
          <w:tab w:val="left" w:pos="540"/>
        </w:tabs>
        <w:ind w:right="-360"/>
        <w:jc w:val="both"/>
        <w:rPr>
          <w:rFonts w:ascii="GHEA Grapalat" w:hAnsi="GHEA Grapalat" w:cs="Sylfaen"/>
          <w:sz w:val="20"/>
          <w:u w:val="single"/>
          <w:lang w:val="hy-AM"/>
        </w:rPr>
      </w:pPr>
      <w:r w:rsidRPr="00712340">
        <w:rPr>
          <w:rFonts w:ascii="GHEA Grapalat" w:hAnsi="GHEA Grapalat" w:cs="Sylfaen"/>
          <w:sz w:val="20"/>
          <w:szCs w:val="20"/>
          <w:lang w:val="hy-AM"/>
        </w:rPr>
        <w:t>(այսուհետ` Կ</w:t>
      </w:r>
      <w:r w:rsidRPr="00712340">
        <w:rPr>
          <w:rFonts w:ascii="GHEA Grapalat" w:hAnsi="GHEA Grapalat" w:cs="Sylfaen"/>
          <w:sz w:val="20"/>
          <w:szCs w:val="20"/>
        </w:rPr>
        <w:t>ատարող</w:t>
      </w:r>
      <w:r w:rsidRPr="00712340">
        <w:rPr>
          <w:rFonts w:ascii="GHEA Grapalat" w:hAnsi="GHEA Grapalat" w:cs="Sylfaen"/>
          <w:sz w:val="20"/>
          <w:szCs w:val="20"/>
          <w:lang w:val="hy-AM"/>
        </w:rPr>
        <w:t>)</w:t>
      </w:r>
      <w:r w:rsidRPr="00712340">
        <w:rPr>
          <w:rFonts w:ascii="GHEA Grapalat" w:hAnsi="GHEA Grapalat" w:cs="Sylfaen"/>
          <w:sz w:val="20"/>
          <w:szCs w:val="20"/>
        </w:rPr>
        <w:t xml:space="preserve"> </w:t>
      </w:r>
      <w:r w:rsidRPr="00712340">
        <w:rPr>
          <w:rFonts w:ascii="GHEA Grapalat" w:hAnsi="GHEA Grapalat" w:cs="Sylfaen"/>
          <w:sz w:val="20"/>
        </w:rPr>
        <w:t xml:space="preserve">միջև 20     թ. </w:t>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u w:val="single"/>
        </w:rPr>
        <w:tab/>
      </w:r>
      <w:r w:rsidRPr="00712340">
        <w:rPr>
          <w:rFonts w:ascii="GHEA Grapalat" w:hAnsi="GHEA Grapalat" w:cs="Sylfaen"/>
          <w:sz w:val="20"/>
          <w:lang w:val="hy-AM"/>
        </w:rPr>
        <w:t xml:space="preserve"> -ին կնքված N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u w:val="single"/>
          <w:lang w:val="hy-AM"/>
        </w:rPr>
        <w:tab/>
      </w:r>
    </w:p>
    <w:p w:rsidR="003337BC" w:rsidRPr="00712340" w:rsidRDefault="003337BC" w:rsidP="003337BC">
      <w:pPr>
        <w:tabs>
          <w:tab w:val="left" w:pos="360"/>
          <w:tab w:val="left" w:pos="540"/>
        </w:tabs>
        <w:ind w:right="-360"/>
        <w:jc w:val="both"/>
        <w:rPr>
          <w:rFonts w:ascii="GHEA Grapalat" w:hAnsi="GHEA Grapalat" w:cs="Sylfaen"/>
          <w:lang w:val="hy-AM"/>
        </w:rPr>
      </w:pP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պայմանագրի կնքման ամսաթիվը</w:t>
      </w:r>
      <w:r w:rsidRPr="00712340">
        <w:rPr>
          <w:rFonts w:ascii="GHEA Grapalat" w:hAnsi="GHEA Grapalat" w:cs="Sylfaen"/>
          <w:sz w:val="12"/>
          <w:szCs w:val="16"/>
          <w:lang w:val="hy-AM"/>
        </w:rPr>
        <w:tab/>
      </w:r>
      <w:r w:rsidRPr="00712340">
        <w:rPr>
          <w:rFonts w:ascii="GHEA Grapalat" w:hAnsi="GHEA Grapalat" w:cs="Sylfaen"/>
          <w:sz w:val="12"/>
          <w:szCs w:val="16"/>
          <w:lang w:val="hy-AM"/>
        </w:rPr>
        <w:tab/>
      </w:r>
      <w:r w:rsidRPr="00712340">
        <w:rPr>
          <w:rFonts w:ascii="GHEA Grapalat" w:hAnsi="GHEA Grapalat" w:cs="Sylfaen"/>
          <w:sz w:val="12"/>
          <w:szCs w:val="16"/>
          <w:lang w:val="hy-AM"/>
        </w:rPr>
        <w:tab/>
        <w:t xml:space="preserve">      պայմանագրի համարը</w:t>
      </w:r>
      <w:r w:rsidRPr="00712340">
        <w:rPr>
          <w:rFonts w:ascii="GHEA Grapalat" w:hAnsi="GHEA Grapalat" w:cs="Sylfaen"/>
          <w:lang w:val="hy-AM"/>
        </w:rPr>
        <w:t xml:space="preserve"> </w:t>
      </w:r>
    </w:p>
    <w:p w:rsidR="003337BC" w:rsidRPr="00712340" w:rsidRDefault="003337BC" w:rsidP="003337BC">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 xml:space="preserve">գնման պայմանագրի շրջանակներում Կատարողը  </w:t>
      </w:r>
      <w:r w:rsidRPr="00712340">
        <w:rPr>
          <w:rFonts w:ascii="GHEA Grapalat" w:hAnsi="GHEA Grapalat" w:cs="Sylfaen"/>
          <w:sz w:val="20"/>
          <w:lang w:val="hy-AM"/>
        </w:rPr>
        <w:t xml:space="preserve">20  թ. </w:t>
      </w:r>
      <w:r w:rsidRPr="00712340">
        <w:rPr>
          <w:rFonts w:ascii="GHEA Grapalat" w:hAnsi="GHEA Grapalat" w:cs="Sylfaen"/>
          <w:sz w:val="20"/>
          <w:u w:val="single"/>
          <w:lang w:val="hy-AM"/>
        </w:rPr>
        <w:tab/>
      </w:r>
      <w:r w:rsidRPr="00712340">
        <w:rPr>
          <w:rFonts w:ascii="GHEA Grapalat" w:hAnsi="GHEA Grapalat" w:cs="Sylfaen"/>
          <w:sz w:val="20"/>
          <w:u w:val="single"/>
          <w:lang w:val="hy-AM"/>
        </w:rPr>
        <w:tab/>
      </w:r>
      <w:r w:rsidRPr="00712340">
        <w:rPr>
          <w:rFonts w:ascii="GHEA Grapalat" w:hAnsi="GHEA Grapalat" w:cs="Sylfaen"/>
          <w:sz w:val="20"/>
          <w:lang w:val="hy-AM"/>
        </w:rPr>
        <w:t xml:space="preserve">-ին </w:t>
      </w:r>
      <w:r w:rsidRPr="00712340">
        <w:rPr>
          <w:rFonts w:ascii="GHEA Grapalat" w:hAnsi="GHEA Grapalat" w:cs="Sylfaen"/>
          <w:sz w:val="20"/>
          <w:szCs w:val="20"/>
          <w:lang w:val="hy-AM"/>
        </w:rPr>
        <w:t xml:space="preserve">հանձնման-ընդունման </w:t>
      </w:r>
    </w:p>
    <w:p w:rsidR="003337BC" w:rsidRPr="00712340" w:rsidRDefault="003337BC" w:rsidP="003337BC">
      <w:pPr>
        <w:tabs>
          <w:tab w:val="left" w:pos="360"/>
          <w:tab w:val="left" w:pos="540"/>
        </w:tabs>
        <w:ind w:right="-360"/>
        <w:jc w:val="both"/>
        <w:rPr>
          <w:rFonts w:ascii="GHEA Grapalat" w:hAnsi="GHEA Grapalat" w:cs="Sylfaen"/>
          <w:sz w:val="20"/>
          <w:szCs w:val="20"/>
          <w:lang w:val="hy-AM"/>
        </w:rPr>
      </w:pPr>
      <w:r w:rsidRPr="00712340">
        <w:rPr>
          <w:rFonts w:ascii="GHEA Grapalat" w:hAnsi="GHEA Grapalat" w:cs="Sylfaen"/>
          <w:sz w:val="20"/>
          <w:szCs w:val="20"/>
          <w:lang w:val="hy-AM"/>
        </w:rPr>
        <w:t>նպատակով Պատվիրատուին հանձնեց ստորև նշված ծառայությունները.</w:t>
      </w:r>
    </w:p>
    <w:p w:rsidR="003337BC" w:rsidRPr="00712340" w:rsidRDefault="003337BC" w:rsidP="003337BC">
      <w:pPr>
        <w:tabs>
          <w:tab w:val="left" w:pos="2972"/>
        </w:tabs>
        <w:jc w:val="both"/>
        <w:rPr>
          <w:rFonts w:ascii="GHEA Grapalat" w:hAnsi="GHEA Grapalat" w:cs="Sylfaen"/>
          <w:lang w:val="hy-AM"/>
        </w:rPr>
      </w:pPr>
      <w:r w:rsidRPr="0071234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337BC" w:rsidRPr="00712340" w:rsidTr="00C6013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3337BC" w:rsidRPr="00712340" w:rsidRDefault="003337BC" w:rsidP="00C60131">
            <w:pPr>
              <w:jc w:val="center"/>
              <w:rPr>
                <w:rFonts w:ascii="GHEA Grapalat" w:hAnsi="GHEA Grapalat" w:cs="Sylfaen"/>
                <w:bCs/>
                <w:sz w:val="18"/>
                <w:szCs w:val="18"/>
                <w:lang w:val="ru-RU" w:eastAsia="ru-RU"/>
              </w:rPr>
            </w:pPr>
            <w:r w:rsidRPr="00712340">
              <w:rPr>
                <w:rFonts w:ascii="GHEA Grapalat" w:hAnsi="GHEA Grapalat" w:cs="Sylfaen"/>
                <w:sz w:val="18"/>
                <w:szCs w:val="18"/>
              </w:rPr>
              <w:t>Ծառայության</w:t>
            </w:r>
          </w:p>
        </w:tc>
      </w:tr>
      <w:tr w:rsidR="003337BC" w:rsidRPr="00712340" w:rsidTr="00C6013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3337BC" w:rsidRPr="00712340" w:rsidRDefault="003337BC" w:rsidP="00C60131">
            <w:pPr>
              <w:jc w:val="center"/>
              <w:rPr>
                <w:rFonts w:ascii="GHEA Grapalat" w:hAnsi="GHEA Grapalat"/>
                <w:sz w:val="18"/>
                <w:szCs w:val="18"/>
              </w:rPr>
            </w:pPr>
            <w:r w:rsidRPr="0071234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3337BC" w:rsidRPr="00712340" w:rsidRDefault="003337BC" w:rsidP="00C60131">
            <w:pPr>
              <w:jc w:val="center"/>
              <w:rPr>
                <w:rFonts w:ascii="GHEA Grapalat" w:hAnsi="GHEA Grapalat"/>
                <w:sz w:val="18"/>
                <w:szCs w:val="18"/>
              </w:rPr>
            </w:pPr>
            <w:r w:rsidRPr="0071234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3337BC" w:rsidRPr="00712340" w:rsidRDefault="003337BC" w:rsidP="00C60131">
            <w:pPr>
              <w:jc w:val="center"/>
              <w:rPr>
                <w:rFonts w:ascii="GHEA Grapalat" w:hAnsi="GHEA Grapalat"/>
                <w:sz w:val="18"/>
                <w:szCs w:val="18"/>
              </w:rPr>
            </w:pPr>
            <w:r w:rsidRPr="00712340">
              <w:rPr>
                <w:rFonts w:ascii="GHEA Grapalat" w:hAnsi="GHEA Grapalat" w:cs="Sylfaen"/>
                <w:sz w:val="18"/>
                <w:szCs w:val="18"/>
              </w:rPr>
              <w:t>քանակը</w:t>
            </w:r>
            <w:r w:rsidRPr="00712340">
              <w:rPr>
                <w:rFonts w:ascii="GHEA Grapalat" w:hAnsi="GHEA Grapalat"/>
                <w:sz w:val="18"/>
                <w:szCs w:val="18"/>
              </w:rPr>
              <w:t xml:space="preserve"> (</w:t>
            </w:r>
            <w:r w:rsidRPr="00712340">
              <w:rPr>
                <w:rFonts w:ascii="GHEA Grapalat" w:hAnsi="GHEA Grapalat" w:cs="Sylfaen"/>
                <w:sz w:val="18"/>
                <w:szCs w:val="18"/>
              </w:rPr>
              <w:t>փաստացի</w:t>
            </w:r>
            <w:r w:rsidRPr="00712340">
              <w:rPr>
                <w:rFonts w:ascii="GHEA Grapalat" w:hAnsi="GHEA Grapalat"/>
                <w:sz w:val="18"/>
                <w:szCs w:val="18"/>
              </w:rPr>
              <w:t>)</w:t>
            </w:r>
          </w:p>
        </w:tc>
      </w:tr>
      <w:tr w:rsidR="003337BC" w:rsidRPr="00712340" w:rsidTr="00C60131">
        <w:trPr>
          <w:trHeight w:val="273"/>
        </w:trPr>
        <w:tc>
          <w:tcPr>
            <w:tcW w:w="3852" w:type="dxa"/>
            <w:tcBorders>
              <w:top w:val="single" w:sz="4" w:space="0" w:color="000000"/>
              <w:left w:val="single" w:sz="4" w:space="0" w:color="000000"/>
              <w:bottom w:val="single" w:sz="4" w:space="0" w:color="000000"/>
              <w:right w:val="single" w:sz="4" w:space="0" w:color="000000"/>
            </w:tcBorders>
          </w:tcPr>
          <w:p w:rsidR="003337BC" w:rsidRPr="00712340" w:rsidRDefault="003337BC" w:rsidP="00C6013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3337BC" w:rsidRPr="00712340" w:rsidRDefault="003337BC" w:rsidP="00C6013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3337BC" w:rsidRPr="00712340" w:rsidRDefault="003337BC" w:rsidP="00C60131">
            <w:pPr>
              <w:rPr>
                <w:rFonts w:ascii="GHEA Grapalat" w:hAnsi="GHEA Grapalat" w:cs="Sylfaen"/>
                <w:sz w:val="18"/>
                <w:szCs w:val="18"/>
                <w:lang w:val="ru-RU" w:eastAsia="ru-RU"/>
              </w:rPr>
            </w:pPr>
          </w:p>
        </w:tc>
      </w:tr>
      <w:tr w:rsidR="003337BC" w:rsidRPr="00712340" w:rsidTr="00C60131">
        <w:trPr>
          <w:trHeight w:val="273"/>
        </w:trPr>
        <w:tc>
          <w:tcPr>
            <w:tcW w:w="3852" w:type="dxa"/>
            <w:tcBorders>
              <w:top w:val="single" w:sz="4" w:space="0" w:color="000000"/>
              <w:left w:val="single" w:sz="4" w:space="0" w:color="000000"/>
              <w:bottom w:val="single" w:sz="4" w:space="0" w:color="000000"/>
              <w:right w:val="single" w:sz="4" w:space="0" w:color="000000"/>
            </w:tcBorders>
          </w:tcPr>
          <w:p w:rsidR="003337BC" w:rsidRPr="00712340" w:rsidRDefault="003337BC" w:rsidP="00C6013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3337BC" w:rsidRPr="00712340" w:rsidRDefault="003337BC" w:rsidP="00C6013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3337BC" w:rsidRPr="00712340" w:rsidRDefault="003337BC" w:rsidP="00C60131">
            <w:pPr>
              <w:rPr>
                <w:rFonts w:ascii="GHEA Grapalat" w:hAnsi="GHEA Grapalat" w:cs="Sylfaen"/>
                <w:sz w:val="18"/>
                <w:szCs w:val="18"/>
                <w:lang w:val="ru-RU" w:eastAsia="ru-RU"/>
              </w:rPr>
            </w:pPr>
          </w:p>
        </w:tc>
      </w:tr>
    </w:tbl>
    <w:p w:rsidR="003337BC" w:rsidRPr="00712340" w:rsidRDefault="003337BC" w:rsidP="003337BC">
      <w:pPr>
        <w:tabs>
          <w:tab w:val="left" w:pos="360"/>
          <w:tab w:val="left" w:pos="540"/>
        </w:tabs>
        <w:jc w:val="both"/>
        <w:rPr>
          <w:rFonts w:ascii="GHEA Grapalat" w:hAnsi="GHEA Grapalat" w:cs="Sylfaen"/>
          <w:lang w:val="hy-AM"/>
        </w:rPr>
      </w:pPr>
    </w:p>
    <w:p w:rsidR="003337BC" w:rsidRPr="00712340" w:rsidRDefault="003337BC" w:rsidP="003337BC">
      <w:pPr>
        <w:tabs>
          <w:tab w:val="left" w:pos="360"/>
          <w:tab w:val="left" w:pos="540"/>
        </w:tabs>
        <w:jc w:val="both"/>
        <w:rPr>
          <w:rFonts w:ascii="GHEA Grapalat" w:hAnsi="GHEA Grapalat" w:cs="Sylfaen"/>
          <w:sz w:val="20"/>
          <w:szCs w:val="20"/>
          <w:lang w:val="hy-AM"/>
        </w:rPr>
      </w:pPr>
      <w:r w:rsidRPr="00712340">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3337BC" w:rsidRPr="00712340" w:rsidRDefault="003337BC" w:rsidP="003337BC">
      <w:pPr>
        <w:tabs>
          <w:tab w:val="left" w:pos="360"/>
          <w:tab w:val="left" w:pos="540"/>
        </w:tabs>
        <w:rPr>
          <w:rFonts w:ascii="GHEA Grapalat" w:hAnsi="GHEA Grapalat" w:cs="Sylfaen"/>
          <w:sz w:val="22"/>
          <w:szCs w:val="22"/>
          <w:lang w:val="hy-AM"/>
        </w:rPr>
      </w:pPr>
    </w:p>
    <w:p w:rsidR="003337BC" w:rsidRPr="00712340" w:rsidRDefault="003337BC" w:rsidP="003337BC">
      <w:pPr>
        <w:jc w:val="center"/>
        <w:rPr>
          <w:rFonts w:ascii="GHEA Grapalat" w:hAnsi="GHEA Grapalat" w:cs="Sylfaen"/>
          <w:sz w:val="22"/>
          <w:szCs w:val="22"/>
          <w:lang w:val="hy-AM"/>
        </w:rPr>
      </w:pPr>
    </w:p>
    <w:p w:rsidR="003337BC" w:rsidRPr="00712340" w:rsidRDefault="003337BC" w:rsidP="003337BC">
      <w:pPr>
        <w:jc w:val="center"/>
        <w:rPr>
          <w:rFonts w:ascii="GHEA Grapalat" w:hAnsi="GHEA Grapalat" w:cs="Sylfaen"/>
          <w:sz w:val="14"/>
          <w:szCs w:val="14"/>
          <w:lang w:val="hy-AM"/>
        </w:rPr>
      </w:pPr>
    </w:p>
    <w:p w:rsidR="003337BC" w:rsidRPr="00712340" w:rsidRDefault="003337BC" w:rsidP="003337BC">
      <w:pPr>
        <w:jc w:val="center"/>
        <w:rPr>
          <w:rFonts w:ascii="GHEA Grapalat" w:hAnsi="GHEA Grapalat" w:cs="Sylfaen"/>
          <w:sz w:val="22"/>
          <w:szCs w:val="22"/>
          <w:lang w:val="hy-AM"/>
        </w:rPr>
      </w:pPr>
    </w:p>
    <w:p w:rsidR="003337BC" w:rsidRPr="00712340" w:rsidRDefault="003337BC" w:rsidP="003337BC">
      <w:pPr>
        <w:jc w:val="center"/>
        <w:rPr>
          <w:rFonts w:ascii="GHEA Grapalat" w:hAnsi="GHEA Grapalat" w:cs="Sylfaen"/>
          <w:sz w:val="22"/>
          <w:szCs w:val="22"/>
        </w:rPr>
      </w:pPr>
      <w:r w:rsidRPr="00712340">
        <w:rPr>
          <w:rFonts w:ascii="GHEA Grapalat" w:hAnsi="GHEA Grapalat" w:cs="Sylfaen"/>
          <w:sz w:val="22"/>
          <w:szCs w:val="22"/>
        </w:rPr>
        <w:t>ԿՈՂՄԵՐԸ</w:t>
      </w:r>
    </w:p>
    <w:p w:rsidR="003337BC" w:rsidRPr="00712340" w:rsidRDefault="003337BC" w:rsidP="003337BC">
      <w:pPr>
        <w:jc w:val="center"/>
        <w:rPr>
          <w:rFonts w:ascii="GHEA Grapalat" w:hAnsi="GHEA Grapalat" w:cs="Sylfaen"/>
          <w:sz w:val="22"/>
          <w:szCs w:val="22"/>
        </w:rPr>
      </w:pPr>
    </w:p>
    <w:p w:rsidR="003337BC" w:rsidRPr="00712340" w:rsidRDefault="003337BC" w:rsidP="003337BC">
      <w:pPr>
        <w:tabs>
          <w:tab w:val="left" w:pos="360"/>
          <w:tab w:val="left" w:pos="540"/>
        </w:tabs>
        <w:rPr>
          <w:rFonts w:ascii="GHEA Grapalat" w:hAnsi="GHEA Grapalat" w:cs="Sylfaen"/>
          <w:sz w:val="22"/>
          <w:szCs w:val="22"/>
        </w:rPr>
      </w:pPr>
    </w:p>
    <w:p w:rsidR="003337BC" w:rsidRPr="00712340" w:rsidRDefault="003337BC" w:rsidP="003337BC">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3337BC" w:rsidRPr="00712340" w:rsidTr="00C60131">
        <w:tc>
          <w:tcPr>
            <w:tcW w:w="4785" w:type="dxa"/>
          </w:tcPr>
          <w:p w:rsidR="003337BC" w:rsidRPr="00712340" w:rsidRDefault="003337BC" w:rsidP="00C60131">
            <w:pPr>
              <w:tabs>
                <w:tab w:val="left" w:pos="360"/>
                <w:tab w:val="left" w:pos="540"/>
              </w:tabs>
              <w:jc w:val="center"/>
              <w:rPr>
                <w:rFonts w:ascii="GHEA Grapalat" w:hAnsi="GHEA Grapalat" w:cs="Sylfaen"/>
                <w:b/>
                <w:bCs/>
                <w:lang w:eastAsia="ru-RU"/>
              </w:rPr>
            </w:pPr>
            <w:r w:rsidRPr="00712340">
              <w:rPr>
                <w:rFonts w:ascii="GHEA Grapalat" w:hAnsi="GHEA Grapalat" w:cs="Sylfaen"/>
                <w:b/>
                <w:bCs/>
                <w:sz w:val="22"/>
                <w:szCs w:val="22"/>
              </w:rPr>
              <w:t>Հանձնեց</w:t>
            </w:r>
          </w:p>
        </w:tc>
        <w:tc>
          <w:tcPr>
            <w:tcW w:w="5223" w:type="dxa"/>
          </w:tcPr>
          <w:p w:rsidR="003337BC" w:rsidRPr="00712340" w:rsidRDefault="003337BC" w:rsidP="00C60131">
            <w:pPr>
              <w:tabs>
                <w:tab w:val="left" w:pos="360"/>
                <w:tab w:val="left" w:pos="540"/>
              </w:tabs>
              <w:jc w:val="center"/>
              <w:rPr>
                <w:rFonts w:ascii="GHEA Grapalat" w:hAnsi="GHEA Grapalat" w:cs="Sylfaen"/>
                <w:b/>
                <w:bCs/>
                <w:lang w:eastAsia="ru-RU"/>
              </w:rPr>
            </w:pPr>
            <w:r w:rsidRPr="00712340">
              <w:rPr>
                <w:rFonts w:ascii="GHEA Grapalat" w:hAnsi="GHEA Grapalat" w:cs="Sylfaen"/>
                <w:b/>
                <w:bCs/>
                <w:sz w:val="22"/>
                <w:szCs w:val="22"/>
              </w:rPr>
              <w:t xml:space="preserve">        Ընդունեց</w:t>
            </w:r>
          </w:p>
        </w:tc>
      </w:tr>
    </w:tbl>
    <w:p w:rsidR="003337BC" w:rsidRPr="00712340" w:rsidRDefault="003337BC" w:rsidP="003337BC">
      <w:pPr>
        <w:tabs>
          <w:tab w:val="left" w:pos="360"/>
          <w:tab w:val="left" w:pos="540"/>
        </w:tabs>
        <w:rPr>
          <w:rFonts w:ascii="GHEA Grapalat" w:hAnsi="GHEA Grapalat" w:cs="Sylfaen"/>
          <w:sz w:val="20"/>
          <w:szCs w:val="20"/>
          <w:lang w:eastAsia="ru-RU"/>
        </w:rPr>
      </w:pPr>
      <w:r w:rsidRPr="00712340">
        <w:rPr>
          <w:rFonts w:ascii="GHEA Grapalat" w:hAnsi="GHEA Grapalat" w:cs="Sylfaen"/>
          <w:sz w:val="20"/>
          <w:szCs w:val="20"/>
          <w:lang w:eastAsia="ru-RU"/>
        </w:rPr>
        <w:t xml:space="preserve">                                                                                                  հայտը նախագծած ներկայացուցիչ`</w:t>
      </w:r>
    </w:p>
    <w:p w:rsidR="003337BC" w:rsidRPr="00712340" w:rsidRDefault="003337BC" w:rsidP="003337BC">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3337BC" w:rsidRPr="00712340" w:rsidTr="00C60131">
        <w:trPr>
          <w:tblCellSpacing w:w="7" w:type="dxa"/>
          <w:jc w:val="center"/>
        </w:trPr>
        <w:tc>
          <w:tcPr>
            <w:tcW w:w="0" w:type="auto"/>
            <w:vAlign w:val="center"/>
          </w:tcPr>
          <w:p w:rsidR="003337BC" w:rsidRPr="00712340"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3337BC" w:rsidRPr="00712340"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c>
          <w:tcPr>
            <w:tcW w:w="0" w:type="auto"/>
            <w:vAlign w:val="center"/>
          </w:tcPr>
          <w:p w:rsidR="003337BC" w:rsidRPr="00712340"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3337BC" w:rsidRPr="00712340"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ազգանուն, անուն</w:t>
            </w:r>
          </w:p>
        </w:tc>
      </w:tr>
      <w:tr w:rsidR="003337BC" w:rsidRPr="003C22C8" w:rsidTr="00C60131">
        <w:trPr>
          <w:tblCellSpacing w:w="7" w:type="dxa"/>
          <w:jc w:val="center"/>
        </w:trPr>
        <w:tc>
          <w:tcPr>
            <w:tcW w:w="0" w:type="auto"/>
            <w:vAlign w:val="center"/>
          </w:tcPr>
          <w:p w:rsidR="003337BC" w:rsidRPr="00712340"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 xml:space="preserve">___________________________ </w:t>
            </w:r>
          </w:p>
          <w:p w:rsidR="003337BC" w:rsidRPr="00712340"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c>
          <w:tcPr>
            <w:tcW w:w="0" w:type="auto"/>
            <w:vAlign w:val="center"/>
          </w:tcPr>
          <w:p w:rsidR="003337BC" w:rsidRPr="00712340"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21"/>
                <w:szCs w:val="21"/>
              </w:rPr>
              <w:t>___________________________</w:t>
            </w:r>
          </w:p>
          <w:p w:rsidR="003337BC" w:rsidRPr="003C22C8" w:rsidRDefault="003337BC" w:rsidP="00C60131">
            <w:pPr>
              <w:jc w:val="center"/>
              <w:rPr>
                <w:rFonts w:ascii="GHEA Grapalat" w:hAnsi="GHEA Grapalat" w:cs="GHEA Grapalat"/>
                <w:color w:val="000000"/>
                <w:sz w:val="21"/>
                <w:szCs w:val="21"/>
                <w:lang w:val="ru-RU" w:eastAsia="ru-RU"/>
              </w:rPr>
            </w:pPr>
            <w:r w:rsidRPr="00712340">
              <w:rPr>
                <w:rFonts w:ascii="GHEA Grapalat" w:hAnsi="GHEA Grapalat" w:cs="GHEA Grapalat"/>
                <w:color w:val="000000"/>
                <w:sz w:val="15"/>
                <w:szCs w:val="15"/>
              </w:rPr>
              <w:t>ստորագրություն</w:t>
            </w:r>
          </w:p>
        </w:tc>
      </w:tr>
      <w:tr w:rsidR="003337BC" w:rsidRPr="003C22C8" w:rsidTr="00C60131">
        <w:trPr>
          <w:tblCellSpacing w:w="7" w:type="dxa"/>
          <w:jc w:val="center"/>
        </w:trPr>
        <w:tc>
          <w:tcPr>
            <w:tcW w:w="0" w:type="auto"/>
            <w:vAlign w:val="center"/>
          </w:tcPr>
          <w:p w:rsidR="003337BC" w:rsidRPr="003C22C8" w:rsidRDefault="003337BC" w:rsidP="00C6013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3337BC" w:rsidRPr="003C22C8" w:rsidRDefault="003337BC" w:rsidP="00C60131">
            <w:pPr>
              <w:rPr>
                <w:rFonts w:ascii="GHEA Grapalat" w:hAnsi="GHEA Grapalat" w:cs="GHEA Grapalat"/>
                <w:color w:val="000000"/>
                <w:sz w:val="21"/>
                <w:szCs w:val="21"/>
                <w:lang w:val="ru-RU" w:eastAsia="ru-RU"/>
              </w:rPr>
            </w:pPr>
          </w:p>
        </w:tc>
      </w:tr>
    </w:tbl>
    <w:p w:rsidR="003337BC" w:rsidRPr="003C22C8" w:rsidRDefault="003337BC" w:rsidP="003337BC">
      <w:pPr>
        <w:ind w:left="-142" w:firstLine="142"/>
        <w:jc w:val="center"/>
        <w:rPr>
          <w:rFonts w:ascii="GHEA Grapalat" w:hAnsi="GHEA Grapalat" w:cs="Sylfaen"/>
          <w:b/>
          <w:sz w:val="22"/>
        </w:rPr>
      </w:pPr>
    </w:p>
    <w:p w:rsidR="003337BC" w:rsidRPr="003C22C8" w:rsidRDefault="003337BC" w:rsidP="003337BC">
      <w:pPr>
        <w:ind w:left="-142" w:firstLine="142"/>
        <w:jc w:val="center"/>
        <w:rPr>
          <w:rFonts w:ascii="GHEA Grapalat" w:hAnsi="GHEA Grapalat" w:cs="Sylfaen"/>
          <w:b/>
          <w:sz w:val="22"/>
        </w:rPr>
      </w:pPr>
    </w:p>
    <w:p w:rsidR="003337BC" w:rsidRPr="003C22C8" w:rsidRDefault="003337BC" w:rsidP="003337BC">
      <w:pPr>
        <w:ind w:left="-142" w:firstLine="142"/>
        <w:jc w:val="center"/>
        <w:rPr>
          <w:rFonts w:ascii="GHEA Grapalat" w:hAnsi="GHEA Grapalat" w:cs="Sylfaen"/>
          <w:b/>
        </w:rPr>
      </w:pPr>
    </w:p>
    <w:p w:rsidR="003337BC" w:rsidRPr="005E1F72" w:rsidRDefault="003337BC" w:rsidP="003337BC">
      <w:pPr>
        <w:ind w:left="-142" w:firstLine="142"/>
        <w:jc w:val="center"/>
        <w:rPr>
          <w:rFonts w:ascii="GHEA Grapalat" w:hAnsi="GHEA Grapalat"/>
          <w:lang w:val="hy-AM"/>
        </w:rPr>
      </w:pPr>
    </w:p>
    <w:p w:rsidR="00C8655E" w:rsidRDefault="00C8655E"/>
    <w:sectPr w:rsidR="00C8655E"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468" w:rsidRDefault="00BF6468" w:rsidP="003337BC">
      <w:r>
        <w:separator/>
      </w:r>
    </w:p>
  </w:endnote>
  <w:endnote w:type="continuationSeparator" w:id="1">
    <w:p w:rsidR="00BF6468" w:rsidRDefault="00BF6468" w:rsidP="003337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468" w:rsidRDefault="00BF6468" w:rsidP="003337BC">
      <w:r>
        <w:separator/>
      </w:r>
    </w:p>
  </w:footnote>
  <w:footnote w:type="continuationSeparator" w:id="1">
    <w:p w:rsidR="00BF6468" w:rsidRDefault="00BF6468" w:rsidP="003337BC">
      <w:r>
        <w:continuationSeparator/>
      </w:r>
    </w:p>
  </w:footnote>
  <w:footnote w:id="2">
    <w:p w:rsidR="003337BC" w:rsidRPr="00712340" w:rsidRDefault="003337BC" w:rsidP="003337BC">
      <w:pPr>
        <w:pStyle w:val="af2"/>
        <w:jc w:val="both"/>
        <w:rPr>
          <w:rFonts w:ascii="GHEA Grapalat" w:hAnsi="GHEA Grapalat"/>
          <w:b/>
          <w:bCs/>
          <w:i/>
          <w:sz w:val="16"/>
          <w:szCs w:val="16"/>
          <w:lang w:val="af-ZA"/>
        </w:rPr>
      </w:pP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որտես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rsidR="003337BC" w:rsidRPr="00712340" w:rsidDel="009A5190" w:rsidRDefault="003337BC" w:rsidP="003337BC">
      <w:pPr>
        <w:pStyle w:val="af2"/>
        <w:jc w:val="both"/>
        <w:rPr>
          <w:del w:id="2" w:author="Vahe Mahtesyan" w:date="2018-02-14T10:15:00Z"/>
          <w:rFonts w:ascii="GHEA Grapalat" w:hAnsi="GHEA Grapalat"/>
          <w:i/>
          <w:sz w:val="16"/>
          <w:szCs w:val="16"/>
          <w:lang w:val="af-ZA"/>
        </w:rPr>
      </w:pPr>
      <w:r w:rsidRPr="00712340">
        <w:rPr>
          <w:rStyle w:val="af6"/>
          <w:rFonts w:ascii="GHEA Grapalat" w:hAnsi="GHEA Grapalat"/>
          <w:sz w:val="16"/>
          <w:szCs w:val="16"/>
        </w:rPr>
        <w:footnoteRef/>
      </w:r>
      <w:r w:rsidRPr="00BF3030">
        <w:rPr>
          <w:lang w:val="af-ZA"/>
        </w:rP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rsidR="003337BC" w:rsidRPr="001020F6" w:rsidRDefault="003337BC" w:rsidP="003337BC">
      <w:pPr>
        <w:pStyle w:val="af2"/>
        <w:rPr>
          <w:rFonts w:ascii="GHEA Grapalat" w:hAnsi="GHEA Grapalat" w:cs="Sylfaen"/>
          <w:i/>
          <w:sz w:val="16"/>
          <w:szCs w:val="16"/>
          <w:lang w:val="af-ZA"/>
        </w:rPr>
      </w:pPr>
      <w:r>
        <w:rPr>
          <w:rStyle w:val="af6"/>
        </w:rPr>
        <w:footnoteRef/>
      </w:r>
      <w:r w:rsidRPr="00F949BD">
        <w:rPr>
          <w:rFonts w:ascii="Calibri" w:hAnsi="Calibri"/>
          <w:vertAlign w:val="superscript"/>
          <w:lang w:val="hy-AM"/>
        </w:rPr>
        <w:t>.1</w:t>
      </w:r>
      <w:r w:rsidRPr="00BF3030">
        <w:rPr>
          <w:lang w:val="af-ZA"/>
        </w:rPr>
        <w:t xml:space="preserve"> </w:t>
      </w:r>
      <w:r w:rsidRPr="007C2603">
        <w:rPr>
          <w:rFonts w:ascii="GHEA Grapalat" w:hAnsi="GHEA Grapalat" w:cs="Sylfaen"/>
          <w:i/>
          <w:sz w:val="16"/>
          <w:szCs w:val="16"/>
        </w:rPr>
        <w:t>Եթե</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գնման</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հայտով</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տվյալ</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ընթացակարգի</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շրջանակում</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գնվելիք</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ծառայության</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գինը</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գերազանցում</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է</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գնումների</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բազային</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միավորի</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յոթանասունապատիկը</w:t>
      </w:r>
      <w:r w:rsidRPr="001020F6">
        <w:rPr>
          <w:rFonts w:ascii="GHEA Grapalat" w:hAnsi="GHEA Grapalat" w:cs="Sylfaen"/>
          <w:i/>
          <w:sz w:val="16"/>
          <w:szCs w:val="16"/>
          <w:lang w:val="af-ZA"/>
        </w:rPr>
        <w:t xml:space="preserve"> &lt;&lt;15&gt;&gt; </w:t>
      </w:r>
      <w:r w:rsidRPr="007C2603">
        <w:rPr>
          <w:rFonts w:ascii="GHEA Grapalat" w:hAnsi="GHEA Grapalat" w:cs="Sylfaen"/>
          <w:i/>
          <w:sz w:val="16"/>
          <w:szCs w:val="16"/>
        </w:rPr>
        <w:t>թիվը</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փոխարինվում</w:t>
      </w:r>
      <w:r w:rsidRPr="001020F6">
        <w:rPr>
          <w:rFonts w:ascii="GHEA Grapalat" w:hAnsi="GHEA Grapalat" w:cs="Sylfaen"/>
          <w:i/>
          <w:sz w:val="16"/>
          <w:szCs w:val="16"/>
          <w:lang w:val="af-ZA"/>
        </w:rPr>
        <w:t xml:space="preserve"> </w:t>
      </w:r>
      <w:r w:rsidRPr="007C2603">
        <w:rPr>
          <w:rFonts w:ascii="GHEA Grapalat" w:hAnsi="GHEA Grapalat" w:cs="Sylfaen"/>
          <w:i/>
          <w:sz w:val="16"/>
          <w:szCs w:val="16"/>
        </w:rPr>
        <w:t>է</w:t>
      </w:r>
      <w:r w:rsidRPr="001020F6">
        <w:rPr>
          <w:rFonts w:ascii="GHEA Grapalat" w:hAnsi="GHEA Grapalat" w:cs="Sylfaen"/>
          <w:i/>
          <w:sz w:val="16"/>
          <w:szCs w:val="16"/>
          <w:lang w:val="af-ZA"/>
        </w:rPr>
        <w:t xml:space="preserve"> &lt;&lt;30&gt;&gt;</w:t>
      </w:r>
      <w:r w:rsidRPr="007C2603">
        <w:rPr>
          <w:rFonts w:ascii="GHEA Grapalat" w:hAnsi="GHEA Grapalat" w:cs="Sylfaen"/>
          <w:i/>
          <w:sz w:val="16"/>
          <w:szCs w:val="16"/>
        </w:rPr>
        <w:t>թվով։</w:t>
      </w:r>
    </w:p>
  </w:footnote>
  <w:footnote w:id="4">
    <w:p w:rsidR="003337BC" w:rsidRPr="00350070" w:rsidDel="00AE5E4B" w:rsidRDefault="003337BC" w:rsidP="003337BC">
      <w:pPr>
        <w:pStyle w:val="af2"/>
        <w:shd w:val="clear" w:color="auto" w:fill="FFFFFF"/>
        <w:jc w:val="both"/>
        <w:rPr>
          <w:del w:id="3" w:author="Inesa Kocharyan" w:date="2019-10-02T12:25:00Z"/>
          <w:rFonts w:ascii="GHEA Grapalat" w:hAnsi="GHEA Grapalat" w:cs="Sylfaen"/>
          <w:i/>
          <w:sz w:val="16"/>
          <w:szCs w:val="16"/>
        </w:rPr>
      </w:pPr>
    </w:p>
  </w:footnote>
  <w:footnote w:id="5">
    <w:p w:rsidR="003337BC" w:rsidRPr="001F0EE2" w:rsidRDefault="003337BC" w:rsidP="003337BC">
      <w:pPr>
        <w:jc w:val="both"/>
        <w:rPr>
          <w:rFonts w:ascii="GHEA Grapalat" w:hAnsi="GHEA Grapalat" w:cs="Sylfaen"/>
          <w:i/>
          <w:sz w:val="16"/>
          <w:szCs w:val="16"/>
          <w:lang w:eastAsia="ru-RU"/>
        </w:rPr>
      </w:pPr>
      <w:r>
        <w:rPr>
          <w:rFonts w:ascii="GHEA Grapalat" w:hAnsi="GHEA Grapalat" w:cs="Sylfaen"/>
          <w:i/>
          <w:sz w:val="16"/>
          <w:szCs w:val="16"/>
          <w:vertAlign w:val="superscript"/>
          <w:lang w:eastAsia="ru-RU"/>
        </w:rPr>
        <w:t xml:space="preserve">5 </w:t>
      </w:r>
      <w:r w:rsidRPr="001F0EE2">
        <w:rPr>
          <w:rFonts w:ascii="GHEA Grapalat" w:hAnsi="GHEA Grapalat" w:cs="Sylfaen"/>
          <w:i/>
          <w:sz w:val="16"/>
          <w:szCs w:val="16"/>
          <w:lang w:eastAsia="ru-RU"/>
        </w:rPr>
        <w:t>Եթե գնումն իրականացվում է հրատապության հիմքով պայմանավորված մեկ անձից գնման ձևով, ապա՝</w:t>
      </w:r>
    </w:p>
    <w:p w:rsidR="003337BC" w:rsidRPr="001F0EE2" w:rsidRDefault="003337BC" w:rsidP="003337BC">
      <w:pPr>
        <w:jc w:val="both"/>
        <w:rPr>
          <w:rFonts w:ascii="GHEA Grapalat" w:hAnsi="GHEA Grapalat"/>
          <w:i/>
          <w:sz w:val="16"/>
          <w:szCs w:val="16"/>
          <w:lang w:val="af-ZA"/>
        </w:rPr>
      </w:pPr>
      <w:r w:rsidRPr="001F0EE2">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1F0EE2">
        <w:rPr>
          <w:rFonts w:ascii="GHEA Grapalat" w:hAnsi="GHEA Grapalat"/>
          <w:i/>
          <w:sz w:val="16"/>
          <w:szCs w:val="16"/>
          <w:lang w:val="af-ZA"/>
        </w:rPr>
        <w:t>».</w:t>
      </w:r>
    </w:p>
    <w:p w:rsidR="003337BC" w:rsidRPr="001F0EE2" w:rsidRDefault="003337BC" w:rsidP="003337BC">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rsidR="003337BC" w:rsidRPr="001F0EE2" w:rsidRDefault="003337BC" w:rsidP="003337BC">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rsidR="003337BC" w:rsidRPr="001F0EE2" w:rsidRDefault="003337BC" w:rsidP="003337BC">
      <w:pPr>
        <w:pStyle w:val="af2"/>
        <w:jc w:val="both"/>
        <w:rPr>
          <w:rFonts w:ascii="GHEA Grapalat" w:hAnsi="GHEA Grapalat" w:cs="Sylfaen"/>
          <w:i/>
          <w:sz w:val="16"/>
          <w:szCs w:val="16"/>
        </w:rPr>
      </w:pPr>
      <w:r>
        <w:rPr>
          <w:vertAlign w:val="superscript"/>
        </w:rPr>
        <w:t>6</w:t>
      </w:r>
      <w:r w:rsidRPr="001F0EE2">
        <w:rPr>
          <w:rStyle w:val="af6"/>
          <w:color w:val="FFFFFF"/>
        </w:rPr>
        <w:footnoteRef/>
      </w:r>
      <w:r w:rsidRPr="001F0EE2">
        <w:t xml:space="preserve"> </w:t>
      </w:r>
      <w:r w:rsidRPr="001F0EE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3337BC" w:rsidRPr="001F0EE2" w:rsidRDefault="003337BC" w:rsidP="003337BC">
      <w:pPr>
        <w:pStyle w:val="af2"/>
        <w:jc w:val="both"/>
        <w:rPr>
          <w:rFonts w:ascii="GHEA Grapalat" w:hAnsi="GHEA Grapalat" w:cs="Sylfaen"/>
          <w:i/>
          <w:sz w:val="16"/>
          <w:szCs w:val="16"/>
        </w:rPr>
      </w:pPr>
      <w:r w:rsidRPr="001F0EE2">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25</w:t>
      </w:r>
      <w:r w:rsidRPr="001F0EE2">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3337BC" w:rsidRPr="003053EF" w:rsidRDefault="003337BC" w:rsidP="003337BC">
      <w:pPr>
        <w:pStyle w:val="af2"/>
        <w:jc w:val="both"/>
      </w:pPr>
      <w:r w:rsidRPr="001F0EE2">
        <w:rPr>
          <w:rFonts w:ascii="GHEA Grapalat" w:hAnsi="GHEA Grapalat" w:cs="Sylfaen"/>
          <w:i/>
          <w:sz w:val="16"/>
          <w:szCs w:val="16"/>
        </w:rPr>
        <w:t xml:space="preserve"> - գնման հայտով տվյալ ընթացակարգի շրջանակում գնվելիք ծառայության գինը չի գերազանցում </w:t>
      </w:r>
      <w:r>
        <w:rPr>
          <w:rFonts w:ascii="GHEA Grapalat" w:hAnsi="GHEA Grapalat" w:cs="Sylfaen"/>
          <w:i/>
          <w:sz w:val="16"/>
          <w:szCs w:val="16"/>
          <w:lang w:val="hy-AM"/>
        </w:rPr>
        <w:t>25</w:t>
      </w:r>
      <w:r w:rsidRPr="001F0EE2">
        <w:rPr>
          <w:rFonts w:ascii="GHEA Grapalat" w:hAnsi="GHEA Grapalat" w:cs="Sylfaen"/>
          <w:i/>
          <w:sz w:val="16"/>
          <w:szCs w:val="16"/>
        </w:rPr>
        <w:t>մլն. ՀՀ դրամը</w:t>
      </w:r>
    </w:p>
  </w:footnote>
  <w:footnote w:id="6">
    <w:p w:rsidR="003337BC" w:rsidRDefault="003337BC" w:rsidP="003337BC">
      <w:pPr>
        <w:pStyle w:val="af2"/>
        <w:jc w:val="both"/>
        <w:rPr>
          <w:rFonts w:ascii="GHEA Grapalat" w:hAnsi="GHEA Grapalat" w:cs="Sylfaen"/>
          <w:i/>
          <w:sz w:val="16"/>
          <w:szCs w:val="16"/>
        </w:rPr>
      </w:pPr>
      <w:r>
        <w:rPr>
          <w:rFonts w:ascii="GHEA Grapalat" w:hAnsi="GHEA Grapalat" w:cs="Sylfaen"/>
          <w:i/>
          <w:sz w:val="16"/>
          <w:szCs w:val="16"/>
          <w:vertAlign w:val="superscript"/>
        </w:rPr>
        <w:t xml:space="preserve">7 </w:t>
      </w:r>
      <w:r>
        <w:rPr>
          <w:rFonts w:ascii="GHEA Grapalat" w:hAnsi="GHEA Grapalat" w:cs="Sylfaen"/>
          <w:i/>
          <w:sz w:val="16"/>
          <w:szCs w:val="16"/>
        </w:rPr>
        <w:t>Ենթակետը հանվում է, ե</w:t>
      </w:r>
      <w:r w:rsidRPr="003053EF">
        <w:rPr>
          <w:rFonts w:ascii="GHEA Grapalat" w:hAnsi="GHEA Grapalat" w:cs="Sylfaen"/>
          <w:i/>
          <w:sz w:val="16"/>
          <w:szCs w:val="16"/>
        </w:rPr>
        <w:t>թե հայտի ապահով</w:t>
      </w:r>
      <w:r>
        <w:rPr>
          <w:rFonts w:ascii="GHEA Grapalat" w:hAnsi="GHEA Grapalat" w:cs="Sylfaen"/>
          <w:i/>
          <w:sz w:val="16"/>
          <w:szCs w:val="16"/>
        </w:rPr>
        <w:t>ման պահանջ սահմանված չէ</w:t>
      </w:r>
      <w:r w:rsidRPr="003053EF">
        <w:rPr>
          <w:rFonts w:ascii="GHEA Grapalat" w:hAnsi="GHEA Grapalat" w:cs="Sylfaen"/>
          <w:i/>
          <w:sz w:val="16"/>
          <w:szCs w:val="16"/>
        </w:rPr>
        <w:t>:</w:t>
      </w:r>
    </w:p>
    <w:p w:rsidR="003337BC" w:rsidRPr="00EC6281" w:rsidRDefault="003337BC" w:rsidP="003337BC">
      <w:pPr>
        <w:pStyle w:val="af2"/>
        <w:jc w:val="both"/>
      </w:pPr>
    </w:p>
  </w:footnote>
  <w:footnote w:id="7">
    <w:p w:rsidR="003337BC" w:rsidRDefault="003337BC" w:rsidP="003337BC">
      <w:pPr>
        <w:pStyle w:val="af2"/>
      </w:pPr>
      <w:r w:rsidRPr="001F0EE2">
        <w:rPr>
          <w:rStyle w:val="af6"/>
          <w:i/>
          <w:iCs/>
          <w:color w:val="FFFFFF"/>
        </w:rPr>
        <w:footnoteRef/>
      </w:r>
      <w:r w:rsidRPr="001F0EE2">
        <w:rPr>
          <w:i/>
          <w:iCs/>
        </w:rPr>
        <w:t xml:space="preserve"> </w:t>
      </w:r>
      <w:r>
        <w:rPr>
          <w:i/>
          <w:iCs/>
          <w:vertAlign w:val="superscript"/>
        </w:rPr>
        <w:t>9</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է պատվիրատուի</w:t>
      </w:r>
      <w:r w:rsidRPr="006A475C">
        <w:rPr>
          <w:rFonts w:ascii="GHEA Grapalat" w:hAnsi="GHEA Grapalat" w:cs="Sylfaen"/>
          <w:i/>
          <w:sz w:val="16"/>
          <w:szCs w:val="16"/>
        </w:rPr>
        <w:t xml:space="preserve"> կողմից:</w:t>
      </w:r>
    </w:p>
  </w:footnote>
  <w:footnote w:id="8">
    <w:p w:rsidR="003337BC" w:rsidRPr="002E31CA" w:rsidRDefault="003337BC" w:rsidP="003337BC">
      <w:pPr>
        <w:pStyle w:val="af2"/>
        <w:rPr>
          <w:rFonts w:ascii="Sylfaen" w:hAnsi="Sylfaen"/>
        </w:rPr>
      </w:pPr>
      <w:r w:rsidRPr="00FC1CE1">
        <w:rPr>
          <w:rFonts w:ascii="GHEA Grapalat" w:hAnsi="GHEA Grapalat" w:cs="Sylfaen"/>
          <w:i/>
          <w:sz w:val="16"/>
          <w:szCs w:val="16"/>
          <w:vertAlign w:val="superscript"/>
        </w:rPr>
        <w:t>10</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9">
    <w:p w:rsidR="003337BC" w:rsidRPr="007C2603" w:rsidRDefault="003337BC" w:rsidP="003337BC">
      <w:pPr>
        <w:pStyle w:val="af2"/>
        <w:rPr>
          <w:rFonts w:ascii="GHEA Grapalat" w:hAnsi="GHEA Grapalat" w:cs="Sylfaen"/>
          <w:i/>
          <w:sz w:val="16"/>
          <w:szCs w:val="16"/>
          <w:lang w:val="hy-AM"/>
        </w:rPr>
      </w:pPr>
      <w:r>
        <w:rPr>
          <w:rStyle w:val="af6"/>
        </w:rPr>
        <w:footnoteRef/>
      </w:r>
      <w:r w:rsidRPr="007C2603">
        <w:rPr>
          <w:rFonts w:ascii="Calibri" w:hAnsi="Calibri"/>
          <w:vertAlign w:val="superscript"/>
          <w:lang w:val="hy-AM"/>
        </w:rPr>
        <w:t>.1</w:t>
      </w:r>
      <w:r>
        <w:t xml:space="preserve"> </w:t>
      </w:r>
      <w:r w:rsidRPr="007C2603">
        <w:rPr>
          <w:rFonts w:ascii="GHEA Grapalat" w:hAnsi="GHEA Grapalat" w:cs="Sylfaen"/>
          <w:i/>
          <w:sz w:val="16"/>
          <w:szCs w:val="16"/>
          <w:lang w:val="hy-AM"/>
        </w:rPr>
        <w:t>Եթե գնման հայտով տվյալ չափաբաժնի գինը․</w:t>
      </w:r>
    </w:p>
    <w:p w:rsidR="003337BC" w:rsidRPr="007C2603" w:rsidRDefault="003337BC" w:rsidP="003337BC">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կամ ապահովագրական կազմակերպությունների կողմից տրամադրված երաշխիքների &gt;&gt; բառերը․</w:t>
      </w:r>
    </w:p>
    <w:p w:rsidR="003337BC" w:rsidRPr="007C2603" w:rsidRDefault="003337BC" w:rsidP="003337BC">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յոթանասունապատիկը,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rsidR="003337BC" w:rsidRPr="007C2603" w:rsidRDefault="003337BC" w:rsidP="003337BC">
      <w:pPr>
        <w:pStyle w:val="af2"/>
        <w:rPr>
          <w:rFonts w:ascii="Calibri" w:hAnsi="Calibri"/>
          <w:lang w:val="hy-AM"/>
        </w:rPr>
      </w:pPr>
      <w:r w:rsidRPr="007C2603">
        <w:rPr>
          <w:rFonts w:ascii="GHEA Grapalat" w:hAnsi="GHEA Grapalat" w:cs="Sylfaen"/>
          <w:i/>
          <w:sz w:val="16"/>
          <w:szCs w:val="16"/>
          <w:lang w:val="hy-AM"/>
        </w:rPr>
        <w:t>- գերազանցում է գնումների բազային միավորի յոթանասունապատիկը,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rsidR="003337BC" w:rsidRPr="007C2603" w:rsidRDefault="003337BC" w:rsidP="003337BC">
      <w:pPr>
        <w:pStyle w:val="af2"/>
        <w:rPr>
          <w:rFonts w:ascii="GHEA Grapalat" w:hAnsi="GHEA Grapalat" w:cs="Sylfaen"/>
          <w:i/>
          <w:sz w:val="16"/>
          <w:szCs w:val="16"/>
          <w:lang w:val="hy-AM"/>
        </w:rPr>
      </w:pPr>
      <w:r w:rsidRPr="007C2603">
        <w:rPr>
          <w:vertAlign w:val="superscript"/>
          <w:lang w:val="hy-AM"/>
        </w:rPr>
        <w:t xml:space="preserve">11 </w:t>
      </w:r>
      <w:r w:rsidRPr="007C2603">
        <w:rPr>
          <w:rFonts w:ascii="GHEA Grapalat" w:hAnsi="GHEA Grapalat" w:cs="Sylfaen"/>
          <w:i/>
          <w:sz w:val="16"/>
          <w:szCs w:val="16"/>
          <w:lang w:val="hy-AM"/>
        </w:rPr>
        <w:t>Եթե՝</w:t>
      </w:r>
    </w:p>
    <w:p w:rsidR="003337BC" w:rsidRPr="00A413AB" w:rsidRDefault="003337BC" w:rsidP="003337BC">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3337BC" w:rsidRPr="00A41725" w:rsidRDefault="003337BC" w:rsidP="003337BC">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A41725">
        <w:rPr>
          <w:rFonts w:ascii="GHEA Grapalat" w:hAnsi="GHEA Grapalat" w:cs="Sylfaen"/>
          <w:i/>
          <w:sz w:val="16"/>
          <w:szCs w:val="16"/>
          <w:lang w:val="hy-AM"/>
        </w:rPr>
        <w:t>.</w:t>
      </w:r>
    </w:p>
    <w:p w:rsidR="003337BC" w:rsidRPr="0058057A" w:rsidRDefault="003337BC" w:rsidP="003337BC">
      <w:pPr>
        <w:pStyle w:val="af2"/>
        <w:jc w:val="both"/>
        <w:rPr>
          <w:rFonts w:ascii="GHEA Grapalat" w:hAnsi="GHEA Grapalat" w:cs="Sylfaen"/>
          <w:i/>
          <w:sz w:val="16"/>
          <w:szCs w:val="16"/>
          <w:lang w:val="hy-AM"/>
        </w:rPr>
      </w:pPr>
      <w:r w:rsidRPr="00DA03E4">
        <w:rPr>
          <w:rFonts w:ascii="GHEA Grapalat" w:hAnsi="GHEA Grapalat" w:cs="Sylfaen"/>
          <w:i/>
          <w:sz w:val="16"/>
          <w:szCs w:val="16"/>
          <w:vertAlign w:val="superscript"/>
          <w:lang w:val="hy-AM"/>
        </w:rPr>
        <w:t>12</w:t>
      </w:r>
      <w:r w:rsidRPr="007553B0">
        <w:rPr>
          <w:rFonts w:ascii="GHEA Grapalat" w:hAnsi="GHEA Grapalat" w:cs="Sylfaen"/>
          <w:i/>
          <w:sz w:val="16"/>
          <w:szCs w:val="16"/>
          <w:vertAlign w:val="superscript"/>
          <w:lang w:val="hy-AM"/>
        </w:rPr>
        <w:t xml:space="preserve"> </w:t>
      </w:r>
      <w:r w:rsidRPr="007553B0">
        <w:rPr>
          <w:rFonts w:ascii="GHEA Grapalat" w:hAnsi="GHEA Grapalat" w:cs="Sylfaen"/>
          <w:i/>
          <w:sz w:val="16"/>
          <w:szCs w:val="16"/>
          <w:lang w:val="hy-AM"/>
        </w:rPr>
        <w:t xml:space="preserve">Եթե գնման հայտով գնվելիք ծառայության գինը չի գերազանցում </w:t>
      </w:r>
      <w:r>
        <w:rPr>
          <w:rFonts w:ascii="GHEA Grapalat" w:hAnsi="GHEA Grapalat" w:cs="Sylfaen"/>
          <w:i/>
          <w:sz w:val="16"/>
          <w:szCs w:val="16"/>
          <w:lang w:val="hy-AM"/>
        </w:rPr>
        <w:t>25</w:t>
      </w:r>
      <w:r w:rsidRPr="007553B0">
        <w:rPr>
          <w:rFonts w:ascii="GHEA Grapalat" w:hAnsi="GHEA Grapalat" w:cs="Sylfaen"/>
          <w:i/>
          <w:sz w:val="16"/>
          <w:szCs w:val="16"/>
          <w:lang w:val="hy-AM"/>
        </w:rPr>
        <w:t xml:space="preserve"> մլն. </w:t>
      </w:r>
      <w:r w:rsidRPr="0058057A">
        <w:rPr>
          <w:rFonts w:ascii="GHEA Grapalat" w:hAnsi="GHEA Grapalat" w:cs="Sylfaen"/>
          <w:i/>
          <w:sz w:val="16"/>
          <w:szCs w:val="16"/>
          <w:lang w:val="hy-AM"/>
        </w:rPr>
        <w:t>ՀՀ դրամը, ապա</w:t>
      </w:r>
      <w:r w:rsidRPr="0058057A">
        <w:rPr>
          <w:rFonts w:ascii="Times New Roman" w:hAnsi="Times New Roman"/>
          <w:lang w:val="hy-AM"/>
        </w:rPr>
        <w:t xml:space="preserve"> </w:t>
      </w:r>
      <w:r w:rsidRPr="0058057A">
        <w:rPr>
          <w:rFonts w:ascii="GHEA Grapalat" w:hAnsi="GHEA Grapalat" w:cs="Sylfaen"/>
          <w:i/>
          <w:sz w:val="16"/>
          <w:szCs w:val="16"/>
          <w:lang w:val="hy-AM"/>
        </w:rPr>
        <w:t>“բանկային երաշխիքի կա</w:t>
      </w:r>
      <w:r w:rsidRPr="00FF7098">
        <w:rPr>
          <w:rFonts w:ascii="GHEA Grapalat" w:hAnsi="GHEA Grapalat" w:cs="Sylfaen"/>
          <w:i/>
          <w:sz w:val="16"/>
          <w:szCs w:val="16"/>
          <w:lang w:val="hy-AM"/>
        </w:rPr>
        <w:t>մ</w:t>
      </w:r>
      <w:r w:rsidRPr="0058057A">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sidRPr="008F7BF4">
        <w:rPr>
          <w:rFonts w:ascii="GHEA Grapalat" w:hAnsi="GHEA Grapalat" w:cs="Sylfaen"/>
          <w:i/>
          <w:sz w:val="16"/>
          <w:szCs w:val="16"/>
          <w:lang w:val="hy-AM"/>
        </w:rPr>
        <w:t xml:space="preserve"> </w:t>
      </w:r>
      <w:r>
        <w:rPr>
          <w:rFonts w:ascii="GHEA Grapalat" w:hAnsi="GHEA Grapalat" w:cs="Sylfaen"/>
          <w:i/>
          <w:sz w:val="16"/>
          <w:szCs w:val="16"/>
          <w:lang w:val="hy-AM"/>
        </w:rPr>
        <w:t>,իսկ 3-րդ պարբերության մեջ նշված &lt;&lt;90&gt;&gt; թիվը փոխարինվում է &lt;&lt;20 &gt;&gt; թվով</w:t>
      </w:r>
    </w:p>
    <w:p w:rsidR="003337BC" w:rsidRPr="0058057A" w:rsidRDefault="003337BC" w:rsidP="003337BC">
      <w:pPr>
        <w:pStyle w:val="af2"/>
        <w:rPr>
          <w:rFonts w:ascii="Times New Roman" w:hAnsi="Times New Roman"/>
          <w:vertAlign w:val="superscript"/>
          <w:lang w:val="hy-AM"/>
        </w:rPr>
      </w:pPr>
    </w:p>
  </w:footnote>
  <w:footnote w:id="11">
    <w:p w:rsidR="003337BC" w:rsidRPr="003337BC" w:rsidRDefault="003337BC" w:rsidP="003337BC">
      <w:pPr>
        <w:pStyle w:val="af2"/>
        <w:rPr>
          <w:rFonts w:ascii="GHEA Grapalat" w:hAnsi="GHEA Grapalat"/>
          <w:lang w:val="hy-AM"/>
        </w:rPr>
      </w:pPr>
      <w:r w:rsidRPr="003337BC">
        <w:rPr>
          <w:rFonts w:ascii="GHEA Grapalat" w:hAnsi="GHEA Grapalat" w:cs="Sylfaen"/>
          <w:i/>
          <w:sz w:val="16"/>
          <w:szCs w:val="16"/>
          <w:vertAlign w:val="superscript"/>
          <w:lang w:val="hy-AM"/>
        </w:rPr>
        <w:t xml:space="preserve">13 </w:t>
      </w:r>
      <w:r w:rsidRPr="00BF3030">
        <w:rPr>
          <w:rFonts w:ascii="GHEA Grapalat" w:hAnsi="GHEA Grapalat" w:cs="Sylfaen"/>
          <w:i/>
          <w:sz w:val="16"/>
          <w:szCs w:val="16"/>
          <w:lang w:val="hy-AM"/>
        </w:rPr>
        <w:t xml:space="preserve">Սույն կետը խմբագրվում է ըստ համապատասխան </w:t>
      </w:r>
      <w:r w:rsidRPr="003337BC">
        <w:rPr>
          <w:rFonts w:ascii="GHEA Grapalat" w:hAnsi="GHEA Grapalat" w:cs="Sylfaen"/>
          <w:i/>
          <w:sz w:val="16"/>
          <w:szCs w:val="16"/>
          <w:lang w:val="hy-AM"/>
        </w:rPr>
        <w:t>պ</w:t>
      </w:r>
      <w:r w:rsidRPr="00BF3030">
        <w:rPr>
          <w:rFonts w:ascii="GHEA Grapalat" w:hAnsi="GHEA Grapalat" w:cs="Sylfaen"/>
          <w:i/>
          <w:sz w:val="16"/>
          <w:szCs w:val="16"/>
          <w:lang w:val="hy-AM"/>
        </w:rPr>
        <w:t>ատվիրատուի:</w:t>
      </w:r>
      <w:r w:rsidRPr="003337BC">
        <w:rPr>
          <w:rFonts w:ascii="GHEA Grapalat" w:hAnsi="GHEA Grapalat"/>
          <w:lang w:val="hy-AM"/>
        </w:rPr>
        <w:t xml:space="preserve"> </w:t>
      </w:r>
    </w:p>
  </w:footnote>
  <w:footnote w:id="12">
    <w:p w:rsidR="003337BC" w:rsidRPr="00EC2CDE" w:rsidRDefault="003337BC" w:rsidP="003337BC">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BF303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3337BC" w:rsidRPr="00E81BDB" w:rsidRDefault="003337BC" w:rsidP="003337BC">
      <w:pPr>
        <w:pStyle w:val="af2"/>
        <w:jc w:val="both"/>
        <w:rPr>
          <w:lang w:val="af-ZA"/>
        </w:rPr>
      </w:pPr>
      <w:r w:rsidRPr="00CB0ADE">
        <w:rPr>
          <w:rStyle w:val="af6"/>
          <w:color w:val="FFFFFF"/>
        </w:rPr>
        <w:footnoteRef/>
      </w:r>
      <w:r w:rsidRPr="00BF3030">
        <w:rPr>
          <w:lang w:val="af-ZA"/>
        </w:rPr>
        <w:t xml:space="preserve"> </w:t>
      </w:r>
      <w:r>
        <w:rPr>
          <w:vertAlign w:val="superscript"/>
          <w:lang w:val="af-ZA"/>
        </w:rPr>
        <w:t>15</w:t>
      </w:r>
      <w:r w:rsidRPr="003053EF">
        <w:rPr>
          <w:rFonts w:ascii="GHEA Grapalat" w:hAnsi="GHEA Grapalat" w:cs="Sylfaen"/>
          <w:i/>
          <w:sz w:val="16"/>
          <w:szCs w:val="16"/>
        </w:rPr>
        <w:t>Եթե</w:t>
      </w:r>
      <w:r w:rsidRPr="00E81BDB">
        <w:rPr>
          <w:rFonts w:ascii="GHEA Grapalat" w:hAnsi="GHEA Grapalat" w:cs="Sylfaen"/>
          <w:i/>
          <w:sz w:val="16"/>
          <w:szCs w:val="16"/>
          <w:lang w:val="af-ZA"/>
        </w:rPr>
        <w:t xml:space="preserve"> </w:t>
      </w:r>
      <w:r>
        <w:rPr>
          <w:rFonts w:ascii="GHEA Grapalat" w:hAnsi="GHEA Grapalat" w:cs="Sylfaen"/>
          <w:i/>
          <w:sz w:val="16"/>
          <w:szCs w:val="16"/>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rPr>
        <w:t>հայտի</w:t>
      </w:r>
      <w:r w:rsidRPr="00E81BDB">
        <w:rPr>
          <w:rFonts w:ascii="GHEA Grapalat" w:hAnsi="GHEA Grapalat" w:cs="Sylfaen"/>
          <w:i/>
          <w:sz w:val="16"/>
          <w:szCs w:val="16"/>
          <w:lang w:val="af-ZA"/>
        </w:rPr>
        <w:t xml:space="preserve"> </w:t>
      </w:r>
      <w:r>
        <w:rPr>
          <w:rFonts w:ascii="GHEA Grapalat" w:hAnsi="GHEA Grapalat" w:cs="Sylfaen"/>
          <w:i/>
          <w:sz w:val="16"/>
          <w:szCs w:val="16"/>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rPr>
        <w:t>պահանջ</w:t>
      </w:r>
      <w:r w:rsidRPr="00E81BDB">
        <w:rPr>
          <w:rFonts w:ascii="GHEA Grapalat" w:hAnsi="GHEA Grapalat" w:cs="Sylfaen"/>
          <w:i/>
          <w:sz w:val="16"/>
          <w:szCs w:val="16"/>
          <w:lang w:val="af-ZA"/>
        </w:rPr>
        <w:t xml:space="preserve"> </w:t>
      </w:r>
      <w:r>
        <w:rPr>
          <w:rFonts w:ascii="GHEA Grapalat" w:hAnsi="GHEA Grapalat" w:cs="Sylfaen"/>
          <w:i/>
          <w:sz w:val="16"/>
          <w:szCs w:val="16"/>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rPr>
        <w:t>չէ</w:t>
      </w:r>
      <w:r w:rsidRPr="00E81BDB">
        <w:rPr>
          <w:rFonts w:ascii="GHEA Grapalat" w:hAnsi="GHEA Grapalat" w:cs="Sylfaen"/>
          <w:i/>
          <w:sz w:val="16"/>
          <w:szCs w:val="16"/>
          <w:lang w:val="af-ZA"/>
        </w:rPr>
        <w:t xml:space="preserve">, </w:t>
      </w:r>
      <w:r>
        <w:rPr>
          <w:rFonts w:ascii="GHEA Grapalat" w:hAnsi="GHEA Grapalat" w:cs="Sylfaen"/>
          <w:i/>
          <w:sz w:val="16"/>
          <w:szCs w:val="16"/>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rPr>
        <w:t>է</w:t>
      </w:r>
      <w:r w:rsidRPr="00E81BDB">
        <w:rPr>
          <w:rFonts w:ascii="GHEA Grapalat" w:hAnsi="GHEA Grapalat" w:cs="Sylfaen"/>
          <w:i/>
          <w:sz w:val="16"/>
          <w:szCs w:val="16"/>
          <w:lang w:val="af-ZA"/>
        </w:rPr>
        <w:t>:</w:t>
      </w:r>
    </w:p>
  </w:footnote>
  <w:footnote w:id="14">
    <w:p w:rsidR="003337BC" w:rsidRPr="00B01C80" w:rsidRDefault="003337BC" w:rsidP="003337BC">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rsidR="003337BC" w:rsidRPr="007C2603" w:rsidRDefault="003337BC" w:rsidP="003337BC">
      <w:pPr>
        <w:pStyle w:val="af2"/>
        <w:rPr>
          <w:rFonts w:ascii="Calibri" w:hAnsi="Calibri"/>
        </w:rPr>
      </w:pPr>
    </w:p>
  </w:footnote>
  <w:footnote w:id="15">
    <w:p w:rsidR="003337BC" w:rsidRPr="002A4619" w:rsidRDefault="003337BC" w:rsidP="003337BC">
      <w:pPr>
        <w:pStyle w:val="af2"/>
        <w:rPr>
          <w:rFonts w:ascii="GHEA Grapalat" w:hAnsi="GHEA Grapalat"/>
          <w:i/>
          <w:sz w:val="16"/>
          <w:szCs w:val="16"/>
          <w:lang w:val="af-ZA"/>
        </w:rPr>
      </w:pPr>
      <w:r w:rsidRPr="00A65C38">
        <w:rPr>
          <w:rFonts w:ascii="GHEA Grapalat" w:hAnsi="GHEA Grapalat"/>
          <w:i/>
          <w:sz w:val="16"/>
          <w:szCs w:val="16"/>
          <w:lang w:val="hy-AM"/>
        </w:rPr>
        <w:t>*</w:t>
      </w:r>
      <w:r w:rsidRPr="003337BC">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3337BC">
        <w:rPr>
          <w:rFonts w:ascii="GHEA Grapalat" w:hAnsi="GHEA Grapalat"/>
          <w:i/>
          <w:sz w:val="16"/>
          <w:szCs w:val="16"/>
          <w:lang w:val="hy-AM"/>
        </w:rPr>
        <w:t>է</w:t>
      </w:r>
      <w:r w:rsidRPr="001E7733">
        <w:rPr>
          <w:rFonts w:ascii="GHEA Grapalat" w:hAnsi="GHEA Grapalat"/>
          <w:i/>
          <w:sz w:val="16"/>
          <w:szCs w:val="16"/>
          <w:lang w:val="af-ZA"/>
        </w:rPr>
        <w:t xml:space="preserve"> </w:t>
      </w:r>
      <w:r w:rsidRPr="003337BC">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3337BC">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3337BC">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3337BC">
        <w:rPr>
          <w:rFonts w:ascii="GHEA Grapalat" w:hAnsi="GHEA Grapalat"/>
          <w:i/>
          <w:sz w:val="16"/>
          <w:szCs w:val="16"/>
          <w:lang w:val="hy-AM"/>
        </w:rPr>
        <w:t>մինչև</w:t>
      </w:r>
      <w:r w:rsidRPr="001E7733">
        <w:rPr>
          <w:rFonts w:ascii="GHEA Grapalat" w:hAnsi="GHEA Grapalat"/>
          <w:i/>
          <w:sz w:val="16"/>
          <w:szCs w:val="16"/>
          <w:lang w:val="af-ZA"/>
        </w:rPr>
        <w:t xml:space="preserve"> </w:t>
      </w:r>
      <w:r w:rsidRPr="003337BC">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3337BC">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3337BC">
        <w:rPr>
          <w:rFonts w:ascii="GHEA Grapalat" w:hAnsi="GHEA Grapalat"/>
          <w:i/>
          <w:sz w:val="16"/>
          <w:szCs w:val="16"/>
          <w:lang w:val="hy-AM"/>
        </w:rPr>
        <w:t>հրապարակելը</w:t>
      </w:r>
      <w:r w:rsidRPr="00A65C38">
        <w:rPr>
          <w:rFonts w:ascii="GHEA Grapalat" w:hAnsi="GHEA Grapalat"/>
          <w:i/>
          <w:sz w:val="16"/>
          <w:szCs w:val="16"/>
          <w:lang w:val="hy-AM"/>
        </w:rPr>
        <w:t>:</w:t>
      </w:r>
    </w:p>
    <w:p w:rsidR="003337BC" w:rsidRPr="003337BC" w:rsidRDefault="003337BC" w:rsidP="003337BC">
      <w:pPr>
        <w:jc w:val="both"/>
        <w:rPr>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16">
    <w:p w:rsidR="003337BC" w:rsidRPr="001E7733" w:rsidRDefault="003337BC" w:rsidP="003337BC">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3337BC" w:rsidRPr="0015088E" w:rsidRDefault="003337BC" w:rsidP="003337BC">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3337BC" w:rsidRPr="001E7733" w:rsidDel="00856FDE" w:rsidRDefault="003337BC" w:rsidP="003337BC">
      <w:pPr>
        <w:pStyle w:val="af2"/>
        <w:rPr>
          <w:del w:id="14" w:author="User" w:date="2019-05-26T09:57:00Z"/>
          <w:i/>
          <w:lang w:val="af-ZA"/>
        </w:rPr>
      </w:pPr>
    </w:p>
  </w:footnote>
  <w:footnote w:id="17">
    <w:p w:rsidR="003337BC" w:rsidRPr="00DF6AA5" w:rsidRDefault="003337BC" w:rsidP="003337B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3337BC" w:rsidRPr="00F50E0A" w:rsidDel="001B2C6E" w:rsidRDefault="003337BC" w:rsidP="003337BC">
      <w:pPr>
        <w:pStyle w:val="af2"/>
        <w:rPr>
          <w:del w:id="15"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18">
    <w:p w:rsidR="003337BC" w:rsidRPr="00D01E95" w:rsidDel="001B2C6E" w:rsidRDefault="003337BC" w:rsidP="003337BC">
      <w:pPr>
        <w:pStyle w:val="af2"/>
        <w:jc w:val="both"/>
        <w:rPr>
          <w:del w:id="16" w:author="User" w:date="2019-05-26T11:22:00Z"/>
          <w:lang w:val="af-ZA"/>
        </w:rPr>
      </w:pPr>
      <w:r>
        <w:rPr>
          <w:vertAlign w:val="superscript"/>
          <w:lang w:val="af-ZA"/>
        </w:rPr>
        <w:t xml:space="preserve">   18</w:t>
      </w:r>
      <w:r w:rsidRPr="00D01E95">
        <w:rPr>
          <w:vertAlign w:val="superscript"/>
          <w:lang w:val="af-ZA"/>
        </w:rPr>
        <w:t xml:space="preserve"> </w:t>
      </w:r>
      <w:r w:rsidRPr="00D01E95">
        <w:rPr>
          <w:rFonts w:ascii="GHEA Grapalat" w:hAnsi="GHEA Grapalat"/>
          <w:i/>
          <w:sz w:val="16"/>
          <w:szCs w:val="24"/>
          <w:lang w:val="hy-AM" w:eastAsia="en-US"/>
        </w:rPr>
        <w:t xml:space="preserve">Կատարողը կարող է հրաժարվել առաջարկված կանխավճարից կամ դրա մի մասից: Ընդ որում </w:t>
      </w:r>
      <w:r w:rsidRPr="00D01E95">
        <w:rPr>
          <w:rFonts w:ascii="GHEA Grapalat" w:hAnsi="GHEA Grapalat"/>
          <w:i/>
          <w:sz w:val="16"/>
          <w:szCs w:val="24"/>
          <w:lang w:eastAsia="en-US"/>
        </w:rPr>
        <w:t>կնքվելիք</w:t>
      </w:r>
      <w:r w:rsidRPr="00D01E95">
        <w:rPr>
          <w:rFonts w:ascii="GHEA Grapalat" w:hAnsi="GHEA Grapalat"/>
          <w:i/>
          <w:sz w:val="16"/>
          <w:szCs w:val="24"/>
          <w:lang w:val="af-ZA" w:eastAsia="en-US"/>
        </w:rPr>
        <w:t xml:space="preserve"> </w:t>
      </w:r>
      <w:r w:rsidRPr="00D01E95">
        <w:rPr>
          <w:rFonts w:ascii="GHEA Grapalat" w:hAnsi="GHEA Grapalat"/>
          <w:i/>
          <w:sz w:val="16"/>
          <w:szCs w:val="24"/>
          <w:lang w:eastAsia="en-US"/>
        </w:rPr>
        <w:t>պ</w:t>
      </w:r>
      <w:r w:rsidRPr="00D01E95">
        <w:rPr>
          <w:rFonts w:ascii="GHEA Grapalat" w:hAnsi="GHEA Grapalat"/>
          <w:i/>
          <w:sz w:val="16"/>
          <w:szCs w:val="24"/>
          <w:lang w:val="hy-AM" w:eastAsia="en-US"/>
        </w:rPr>
        <w:t>այմանագր</w:t>
      </w:r>
      <w:r w:rsidRPr="00D01E95">
        <w:rPr>
          <w:rFonts w:ascii="GHEA Grapalat" w:hAnsi="GHEA Grapalat"/>
          <w:i/>
          <w:sz w:val="16"/>
          <w:szCs w:val="24"/>
          <w:lang w:eastAsia="en-US"/>
        </w:rPr>
        <w:t>ում</w:t>
      </w:r>
      <w:r w:rsidRPr="00D01E95">
        <w:rPr>
          <w:rFonts w:ascii="GHEA Grapalat" w:hAnsi="GHEA Grapalat"/>
          <w:i/>
          <w:sz w:val="16"/>
          <w:szCs w:val="24"/>
          <w:lang w:val="hy-AM" w:eastAsia="en-US"/>
        </w:rPr>
        <w:t xml:space="preserve"> կանխավճարը</w:t>
      </w:r>
      <w:r w:rsidRPr="002B5F7E">
        <w:rPr>
          <w:rFonts w:ascii="GHEA Grapalat" w:hAnsi="GHEA Grapalat"/>
          <w:i/>
          <w:sz w:val="16"/>
          <w:szCs w:val="24"/>
          <w:lang w:val="hy-AM" w:eastAsia="en-US"/>
        </w:rPr>
        <w:t xml:space="preserve"> սահմանվում է </w:t>
      </w:r>
      <w:r w:rsidRPr="002B5F7E">
        <w:rPr>
          <w:rFonts w:ascii="GHEA Grapalat" w:hAnsi="GHEA Grapalat"/>
          <w:i/>
          <w:sz w:val="16"/>
          <w:szCs w:val="24"/>
          <w:lang w:eastAsia="en-US"/>
        </w:rPr>
        <w:t>Պատվիրատու</w:t>
      </w:r>
      <w:r w:rsidRPr="002B5F7E">
        <w:rPr>
          <w:rFonts w:ascii="GHEA Grapalat" w:hAnsi="GHEA Grapalat"/>
          <w:i/>
          <w:sz w:val="16"/>
          <w:szCs w:val="24"/>
          <w:lang w:val="hy-AM" w:eastAsia="en-US"/>
        </w:rPr>
        <w:t xml:space="preserve">ի և </w:t>
      </w:r>
      <w:r w:rsidRPr="002B5F7E">
        <w:rPr>
          <w:rFonts w:ascii="GHEA Grapalat" w:hAnsi="GHEA Grapalat"/>
          <w:i/>
          <w:sz w:val="16"/>
          <w:szCs w:val="24"/>
          <w:lang w:eastAsia="en-US"/>
        </w:rPr>
        <w:t>Կատար</w:t>
      </w:r>
      <w:r w:rsidRPr="002B5F7E">
        <w:rPr>
          <w:rFonts w:ascii="GHEA Grapalat" w:hAnsi="GHEA Grapalat"/>
          <w:i/>
          <w:sz w:val="16"/>
          <w:szCs w:val="24"/>
          <w:lang w:val="hy-AM" w:eastAsia="en-US"/>
        </w:rPr>
        <w:t>ողի միջև համաձայնեցված չափով:</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Եթե</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պայմանագրով</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չի</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նախատեսվում</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կանխավճարի</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հատկացում</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ապա</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սույն</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հանվում</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է</w:t>
      </w:r>
      <w:r w:rsidRPr="00D01E95">
        <w:rPr>
          <w:rFonts w:ascii="GHEA Grapalat" w:hAnsi="GHEA Grapalat"/>
          <w:i/>
          <w:sz w:val="16"/>
          <w:szCs w:val="24"/>
          <w:lang w:val="af-ZA" w:eastAsia="en-US"/>
        </w:rPr>
        <w:t xml:space="preserve"> </w:t>
      </w:r>
      <w:r w:rsidRPr="002B5F7E">
        <w:rPr>
          <w:rFonts w:ascii="GHEA Grapalat" w:hAnsi="GHEA Grapalat"/>
          <w:i/>
          <w:sz w:val="16"/>
          <w:szCs w:val="24"/>
          <w:lang w:eastAsia="en-US"/>
        </w:rPr>
        <w:t>նախագծից</w:t>
      </w:r>
      <w:r w:rsidRPr="00D01E95">
        <w:rPr>
          <w:rFonts w:ascii="GHEA Grapalat" w:hAnsi="GHEA Grapalat"/>
          <w:i/>
          <w:sz w:val="16"/>
          <w:szCs w:val="24"/>
          <w:lang w:val="af-ZA" w:eastAsia="en-US"/>
        </w:rPr>
        <w:t>:</w:t>
      </w:r>
    </w:p>
  </w:footnote>
  <w:footnote w:id="19">
    <w:p w:rsidR="003337BC" w:rsidRPr="007B1334" w:rsidRDefault="003337BC" w:rsidP="003337BC">
      <w:pPr>
        <w:pStyle w:val="af2"/>
        <w:jc w:val="both"/>
        <w:rPr>
          <w:rFonts w:ascii="GHEA Grapalat" w:hAnsi="GHEA Grapalat"/>
          <w:i/>
          <w:sz w:val="16"/>
          <w:szCs w:val="24"/>
          <w:lang w:val="af-ZA" w:eastAsia="en-US"/>
        </w:rPr>
      </w:pPr>
      <w:r>
        <w:rPr>
          <w:vertAlign w:val="superscript"/>
          <w:lang w:val="af-ZA"/>
        </w:rPr>
        <w:t xml:space="preserve">     19</w:t>
      </w:r>
      <w:r w:rsidRPr="007B1334">
        <w:rPr>
          <w:vertAlign w:val="superscript"/>
          <w:lang w:val="af-ZA"/>
        </w:rP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7B1334">
        <w:rPr>
          <w:rFonts w:ascii="GHEA Grapalat" w:hAnsi="GHEA Grapalat"/>
          <w:i/>
          <w:sz w:val="16"/>
          <w:szCs w:val="24"/>
          <w:lang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rsidR="003337BC" w:rsidRPr="00BE77AC" w:rsidRDefault="003337BC" w:rsidP="003337BC">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eastAsia="en-US"/>
        </w:rPr>
        <w:t>հանգամանքը</w:t>
      </w:r>
      <w:r w:rsidRPr="00BE77AC">
        <w:rPr>
          <w:rFonts w:ascii="GHEA Grapalat" w:hAnsi="GHEA Grapalat"/>
          <w:i/>
          <w:sz w:val="16"/>
          <w:szCs w:val="24"/>
          <w:lang w:val="af-ZA" w:eastAsia="en-US"/>
        </w:rPr>
        <w:t xml:space="preserve">: </w:t>
      </w:r>
    </w:p>
    <w:p w:rsidR="003337BC" w:rsidRPr="003337BC" w:rsidRDefault="003337BC" w:rsidP="003337BC">
      <w:pPr>
        <w:pStyle w:val="af2"/>
        <w:jc w:val="both"/>
        <w:rPr>
          <w:vertAlign w:val="superscript"/>
          <w:lang w:val="af-ZA"/>
        </w:rPr>
      </w:pPr>
      <w:r>
        <w:rPr>
          <w:rFonts w:ascii="GHEA Grapalat" w:hAnsi="GHEA Grapalat"/>
          <w:i/>
          <w:sz w:val="16"/>
        </w:rPr>
        <w:t>Եթե</w:t>
      </w:r>
      <w:r w:rsidRPr="00BF3030">
        <w:rPr>
          <w:rFonts w:ascii="GHEA Grapalat" w:hAnsi="GHEA Grapalat"/>
          <w:i/>
          <w:sz w:val="16"/>
          <w:lang w:val="af-ZA"/>
        </w:rPr>
        <w:t xml:space="preserve"> </w:t>
      </w:r>
      <w:r>
        <w:rPr>
          <w:rFonts w:ascii="GHEA Grapalat" w:hAnsi="GHEA Grapalat"/>
          <w:i/>
          <w:sz w:val="16"/>
        </w:rPr>
        <w:t>պայմանագիրը</w:t>
      </w:r>
      <w:r w:rsidRPr="00BF3030">
        <w:rPr>
          <w:rFonts w:ascii="GHEA Grapalat" w:hAnsi="GHEA Grapalat"/>
          <w:i/>
          <w:sz w:val="16"/>
          <w:lang w:val="af-ZA"/>
        </w:rPr>
        <w:t xml:space="preserve"> </w:t>
      </w:r>
      <w:r>
        <w:rPr>
          <w:rFonts w:ascii="GHEA Grapalat" w:hAnsi="GHEA Grapalat"/>
          <w:i/>
          <w:sz w:val="16"/>
        </w:rPr>
        <w:t>ներառում</w:t>
      </w:r>
      <w:r w:rsidRPr="00BF3030">
        <w:rPr>
          <w:rFonts w:ascii="GHEA Grapalat" w:hAnsi="GHEA Grapalat"/>
          <w:i/>
          <w:sz w:val="16"/>
          <w:lang w:val="af-ZA"/>
        </w:rPr>
        <w:t xml:space="preserve"> </w:t>
      </w:r>
      <w:r>
        <w:rPr>
          <w:rFonts w:ascii="GHEA Grapalat" w:hAnsi="GHEA Grapalat"/>
          <w:i/>
          <w:sz w:val="16"/>
        </w:rPr>
        <w:t>է</w:t>
      </w:r>
      <w:r w:rsidRPr="00BF3030">
        <w:rPr>
          <w:rFonts w:ascii="GHEA Grapalat" w:hAnsi="GHEA Grapalat"/>
          <w:i/>
          <w:sz w:val="16"/>
          <w:lang w:val="af-ZA"/>
        </w:rPr>
        <w:t xml:space="preserve"> </w:t>
      </w:r>
      <w:r>
        <w:rPr>
          <w:rFonts w:ascii="GHEA Grapalat" w:hAnsi="GHEA Grapalat"/>
          <w:i/>
          <w:sz w:val="16"/>
        </w:rPr>
        <w:t>մեկից</w:t>
      </w:r>
      <w:r w:rsidRPr="00BF3030">
        <w:rPr>
          <w:rFonts w:ascii="GHEA Grapalat" w:hAnsi="GHEA Grapalat"/>
          <w:i/>
          <w:sz w:val="16"/>
          <w:lang w:val="af-ZA"/>
        </w:rPr>
        <w:t xml:space="preserve"> </w:t>
      </w:r>
      <w:r>
        <w:rPr>
          <w:rFonts w:ascii="GHEA Grapalat" w:hAnsi="GHEA Grapalat"/>
          <w:i/>
          <w:sz w:val="16"/>
        </w:rPr>
        <w:t>ավել</w:t>
      </w:r>
      <w:r w:rsidRPr="00BF3030">
        <w:rPr>
          <w:rFonts w:ascii="GHEA Grapalat" w:hAnsi="GHEA Grapalat"/>
          <w:i/>
          <w:sz w:val="16"/>
          <w:lang w:val="af-ZA"/>
        </w:rPr>
        <w:t xml:space="preserve"> </w:t>
      </w:r>
      <w:r>
        <w:rPr>
          <w:rFonts w:ascii="GHEA Grapalat" w:hAnsi="GHEA Grapalat"/>
          <w:i/>
          <w:sz w:val="16"/>
        </w:rPr>
        <w:t>չափաբաժին</w:t>
      </w:r>
      <w:r w:rsidRPr="00BF3030">
        <w:rPr>
          <w:rFonts w:ascii="GHEA Grapalat" w:hAnsi="GHEA Grapalat"/>
          <w:i/>
          <w:sz w:val="16"/>
          <w:lang w:val="af-ZA"/>
        </w:rPr>
        <w:t xml:space="preserve">, </w:t>
      </w:r>
      <w:r>
        <w:rPr>
          <w:rFonts w:ascii="GHEA Grapalat" w:hAnsi="GHEA Grapalat"/>
          <w:i/>
          <w:sz w:val="16"/>
        </w:rPr>
        <w:t>ապա</w:t>
      </w:r>
      <w:r w:rsidRPr="00BF3030">
        <w:rPr>
          <w:rFonts w:ascii="GHEA Grapalat" w:hAnsi="GHEA Grapalat"/>
          <w:i/>
          <w:sz w:val="16"/>
          <w:lang w:val="af-ZA"/>
        </w:rPr>
        <w:t xml:space="preserve"> </w:t>
      </w:r>
      <w:r>
        <w:rPr>
          <w:rFonts w:ascii="GHEA Grapalat" w:hAnsi="GHEA Grapalat"/>
          <w:i/>
          <w:sz w:val="16"/>
        </w:rPr>
        <w:t>տուգանքը</w:t>
      </w:r>
      <w:r w:rsidRPr="00BF3030">
        <w:rPr>
          <w:rFonts w:ascii="GHEA Grapalat" w:hAnsi="GHEA Grapalat"/>
          <w:i/>
          <w:sz w:val="16"/>
          <w:lang w:val="af-ZA"/>
        </w:rPr>
        <w:t xml:space="preserve"> </w:t>
      </w:r>
      <w:r>
        <w:rPr>
          <w:rFonts w:ascii="GHEA Grapalat" w:hAnsi="GHEA Grapalat"/>
          <w:i/>
          <w:sz w:val="16"/>
        </w:rPr>
        <w:t>հաշվարկվում</w:t>
      </w:r>
      <w:r w:rsidRPr="00BF3030">
        <w:rPr>
          <w:rFonts w:ascii="GHEA Grapalat" w:hAnsi="GHEA Grapalat"/>
          <w:i/>
          <w:sz w:val="16"/>
          <w:lang w:val="af-ZA"/>
        </w:rPr>
        <w:t xml:space="preserve"> </w:t>
      </w:r>
      <w:r>
        <w:rPr>
          <w:rFonts w:ascii="GHEA Grapalat" w:hAnsi="GHEA Grapalat"/>
          <w:i/>
          <w:sz w:val="16"/>
        </w:rPr>
        <w:t>է</w:t>
      </w:r>
      <w:r w:rsidRPr="00BF3030">
        <w:rPr>
          <w:rFonts w:ascii="GHEA Grapalat" w:hAnsi="GHEA Grapalat"/>
          <w:i/>
          <w:sz w:val="16"/>
          <w:lang w:val="af-ZA"/>
        </w:rPr>
        <w:t xml:space="preserve"> </w:t>
      </w:r>
      <w:r>
        <w:rPr>
          <w:rFonts w:ascii="GHEA Grapalat" w:hAnsi="GHEA Grapalat"/>
          <w:i/>
          <w:sz w:val="16"/>
        </w:rPr>
        <w:t>պայմանագրով</w:t>
      </w:r>
      <w:r w:rsidRPr="00BF3030">
        <w:rPr>
          <w:rFonts w:ascii="GHEA Grapalat" w:hAnsi="GHEA Grapalat"/>
          <w:i/>
          <w:sz w:val="16"/>
          <w:lang w:val="af-ZA"/>
        </w:rPr>
        <w:t xml:space="preserve"> </w:t>
      </w:r>
      <w:r>
        <w:rPr>
          <w:rFonts w:ascii="GHEA Grapalat" w:hAnsi="GHEA Grapalat"/>
          <w:i/>
          <w:sz w:val="16"/>
        </w:rPr>
        <w:t>այդ</w:t>
      </w:r>
      <w:r w:rsidRPr="00BF3030">
        <w:rPr>
          <w:rFonts w:ascii="GHEA Grapalat" w:hAnsi="GHEA Grapalat"/>
          <w:i/>
          <w:sz w:val="16"/>
          <w:lang w:val="af-ZA"/>
        </w:rPr>
        <w:t xml:space="preserve"> </w:t>
      </w:r>
      <w:r>
        <w:rPr>
          <w:rFonts w:ascii="GHEA Grapalat" w:hAnsi="GHEA Grapalat"/>
          <w:i/>
          <w:sz w:val="16"/>
        </w:rPr>
        <w:t>չափաբաժնի</w:t>
      </w:r>
      <w:r w:rsidRPr="00BF3030">
        <w:rPr>
          <w:rFonts w:ascii="GHEA Grapalat" w:hAnsi="GHEA Grapalat"/>
          <w:i/>
          <w:sz w:val="16"/>
          <w:lang w:val="af-ZA"/>
        </w:rPr>
        <w:t xml:space="preserve"> </w:t>
      </w:r>
      <w:r>
        <w:rPr>
          <w:rFonts w:ascii="GHEA Grapalat" w:hAnsi="GHEA Grapalat"/>
          <w:i/>
          <w:sz w:val="16"/>
        </w:rPr>
        <w:t>համար</w:t>
      </w:r>
      <w:r w:rsidRPr="00BF3030">
        <w:rPr>
          <w:rFonts w:ascii="GHEA Grapalat" w:hAnsi="GHEA Grapalat"/>
          <w:i/>
          <w:sz w:val="16"/>
          <w:lang w:val="af-ZA"/>
        </w:rPr>
        <w:t xml:space="preserve"> </w:t>
      </w:r>
      <w:r>
        <w:rPr>
          <w:rFonts w:ascii="GHEA Grapalat" w:hAnsi="GHEA Grapalat"/>
          <w:i/>
          <w:sz w:val="16"/>
        </w:rPr>
        <w:t>սահմանված</w:t>
      </w:r>
      <w:r w:rsidRPr="00BF3030">
        <w:rPr>
          <w:rFonts w:ascii="GHEA Grapalat" w:hAnsi="GHEA Grapalat"/>
          <w:i/>
          <w:sz w:val="16"/>
          <w:lang w:val="af-ZA"/>
        </w:rPr>
        <w:t xml:space="preserve"> </w:t>
      </w:r>
      <w:r>
        <w:rPr>
          <w:rFonts w:ascii="GHEA Grapalat" w:hAnsi="GHEA Grapalat"/>
          <w:i/>
          <w:sz w:val="16"/>
        </w:rPr>
        <w:t>ընդհանուր</w:t>
      </w:r>
      <w:r w:rsidRPr="00BF3030">
        <w:rPr>
          <w:rFonts w:ascii="GHEA Grapalat" w:hAnsi="GHEA Grapalat"/>
          <w:i/>
          <w:sz w:val="16"/>
          <w:lang w:val="af-ZA"/>
        </w:rPr>
        <w:t xml:space="preserve"> </w:t>
      </w:r>
      <w:r>
        <w:rPr>
          <w:rFonts w:ascii="GHEA Grapalat" w:hAnsi="GHEA Grapalat"/>
          <w:i/>
          <w:sz w:val="16"/>
        </w:rPr>
        <w:t>գնի</w:t>
      </w:r>
      <w:r w:rsidRPr="00BF3030">
        <w:rPr>
          <w:rFonts w:ascii="GHEA Grapalat" w:hAnsi="GHEA Grapalat"/>
          <w:i/>
          <w:sz w:val="16"/>
          <w:lang w:val="af-ZA"/>
        </w:rPr>
        <w:t xml:space="preserve"> </w:t>
      </w:r>
      <w:r>
        <w:rPr>
          <w:rFonts w:ascii="GHEA Grapalat" w:hAnsi="GHEA Grapalat"/>
          <w:i/>
          <w:sz w:val="16"/>
        </w:rPr>
        <w:t>նկատմամբ</w:t>
      </w:r>
      <w:r w:rsidRPr="00BF3030">
        <w:rPr>
          <w:rFonts w:ascii="GHEA Grapalat" w:hAnsi="GHEA Grapalat"/>
          <w:i/>
          <w:sz w:val="16"/>
          <w:lang w:val="af-ZA"/>
        </w:rPr>
        <w:t>:</w:t>
      </w:r>
    </w:p>
    <w:p w:rsidR="003337BC" w:rsidDel="00343637" w:rsidRDefault="003337BC" w:rsidP="003337BC">
      <w:pPr>
        <w:pStyle w:val="af2"/>
        <w:rPr>
          <w:del w:id="17" w:author="User" w:date="2019-05-26T11:24:00Z"/>
        </w:rPr>
      </w:pPr>
    </w:p>
  </w:footnote>
  <w:footnote w:id="20">
    <w:p w:rsidR="003337BC" w:rsidRPr="002B5F7E" w:rsidDel="00CE70A2" w:rsidRDefault="003337BC" w:rsidP="003337BC">
      <w:pPr>
        <w:pStyle w:val="af2"/>
        <w:jc w:val="both"/>
        <w:rPr>
          <w:del w:id="18" w:author="User" w:date="2019-05-26T11:27:00Z"/>
          <w:sz w:val="16"/>
          <w:szCs w:val="16"/>
        </w:rPr>
      </w:pPr>
      <w:r w:rsidRPr="00AE40F8">
        <w:rPr>
          <w:color w:val="FFFFFF"/>
          <w:vertAlign w:val="superscript"/>
        </w:rPr>
        <w:t>33</w:t>
      </w:r>
      <w:r>
        <w:rPr>
          <w:vertAlign w:val="superscript"/>
        </w:rPr>
        <w:t xml:space="preserve"> 21 </w:t>
      </w:r>
      <w:r w:rsidRPr="002B5F7E">
        <w:rPr>
          <w:rFonts w:ascii="GHEA Grapalat" w:hAnsi="GHEA Grapalat" w:cs="Sylfaen"/>
          <w:i/>
          <w:sz w:val="16"/>
          <w:szCs w:val="16"/>
        </w:rPr>
        <w:t>Պետական բյուջեի միջոցների հաշվին պարտավորություններ չառաջացնող գնումների դեպքում սույն նախադասությունը պայմանագրից հանվում է:</w:t>
      </w:r>
    </w:p>
  </w:footnote>
  <w:footnote w:id="21">
    <w:p w:rsidR="003337BC" w:rsidRDefault="003337BC" w:rsidP="003337BC">
      <w:pPr>
        <w:pStyle w:val="af2"/>
        <w:jc w:val="both"/>
        <w:rPr>
          <w:rFonts w:ascii="GHEA Grapalat" w:hAnsi="GHEA Grapalat"/>
          <w:i/>
          <w:sz w:val="16"/>
          <w:szCs w:val="24"/>
          <w:lang w:eastAsia="en-US"/>
        </w:rPr>
      </w:pPr>
      <w:r w:rsidRPr="00E81BDB">
        <w:rPr>
          <w:color w:val="FFFFFF"/>
          <w:vertAlign w:val="superscript"/>
          <w:lang w:val="hy-AM"/>
        </w:rPr>
        <w:t>35</w:t>
      </w:r>
      <w:r w:rsidRPr="00E81BDB">
        <w:rPr>
          <w:vertAlign w:val="superscript"/>
          <w:lang w:val="hy-AM"/>
        </w:rPr>
        <w:t xml:space="preserve"> 2</w:t>
      </w:r>
      <w:r>
        <w:rPr>
          <w:vertAlign w:val="superscript"/>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3337BC" w:rsidRPr="00F934D2" w:rsidDel="00D90DD6" w:rsidRDefault="003337BC" w:rsidP="003337BC">
      <w:pPr>
        <w:pStyle w:val="af2"/>
        <w:jc w:val="both"/>
        <w:rPr>
          <w:del w:id="19" w:author="User" w:date="2019-05-26T11:28:00Z"/>
        </w:rPr>
      </w:pPr>
      <w:r>
        <w:rPr>
          <w:rFonts w:ascii="GHEA Grapalat" w:hAnsi="GHEA Grapalat"/>
          <w:i/>
          <w:sz w:val="16"/>
          <w:szCs w:val="24"/>
          <w:lang w:eastAsia="en-US"/>
        </w:rPr>
        <w:t xml:space="preserve"> </w:t>
      </w:r>
      <w:r>
        <w:rPr>
          <w:rFonts w:ascii="Sylfaen" w:hAnsi="Sylfaen"/>
          <w:sz w:val="22"/>
          <w:szCs w:val="22"/>
          <w:vertAlign w:val="superscript"/>
        </w:rPr>
        <w:t xml:space="preserve">   </w:t>
      </w:r>
      <w:r w:rsidRPr="001330C0">
        <w:rPr>
          <w:rFonts w:ascii="Sylfaen" w:hAnsi="Sylfaen"/>
          <w:sz w:val="22"/>
          <w:szCs w:val="22"/>
          <w:vertAlign w:val="superscript"/>
          <w:lang w:val="hy-AM"/>
        </w:rPr>
        <w:t>2</w:t>
      </w:r>
      <w:r>
        <w:rPr>
          <w:rFonts w:ascii="Sylfaen" w:hAnsi="Sylfaen"/>
          <w:sz w:val="22"/>
          <w:szCs w:val="22"/>
          <w:vertAlign w:val="superscript"/>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2">
    <w:p w:rsidR="003337BC" w:rsidRPr="008D0F13" w:rsidRDefault="003337BC" w:rsidP="003337BC">
      <w:pPr>
        <w:pStyle w:val="af2"/>
        <w:jc w:val="both"/>
      </w:pPr>
      <w:r>
        <w:rPr>
          <w:rStyle w:val="af6"/>
        </w:rPr>
        <w:t>24</w:t>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23">
    <w:p w:rsidR="003337BC" w:rsidRPr="00560A40" w:rsidRDefault="003337BC" w:rsidP="003337BC">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3337BC" w:rsidRPr="00560A40" w:rsidRDefault="003337BC" w:rsidP="003337BC">
      <w:pPr>
        <w:pStyle w:val="af2"/>
        <w:jc w:val="both"/>
        <w:rPr>
          <w:rFonts w:ascii="GHEA Grapalat" w:hAnsi="GHEA Grapalat"/>
          <w:i/>
          <w:sz w:val="16"/>
          <w:szCs w:val="24"/>
          <w:lang w:val="hy-AM" w:eastAsia="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defaultTabStop w:val="708"/>
  <w:characterSpacingControl w:val="doNotCompress"/>
  <w:footnotePr>
    <w:pos w:val="beneathText"/>
    <w:footnote w:id="0"/>
    <w:footnote w:id="1"/>
  </w:footnotePr>
  <w:endnotePr>
    <w:endnote w:id="0"/>
    <w:endnote w:id="1"/>
  </w:endnotePr>
  <w:compat/>
  <w:rsids>
    <w:rsidRoot w:val="003337BC"/>
    <w:rsid w:val="003337BC"/>
    <w:rsid w:val="00462B9A"/>
    <w:rsid w:val="007E356F"/>
    <w:rsid w:val="00904A64"/>
    <w:rsid w:val="00BE2934"/>
    <w:rsid w:val="00BF3030"/>
    <w:rsid w:val="00BF6468"/>
    <w:rsid w:val="00C865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7B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3337BC"/>
    <w:pPr>
      <w:keepNext/>
      <w:jc w:val="center"/>
      <w:outlineLvl w:val="0"/>
    </w:pPr>
    <w:rPr>
      <w:rFonts w:ascii="Arial Armenian" w:hAnsi="Arial Armenian"/>
      <w:sz w:val="28"/>
      <w:szCs w:val="20"/>
      <w:lang w:eastAsia="ru-RU"/>
    </w:rPr>
  </w:style>
  <w:style w:type="paragraph" w:styleId="2">
    <w:name w:val="heading 2"/>
    <w:basedOn w:val="a"/>
    <w:next w:val="a"/>
    <w:link w:val="20"/>
    <w:qFormat/>
    <w:rsid w:val="003337BC"/>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3337BC"/>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3337BC"/>
    <w:pPr>
      <w:keepNext/>
      <w:outlineLvl w:val="3"/>
    </w:pPr>
    <w:rPr>
      <w:rFonts w:ascii="Arial LatArm" w:hAnsi="Arial LatArm"/>
      <w:i/>
      <w:sz w:val="18"/>
      <w:szCs w:val="20"/>
    </w:rPr>
  </w:style>
  <w:style w:type="paragraph" w:styleId="5">
    <w:name w:val="heading 5"/>
    <w:basedOn w:val="a"/>
    <w:next w:val="a"/>
    <w:link w:val="50"/>
    <w:qFormat/>
    <w:rsid w:val="003337BC"/>
    <w:pPr>
      <w:keepNext/>
      <w:jc w:val="center"/>
      <w:outlineLvl w:val="4"/>
    </w:pPr>
    <w:rPr>
      <w:rFonts w:ascii="Arial LatArm" w:hAnsi="Arial LatArm"/>
      <w:b/>
      <w:sz w:val="26"/>
      <w:szCs w:val="20"/>
      <w:lang w:eastAsia="ru-RU"/>
    </w:rPr>
  </w:style>
  <w:style w:type="paragraph" w:styleId="6">
    <w:name w:val="heading 6"/>
    <w:basedOn w:val="a"/>
    <w:next w:val="a"/>
    <w:link w:val="60"/>
    <w:qFormat/>
    <w:rsid w:val="003337BC"/>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3337BC"/>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3337BC"/>
    <w:pPr>
      <w:keepNext/>
      <w:outlineLvl w:val="7"/>
    </w:pPr>
    <w:rPr>
      <w:rFonts w:ascii="Times Armenian" w:hAnsi="Times Armenian"/>
      <w:i/>
      <w:sz w:val="20"/>
      <w:szCs w:val="20"/>
      <w:lang w:val="nl-NL"/>
    </w:rPr>
  </w:style>
  <w:style w:type="paragraph" w:styleId="9">
    <w:name w:val="heading 9"/>
    <w:basedOn w:val="a"/>
    <w:next w:val="a"/>
    <w:link w:val="90"/>
    <w:qFormat/>
    <w:rsid w:val="003337BC"/>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37BC"/>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3337BC"/>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3337BC"/>
    <w:rPr>
      <w:rFonts w:ascii="Arial LatArm" w:eastAsia="Times New Roman" w:hAnsi="Arial LatArm" w:cs="Times New Roman"/>
      <w:i/>
      <w:sz w:val="20"/>
      <w:szCs w:val="20"/>
      <w:lang w:val="en-AU"/>
    </w:rPr>
  </w:style>
  <w:style w:type="character" w:customStyle="1" w:styleId="40">
    <w:name w:val="Заголовок 4 Знак"/>
    <w:basedOn w:val="a0"/>
    <w:link w:val="4"/>
    <w:rsid w:val="003337BC"/>
    <w:rPr>
      <w:rFonts w:ascii="Arial LatArm" w:eastAsia="Times New Roman" w:hAnsi="Arial LatArm" w:cs="Times New Roman"/>
      <w:i/>
      <w:sz w:val="18"/>
      <w:szCs w:val="20"/>
      <w:lang w:val="en-US"/>
    </w:rPr>
  </w:style>
  <w:style w:type="character" w:customStyle="1" w:styleId="50">
    <w:name w:val="Заголовок 5 Знак"/>
    <w:basedOn w:val="a0"/>
    <w:link w:val="5"/>
    <w:rsid w:val="003337BC"/>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3337BC"/>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3337BC"/>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3337BC"/>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3337BC"/>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3337B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3337BC"/>
    <w:rPr>
      <w:rFonts w:ascii="Arial LatArm" w:eastAsia="Times New Roman" w:hAnsi="Arial LatArm" w:cs="Times New Roman"/>
      <w:i/>
      <w:sz w:val="20"/>
      <w:szCs w:val="20"/>
      <w:lang w:val="en-AU"/>
    </w:rPr>
  </w:style>
  <w:style w:type="paragraph" w:styleId="a5">
    <w:name w:val="footer"/>
    <w:basedOn w:val="a"/>
    <w:link w:val="a6"/>
    <w:rsid w:val="003337BC"/>
    <w:pPr>
      <w:tabs>
        <w:tab w:val="center" w:pos="4320"/>
        <w:tab w:val="right" w:pos="8640"/>
      </w:tabs>
    </w:pPr>
    <w:rPr>
      <w:sz w:val="20"/>
      <w:szCs w:val="20"/>
    </w:rPr>
  </w:style>
  <w:style w:type="character" w:customStyle="1" w:styleId="a6">
    <w:name w:val="Нижний колонтитул Знак"/>
    <w:basedOn w:val="a0"/>
    <w:link w:val="a5"/>
    <w:rsid w:val="003337BC"/>
    <w:rPr>
      <w:rFonts w:ascii="Times New Roman" w:eastAsia="Times New Roman" w:hAnsi="Times New Roman" w:cs="Times New Roman"/>
      <w:sz w:val="20"/>
      <w:szCs w:val="20"/>
      <w:lang w:val="en-US"/>
    </w:rPr>
  </w:style>
  <w:style w:type="paragraph" w:styleId="31">
    <w:name w:val="Body Text Indent 3"/>
    <w:basedOn w:val="a"/>
    <w:link w:val="32"/>
    <w:rsid w:val="003337BC"/>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337BC"/>
    <w:rPr>
      <w:rFonts w:ascii="Times Armenian" w:eastAsia="Times New Roman" w:hAnsi="Times Armenian" w:cs="Times New Roman"/>
      <w:sz w:val="20"/>
      <w:szCs w:val="20"/>
      <w:lang w:val="en-US"/>
    </w:rPr>
  </w:style>
  <w:style w:type="paragraph" w:styleId="21">
    <w:name w:val="Body Text 2"/>
    <w:basedOn w:val="a"/>
    <w:link w:val="22"/>
    <w:rsid w:val="003337BC"/>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337BC"/>
    <w:rPr>
      <w:rFonts w:ascii="Arial LatArm" w:eastAsia="Times New Roman" w:hAnsi="Arial LatArm" w:cs="Times New Roman"/>
      <w:sz w:val="20"/>
      <w:szCs w:val="20"/>
      <w:lang w:val="en-US"/>
    </w:rPr>
  </w:style>
  <w:style w:type="paragraph" w:styleId="23">
    <w:name w:val="Body Text Indent 2"/>
    <w:basedOn w:val="a"/>
    <w:link w:val="24"/>
    <w:rsid w:val="003337BC"/>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3337BC"/>
    <w:rPr>
      <w:rFonts w:ascii="Baltica" w:eastAsia="Times New Roman" w:hAnsi="Baltica" w:cs="Times New Roman"/>
      <w:sz w:val="20"/>
      <w:szCs w:val="20"/>
      <w:lang w:val="af-ZA"/>
    </w:rPr>
  </w:style>
  <w:style w:type="paragraph" w:customStyle="1" w:styleId="Char">
    <w:name w:val="Char"/>
    <w:basedOn w:val="a"/>
    <w:semiHidden/>
    <w:rsid w:val="003337BC"/>
    <w:pPr>
      <w:spacing w:after="160" w:line="360" w:lineRule="auto"/>
      <w:ind w:firstLine="709"/>
      <w:jc w:val="both"/>
    </w:pPr>
    <w:rPr>
      <w:rFonts w:ascii="Arial AMU" w:hAnsi="Arial AMU" w:cs="Arial"/>
      <w:sz w:val="22"/>
      <w:szCs w:val="20"/>
    </w:rPr>
  </w:style>
  <w:style w:type="paragraph" w:customStyle="1" w:styleId="Default">
    <w:name w:val="Default"/>
    <w:rsid w:val="003337BC"/>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3337BC"/>
    <w:rPr>
      <w:rFonts w:ascii="Tahoma" w:hAnsi="Tahoma"/>
      <w:sz w:val="16"/>
      <w:szCs w:val="16"/>
    </w:rPr>
  </w:style>
  <w:style w:type="character" w:customStyle="1" w:styleId="a8">
    <w:name w:val="Текст выноски Знак"/>
    <w:basedOn w:val="a0"/>
    <w:link w:val="a7"/>
    <w:rsid w:val="003337BC"/>
    <w:rPr>
      <w:rFonts w:ascii="Tahoma" w:eastAsia="Times New Roman" w:hAnsi="Tahoma" w:cs="Times New Roman"/>
      <w:sz w:val="16"/>
      <w:szCs w:val="16"/>
    </w:rPr>
  </w:style>
  <w:style w:type="character" w:styleId="a9">
    <w:name w:val="Hyperlink"/>
    <w:rsid w:val="003337BC"/>
    <w:rPr>
      <w:color w:val="0000FF"/>
      <w:u w:val="single"/>
    </w:rPr>
  </w:style>
  <w:style w:type="character" w:customStyle="1" w:styleId="CharChar1">
    <w:name w:val="Char Char1"/>
    <w:locked/>
    <w:rsid w:val="003337BC"/>
    <w:rPr>
      <w:rFonts w:ascii="Arial LatArm" w:hAnsi="Arial LatArm"/>
      <w:i/>
      <w:lang w:val="en-AU" w:eastAsia="en-US" w:bidi="ar-SA"/>
    </w:rPr>
  </w:style>
  <w:style w:type="paragraph" w:styleId="aa">
    <w:name w:val="Body Text"/>
    <w:basedOn w:val="a"/>
    <w:link w:val="ab"/>
    <w:rsid w:val="003337BC"/>
    <w:pPr>
      <w:spacing w:after="120"/>
    </w:pPr>
  </w:style>
  <w:style w:type="character" w:customStyle="1" w:styleId="ab">
    <w:name w:val="Основной текст Знак"/>
    <w:basedOn w:val="a0"/>
    <w:link w:val="aa"/>
    <w:rsid w:val="003337BC"/>
    <w:rPr>
      <w:rFonts w:ascii="Times New Roman" w:eastAsia="Times New Roman" w:hAnsi="Times New Roman" w:cs="Times New Roman"/>
      <w:sz w:val="24"/>
      <w:szCs w:val="24"/>
      <w:lang w:val="en-US"/>
    </w:rPr>
  </w:style>
  <w:style w:type="paragraph" w:styleId="11">
    <w:name w:val="index 1"/>
    <w:basedOn w:val="a"/>
    <w:next w:val="a"/>
    <w:autoRedefine/>
    <w:semiHidden/>
    <w:rsid w:val="003337BC"/>
    <w:pPr>
      <w:ind w:left="240" w:hanging="240"/>
    </w:pPr>
  </w:style>
  <w:style w:type="paragraph" w:styleId="ac">
    <w:name w:val="index heading"/>
    <w:basedOn w:val="a"/>
    <w:next w:val="11"/>
    <w:semiHidden/>
    <w:rsid w:val="003337BC"/>
    <w:rPr>
      <w:sz w:val="20"/>
      <w:szCs w:val="20"/>
      <w:lang w:val="en-AU" w:eastAsia="ru-RU"/>
    </w:rPr>
  </w:style>
  <w:style w:type="paragraph" w:styleId="ad">
    <w:name w:val="header"/>
    <w:basedOn w:val="a"/>
    <w:link w:val="ae"/>
    <w:rsid w:val="003337BC"/>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3337BC"/>
    <w:rPr>
      <w:rFonts w:ascii="Times New Roman" w:eastAsia="Times New Roman" w:hAnsi="Times New Roman" w:cs="Times New Roman"/>
      <w:sz w:val="20"/>
      <w:szCs w:val="20"/>
      <w:lang w:val="en-AU" w:eastAsia="ru-RU"/>
    </w:rPr>
  </w:style>
  <w:style w:type="paragraph" w:styleId="33">
    <w:name w:val="Body Text 3"/>
    <w:basedOn w:val="a"/>
    <w:link w:val="34"/>
    <w:rsid w:val="003337BC"/>
    <w:pPr>
      <w:jc w:val="both"/>
    </w:pPr>
    <w:rPr>
      <w:rFonts w:ascii="Arial LatArm" w:hAnsi="Arial LatArm"/>
      <w:sz w:val="20"/>
      <w:szCs w:val="20"/>
      <w:lang w:eastAsia="ru-RU"/>
    </w:rPr>
  </w:style>
  <w:style w:type="character" w:customStyle="1" w:styleId="34">
    <w:name w:val="Основной текст 3 Знак"/>
    <w:basedOn w:val="a0"/>
    <w:link w:val="33"/>
    <w:rsid w:val="003337BC"/>
    <w:rPr>
      <w:rFonts w:ascii="Arial LatArm" w:eastAsia="Times New Roman" w:hAnsi="Arial LatArm" w:cs="Times New Roman"/>
      <w:sz w:val="20"/>
      <w:szCs w:val="20"/>
      <w:lang w:val="en-US" w:eastAsia="ru-RU"/>
    </w:rPr>
  </w:style>
  <w:style w:type="paragraph" w:styleId="af">
    <w:name w:val="Title"/>
    <w:basedOn w:val="a"/>
    <w:link w:val="af0"/>
    <w:qFormat/>
    <w:rsid w:val="003337BC"/>
    <w:pPr>
      <w:jc w:val="center"/>
    </w:pPr>
    <w:rPr>
      <w:rFonts w:ascii="Arial Armenian" w:hAnsi="Arial Armenian"/>
      <w:szCs w:val="20"/>
    </w:rPr>
  </w:style>
  <w:style w:type="character" w:customStyle="1" w:styleId="af0">
    <w:name w:val="Название Знак"/>
    <w:basedOn w:val="a0"/>
    <w:link w:val="af"/>
    <w:rsid w:val="003337BC"/>
    <w:rPr>
      <w:rFonts w:ascii="Arial Armenian" w:eastAsia="Times New Roman" w:hAnsi="Arial Armenian" w:cs="Times New Roman"/>
      <w:sz w:val="24"/>
      <w:szCs w:val="20"/>
      <w:lang w:val="en-US"/>
    </w:rPr>
  </w:style>
  <w:style w:type="character" w:styleId="af1">
    <w:name w:val="page number"/>
    <w:basedOn w:val="a0"/>
    <w:rsid w:val="003337BC"/>
  </w:style>
  <w:style w:type="paragraph" w:styleId="af2">
    <w:name w:val="footnote text"/>
    <w:basedOn w:val="a"/>
    <w:link w:val="af3"/>
    <w:semiHidden/>
    <w:rsid w:val="003337BC"/>
    <w:rPr>
      <w:rFonts w:ascii="Times Armenian" w:hAnsi="Times Armenian"/>
      <w:sz w:val="20"/>
      <w:szCs w:val="20"/>
      <w:lang w:eastAsia="ru-RU"/>
    </w:rPr>
  </w:style>
  <w:style w:type="character" w:customStyle="1" w:styleId="af3">
    <w:name w:val="Текст сноски Знак"/>
    <w:basedOn w:val="a0"/>
    <w:link w:val="af2"/>
    <w:semiHidden/>
    <w:rsid w:val="003337BC"/>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3337BC"/>
    <w:pPr>
      <w:spacing w:after="160" w:line="240" w:lineRule="exact"/>
    </w:pPr>
    <w:rPr>
      <w:rFonts w:ascii="Arial" w:hAnsi="Arial" w:cs="Arial"/>
      <w:sz w:val="20"/>
      <w:szCs w:val="20"/>
    </w:rPr>
  </w:style>
  <w:style w:type="paragraph" w:customStyle="1" w:styleId="norm">
    <w:name w:val="norm"/>
    <w:basedOn w:val="a"/>
    <w:rsid w:val="003337BC"/>
    <w:pPr>
      <w:spacing w:line="480" w:lineRule="auto"/>
      <w:ind w:firstLine="709"/>
      <w:jc w:val="both"/>
    </w:pPr>
    <w:rPr>
      <w:rFonts w:ascii="Arial Armenian" w:hAnsi="Arial Armenian"/>
      <w:sz w:val="22"/>
      <w:szCs w:val="20"/>
      <w:lang w:eastAsia="ru-RU"/>
    </w:rPr>
  </w:style>
  <w:style w:type="character" w:customStyle="1" w:styleId="normChar">
    <w:name w:val="norm Char"/>
    <w:locked/>
    <w:rsid w:val="003337BC"/>
    <w:rPr>
      <w:rFonts w:ascii="Arial Armenian" w:hAnsi="Arial Armenian"/>
      <w:sz w:val="22"/>
      <w:lang w:val="en-US" w:eastAsia="ru-RU" w:bidi="ar-SA"/>
    </w:rPr>
  </w:style>
  <w:style w:type="character" w:customStyle="1" w:styleId="CharCharChar">
    <w:name w:val="Char Char Char"/>
    <w:rsid w:val="003337BC"/>
    <w:rPr>
      <w:rFonts w:ascii="Arial LatArm" w:hAnsi="Arial LatArm"/>
      <w:sz w:val="24"/>
      <w:lang w:eastAsia="ru-RU"/>
    </w:rPr>
  </w:style>
  <w:style w:type="paragraph" w:styleId="af4">
    <w:name w:val="Normal (Web)"/>
    <w:basedOn w:val="a"/>
    <w:uiPriority w:val="99"/>
    <w:rsid w:val="003337BC"/>
    <w:pPr>
      <w:spacing w:before="100" w:beforeAutospacing="1" w:after="100" w:afterAutospacing="1"/>
    </w:pPr>
  </w:style>
  <w:style w:type="character" w:styleId="af5">
    <w:name w:val="Strong"/>
    <w:uiPriority w:val="22"/>
    <w:qFormat/>
    <w:rsid w:val="003337BC"/>
    <w:rPr>
      <w:b/>
      <w:bCs/>
    </w:rPr>
  </w:style>
  <w:style w:type="character" w:styleId="af6">
    <w:name w:val="footnote reference"/>
    <w:semiHidden/>
    <w:rsid w:val="003337BC"/>
    <w:rPr>
      <w:vertAlign w:val="superscript"/>
    </w:rPr>
  </w:style>
  <w:style w:type="character" w:customStyle="1" w:styleId="CharChar22">
    <w:name w:val="Char Char22"/>
    <w:rsid w:val="003337BC"/>
    <w:rPr>
      <w:rFonts w:ascii="Arial Armenian" w:hAnsi="Arial Armenian"/>
      <w:sz w:val="28"/>
      <w:lang w:val="en-US"/>
    </w:rPr>
  </w:style>
  <w:style w:type="character" w:customStyle="1" w:styleId="CharChar20">
    <w:name w:val="Char Char20"/>
    <w:rsid w:val="003337BC"/>
    <w:rPr>
      <w:rFonts w:ascii="Times LatArm" w:hAnsi="Times LatArm"/>
      <w:b/>
      <w:sz w:val="28"/>
      <w:lang w:val="en-US"/>
    </w:rPr>
  </w:style>
  <w:style w:type="character" w:customStyle="1" w:styleId="CharChar16">
    <w:name w:val="Char Char16"/>
    <w:rsid w:val="003337BC"/>
    <w:rPr>
      <w:rFonts w:ascii="Times Armenian" w:hAnsi="Times Armenian"/>
      <w:b/>
      <w:lang w:val="hy-AM"/>
    </w:rPr>
  </w:style>
  <w:style w:type="character" w:customStyle="1" w:styleId="CharChar15">
    <w:name w:val="Char Char15"/>
    <w:rsid w:val="003337BC"/>
    <w:rPr>
      <w:rFonts w:ascii="Times Armenian" w:hAnsi="Times Armenian"/>
      <w:i/>
      <w:lang w:val="nl-NL"/>
    </w:rPr>
  </w:style>
  <w:style w:type="character" w:customStyle="1" w:styleId="CharChar13">
    <w:name w:val="Char Char13"/>
    <w:rsid w:val="003337BC"/>
    <w:rPr>
      <w:rFonts w:ascii="Arial Armenian" w:hAnsi="Arial Armenian"/>
      <w:lang w:val="en-US"/>
    </w:rPr>
  </w:style>
  <w:style w:type="character" w:styleId="af7">
    <w:name w:val="annotation reference"/>
    <w:semiHidden/>
    <w:rsid w:val="003337BC"/>
    <w:rPr>
      <w:sz w:val="16"/>
      <w:szCs w:val="16"/>
    </w:rPr>
  </w:style>
  <w:style w:type="paragraph" w:styleId="af8">
    <w:name w:val="annotation text"/>
    <w:basedOn w:val="a"/>
    <w:link w:val="af9"/>
    <w:semiHidden/>
    <w:rsid w:val="003337BC"/>
    <w:rPr>
      <w:rFonts w:ascii="Times Armenian" w:hAnsi="Times Armenian"/>
      <w:sz w:val="20"/>
      <w:szCs w:val="20"/>
      <w:lang w:eastAsia="ru-RU"/>
    </w:rPr>
  </w:style>
  <w:style w:type="character" w:customStyle="1" w:styleId="af9">
    <w:name w:val="Текст примечания Знак"/>
    <w:basedOn w:val="a0"/>
    <w:link w:val="af8"/>
    <w:semiHidden/>
    <w:rsid w:val="003337BC"/>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3337BC"/>
    <w:rPr>
      <w:b/>
      <w:bCs/>
    </w:rPr>
  </w:style>
  <w:style w:type="character" w:customStyle="1" w:styleId="afb">
    <w:name w:val="Тема примечания Знак"/>
    <w:basedOn w:val="af9"/>
    <w:link w:val="afa"/>
    <w:semiHidden/>
    <w:rsid w:val="003337BC"/>
    <w:rPr>
      <w:b/>
      <w:bCs/>
    </w:rPr>
  </w:style>
  <w:style w:type="paragraph" w:styleId="afc">
    <w:name w:val="endnote text"/>
    <w:basedOn w:val="a"/>
    <w:link w:val="afd"/>
    <w:semiHidden/>
    <w:rsid w:val="003337BC"/>
    <w:rPr>
      <w:rFonts w:ascii="Times Armenian" w:hAnsi="Times Armenian"/>
      <w:sz w:val="20"/>
      <w:szCs w:val="20"/>
      <w:lang w:eastAsia="ru-RU"/>
    </w:rPr>
  </w:style>
  <w:style w:type="character" w:customStyle="1" w:styleId="afd">
    <w:name w:val="Текст концевой сноски Знак"/>
    <w:basedOn w:val="a0"/>
    <w:link w:val="afc"/>
    <w:semiHidden/>
    <w:rsid w:val="003337BC"/>
    <w:rPr>
      <w:rFonts w:ascii="Times Armenian" w:eastAsia="Times New Roman" w:hAnsi="Times Armenian" w:cs="Times New Roman"/>
      <w:sz w:val="20"/>
      <w:szCs w:val="20"/>
      <w:lang w:val="en-US" w:eastAsia="ru-RU"/>
    </w:rPr>
  </w:style>
  <w:style w:type="character" w:styleId="afe">
    <w:name w:val="endnote reference"/>
    <w:semiHidden/>
    <w:rsid w:val="003337BC"/>
    <w:rPr>
      <w:vertAlign w:val="superscript"/>
    </w:rPr>
  </w:style>
  <w:style w:type="paragraph" w:styleId="aff">
    <w:name w:val="Document Map"/>
    <w:basedOn w:val="a"/>
    <w:link w:val="aff0"/>
    <w:semiHidden/>
    <w:rsid w:val="003337BC"/>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3337BC"/>
    <w:rPr>
      <w:rFonts w:ascii="Tahoma" w:eastAsia="Times New Roman" w:hAnsi="Tahoma" w:cs="Tahoma"/>
      <w:sz w:val="20"/>
      <w:szCs w:val="20"/>
      <w:shd w:val="clear" w:color="auto" w:fill="000080"/>
      <w:lang w:val="en-US" w:eastAsia="ru-RU"/>
    </w:rPr>
  </w:style>
  <w:style w:type="paragraph" w:styleId="aff1">
    <w:name w:val="Revision"/>
    <w:hidden/>
    <w:semiHidden/>
    <w:rsid w:val="003337BC"/>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3337B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3337BC"/>
    <w:pPr>
      <w:spacing w:after="160" w:line="240" w:lineRule="exact"/>
    </w:pPr>
    <w:rPr>
      <w:rFonts w:ascii="Verdana" w:hAnsi="Verdana"/>
      <w:sz w:val="20"/>
      <w:szCs w:val="20"/>
    </w:rPr>
  </w:style>
  <w:style w:type="paragraph" w:customStyle="1" w:styleId="Style2">
    <w:name w:val="Style2"/>
    <w:basedOn w:val="a"/>
    <w:rsid w:val="003337BC"/>
    <w:pPr>
      <w:jc w:val="center"/>
    </w:pPr>
    <w:rPr>
      <w:rFonts w:ascii="Arial Armenian" w:hAnsi="Arial Armenian"/>
      <w:w w:val="90"/>
      <w:sz w:val="22"/>
      <w:szCs w:val="20"/>
      <w:lang w:eastAsia="ru-RU"/>
    </w:rPr>
  </w:style>
  <w:style w:type="character" w:customStyle="1" w:styleId="CharChar23">
    <w:name w:val="Char Char23"/>
    <w:rsid w:val="003337BC"/>
    <w:rPr>
      <w:rFonts w:ascii="Arial Armenian" w:hAnsi="Arial Armenian"/>
      <w:sz w:val="28"/>
      <w:lang w:val="en-US" w:eastAsia="ru-RU" w:bidi="ar-SA"/>
    </w:rPr>
  </w:style>
  <w:style w:type="character" w:customStyle="1" w:styleId="CharChar21">
    <w:name w:val="Char Char21"/>
    <w:rsid w:val="003337BC"/>
    <w:rPr>
      <w:rFonts w:ascii="Arial LatArm" w:hAnsi="Arial LatArm"/>
      <w:b/>
      <w:color w:val="0000FF"/>
      <w:lang w:val="en-US" w:eastAsia="ru-RU" w:bidi="ar-SA"/>
    </w:rPr>
  </w:style>
  <w:style w:type="paragraph" w:styleId="aff3">
    <w:name w:val="List Paragraph"/>
    <w:basedOn w:val="a"/>
    <w:link w:val="aff4"/>
    <w:uiPriority w:val="34"/>
    <w:qFormat/>
    <w:rsid w:val="003337BC"/>
    <w:pPr>
      <w:ind w:left="720"/>
    </w:pPr>
    <w:rPr>
      <w:rFonts w:ascii="Times Armenian" w:hAnsi="Times Armenian"/>
      <w:lang w:eastAsia="ru-RU"/>
    </w:rPr>
  </w:style>
  <w:style w:type="character" w:customStyle="1" w:styleId="CharChar25">
    <w:name w:val="Char Char25"/>
    <w:rsid w:val="003337BC"/>
    <w:rPr>
      <w:rFonts w:ascii="Arial Armenian" w:hAnsi="Arial Armenian"/>
      <w:sz w:val="28"/>
      <w:lang w:val="en-US" w:eastAsia="ru-RU" w:bidi="ar-SA"/>
    </w:rPr>
  </w:style>
  <w:style w:type="character" w:customStyle="1" w:styleId="CharChar24">
    <w:name w:val="Char Char24"/>
    <w:rsid w:val="003337BC"/>
    <w:rPr>
      <w:rFonts w:ascii="Arial LatArm" w:hAnsi="Arial LatArm"/>
      <w:b/>
      <w:color w:val="0000FF"/>
      <w:lang w:val="en-US" w:eastAsia="ru-RU" w:bidi="ar-SA"/>
    </w:rPr>
  </w:style>
  <w:style w:type="paragraph" w:styleId="aff5">
    <w:name w:val="Block Text"/>
    <w:basedOn w:val="a"/>
    <w:rsid w:val="003337BC"/>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3337BC"/>
    <w:pPr>
      <w:autoSpaceDE w:val="0"/>
      <w:autoSpaceDN w:val="0"/>
      <w:adjustRightInd w:val="0"/>
    </w:pPr>
    <w:rPr>
      <w:rFonts w:ascii="Times Armenian" w:hAnsi="Times Armenian"/>
      <w:lang w:val="ru-RU" w:eastAsia="ru-RU"/>
    </w:rPr>
  </w:style>
  <w:style w:type="paragraph" w:customStyle="1" w:styleId="Normal2">
    <w:name w:val="Normal+2"/>
    <w:basedOn w:val="a"/>
    <w:next w:val="a"/>
    <w:rsid w:val="003337BC"/>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3337BC"/>
    <w:pPr>
      <w:widowControl w:val="0"/>
      <w:bidi/>
      <w:adjustRightInd w:val="0"/>
      <w:spacing w:after="160" w:line="240" w:lineRule="exact"/>
    </w:pPr>
    <w:rPr>
      <w:sz w:val="20"/>
      <w:szCs w:val="20"/>
      <w:lang w:val="en-GB" w:eastAsia="ru-RU" w:bidi="he-IL"/>
    </w:rPr>
  </w:style>
  <w:style w:type="paragraph" w:customStyle="1" w:styleId="xl63">
    <w:name w:val="xl63"/>
    <w:basedOn w:val="a"/>
    <w:rsid w:val="003337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337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337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337B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337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337BC"/>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337BC"/>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337B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337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337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337BC"/>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337BC"/>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337BC"/>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337BC"/>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337BC"/>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337BC"/>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337BC"/>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337BC"/>
    <w:pPr>
      <w:spacing w:before="100" w:beforeAutospacing="1" w:after="100" w:afterAutospacing="1"/>
    </w:pPr>
    <w:rPr>
      <w:rFonts w:eastAsia="Arial Unicode MS"/>
      <w:sz w:val="16"/>
      <w:szCs w:val="16"/>
    </w:rPr>
  </w:style>
  <w:style w:type="paragraph" w:customStyle="1" w:styleId="font13">
    <w:name w:val="font13"/>
    <w:basedOn w:val="a"/>
    <w:rsid w:val="003337BC"/>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337BC"/>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337BC"/>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337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3337BC"/>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3337BC"/>
    <w:pPr>
      <w:suppressAutoHyphens/>
      <w:spacing w:line="100" w:lineRule="atLeast"/>
    </w:pPr>
    <w:rPr>
      <w:kern w:val="1"/>
      <w:sz w:val="20"/>
      <w:szCs w:val="20"/>
      <w:lang w:val="en-AU" w:eastAsia="ar-SA"/>
    </w:rPr>
  </w:style>
  <w:style w:type="character" w:styleId="aff6">
    <w:name w:val="FollowedHyperlink"/>
    <w:rsid w:val="003337BC"/>
    <w:rPr>
      <w:color w:val="800080"/>
      <w:u w:val="single"/>
    </w:rPr>
  </w:style>
  <w:style w:type="character" w:customStyle="1" w:styleId="CharCharCharChar1">
    <w:name w:val="Char Char Char Char1"/>
    <w:aliases w:val=" Char Char Char Char Char Char"/>
    <w:rsid w:val="003337BC"/>
    <w:rPr>
      <w:rFonts w:ascii="Arial LatArm" w:hAnsi="Arial LatArm"/>
      <w:sz w:val="24"/>
      <w:lang w:val="en-US" w:eastAsia="ru-RU" w:bidi="ar-SA"/>
    </w:rPr>
  </w:style>
  <w:style w:type="character" w:customStyle="1" w:styleId="CharChar">
    <w:name w:val="Char Char"/>
    <w:locked/>
    <w:rsid w:val="003337BC"/>
    <w:rPr>
      <w:lang w:val="en-US" w:eastAsia="en-US" w:bidi="ar-SA"/>
    </w:rPr>
  </w:style>
  <w:style w:type="paragraph" w:customStyle="1" w:styleId="Char3CharCharChar">
    <w:name w:val="Char3 Char Char Char"/>
    <w:basedOn w:val="a"/>
    <w:next w:val="a"/>
    <w:semiHidden/>
    <w:rsid w:val="003337BC"/>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3337BC"/>
    <w:rPr>
      <w:rFonts w:ascii="Times Armenian" w:eastAsia="Times New Roman" w:hAnsi="Times Armenian" w:cs="Times New Roman"/>
      <w:sz w:val="24"/>
      <w:szCs w:val="24"/>
      <w:lang w:eastAsia="ru-RU"/>
    </w:rPr>
  </w:style>
  <w:style w:type="character" w:styleId="aff7">
    <w:name w:val="Emphasis"/>
    <w:qFormat/>
    <w:rsid w:val="003337BC"/>
    <w:rPr>
      <w:i/>
      <w:iCs/>
    </w:rPr>
  </w:style>
  <w:style w:type="character" w:customStyle="1" w:styleId="UnresolvedMention">
    <w:name w:val="Unresolved Mention"/>
    <w:uiPriority w:val="99"/>
    <w:semiHidden/>
    <w:unhideWhenUsed/>
    <w:rsid w:val="003337BC"/>
    <w:rPr>
      <w:color w:val="605E5C"/>
      <w:shd w:val="clear" w:color="auto" w:fill="E1DFDD"/>
    </w:rPr>
  </w:style>
  <w:style w:type="character" w:customStyle="1" w:styleId="CharChar4">
    <w:name w:val="Char Char4"/>
    <w:locked/>
    <w:rsid w:val="003337BC"/>
    <w:rPr>
      <w:sz w:val="24"/>
      <w:szCs w:val="24"/>
      <w:lang w:val="en-US" w:eastAsia="en-US" w:bidi="ar-SA"/>
    </w:rPr>
  </w:style>
  <w:style w:type="paragraph" w:customStyle="1" w:styleId="msonormalcxspmiddle">
    <w:name w:val="msonormalcxspmiddle"/>
    <w:basedOn w:val="a"/>
    <w:rsid w:val="003337BC"/>
    <w:pPr>
      <w:spacing w:before="100" w:beforeAutospacing="1" w:after="100" w:afterAutospacing="1"/>
    </w:pPr>
  </w:style>
  <w:style w:type="character" w:customStyle="1" w:styleId="CharChar5">
    <w:name w:val="Char Char5"/>
    <w:locked/>
    <w:rsid w:val="003337BC"/>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s://ru.wikipedia.org/wiki/Standard_%26_Poor%E2%80%99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53</Pages>
  <Words>18357</Words>
  <Characters>104640</Characters>
  <Application>Microsoft Office Word</Application>
  <DocSecurity>0</DocSecurity>
  <Lines>872</Lines>
  <Paragraphs>245</Paragraphs>
  <ScaleCrop>false</ScaleCrop>
  <Company/>
  <LinksUpToDate>false</LinksUpToDate>
  <CharactersWithSpaces>122752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2021-05-05T08:13:00Z</dcterms:created>
  <dcterms:modified xsi:type="dcterms:W3CDTF">2021-05-05T09:28:00Z</dcterms:modified>
</cp:coreProperties>
</file>